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B5D41" w14:textId="3A87B30B" w:rsidR="00BB00B5" w:rsidRPr="00020C98" w:rsidRDefault="00BB00B5" w:rsidP="00BB00B5">
      <w:pPr>
        <w:overflowPunct/>
        <w:autoSpaceDE/>
        <w:autoSpaceDN/>
        <w:adjustRightInd/>
        <w:jc w:val="both"/>
        <w:textAlignment w:val="auto"/>
        <w:rPr>
          <w:rFonts w:ascii="FranceTV Brown TT Light" w:hAnsi="FranceTV Brown TT Light" w:cs="FranceTV Brown TT Light"/>
          <w:b/>
          <w:bCs/>
        </w:rPr>
      </w:pPr>
      <w:r w:rsidRPr="00020C98">
        <w:rPr>
          <w:rFonts w:ascii="FranceTV Brown TT Light" w:hAnsi="FranceTV Brown TT Light" w:cs="FranceTV Brown TT Light"/>
          <w:b/>
          <w:bCs/>
        </w:rPr>
        <w:t xml:space="preserve">Pouvoir </w:t>
      </w:r>
      <w:r w:rsidR="00033CCA" w:rsidRPr="00020C98">
        <w:rPr>
          <w:rFonts w:ascii="FranceTV Brown TT Light" w:hAnsi="FranceTV Brown TT Light" w:cs="FranceTV Brown TT Light"/>
          <w:b/>
          <w:bCs/>
        </w:rPr>
        <w:t>adjudicateur :</w:t>
      </w:r>
    </w:p>
    <w:p w14:paraId="63F56373" w14:textId="77777777" w:rsidR="00BB00B5" w:rsidRPr="00020C98" w:rsidRDefault="00BB00B5" w:rsidP="00BB00B5">
      <w:pPr>
        <w:jc w:val="both"/>
        <w:rPr>
          <w:rFonts w:ascii="FranceTV Brown TT Light" w:hAnsi="FranceTV Brown TT Light" w:cs="FranceTV Brown TT Light"/>
          <w:b/>
          <w:bCs/>
        </w:rPr>
      </w:pPr>
    </w:p>
    <w:p w14:paraId="57F50EA3" w14:textId="77777777" w:rsidR="00BB00B5" w:rsidRPr="00020C98" w:rsidRDefault="00BB00B5" w:rsidP="00BB00B5">
      <w:pPr>
        <w:overflowPunct/>
        <w:autoSpaceDE/>
        <w:autoSpaceDN/>
        <w:adjustRightInd/>
        <w:jc w:val="both"/>
        <w:textAlignment w:val="auto"/>
        <w:rPr>
          <w:rFonts w:ascii="FranceTV Brown TT Light" w:hAnsi="FranceTV Brown TT Light" w:cs="FranceTV Brown TT Light"/>
          <w:bCs/>
        </w:rPr>
      </w:pPr>
    </w:p>
    <w:p w14:paraId="79D68286" w14:textId="1B9DA645" w:rsidR="00662F31" w:rsidRDefault="00BB00B5" w:rsidP="00662F31">
      <w:pPr>
        <w:jc w:val="both"/>
        <w:rPr>
          <w:rFonts w:ascii="FranceTV Brown TT Light" w:hAnsi="FranceTV Brown TT Light" w:cs="FranceTV Brown TT Light"/>
          <w:bCs/>
        </w:rPr>
      </w:pPr>
      <w:r w:rsidRPr="006014F1">
        <w:rPr>
          <w:rFonts w:ascii="FranceTV Brown TT Light" w:hAnsi="FranceTV Brown TT Light" w:cs="FranceTV Brown TT Light"/>
          <w:b/>
          <w:bCs/>
        </w:rPr>
        <w:t>France Télévisions</w:t>
      </w:r>
      <w:r w:rsidRPr="006014F1">
        <w:rPr>
          <w:rFonts w:ascii="FranceTV Brown TT Light" w:hAnsi="FranceTV Brown TT Light" w:cs="FranceTV Brown TT Light"/>
          <w:bCs/>
        </w:rPr>
        <w:t xml:space="preserve">, </w:t>
      </w:r>
      <w:r w:rsidR="00662F31" w:rsidRPr="006014F1">
        <w:rPr>
          <w:rFonts w:ascii="FranceTV Brown TT Light" w:hAnsi="FranceTV Brown TT Light" w:cs="FranceTV Brown TT Light"/>
          <w:bCs/>
        </w:rPr>
        <w:t>SA</w:t>
      </w:r>
      <w:r w:rsidR="003A39A6" w:rsidRPr="006014F1">
        <w:rPr>
          <w:rFonts w:ascii="FranceTV Brown TT Light" w:hAnsi="FranceTV Brown TT Light" w:cs="FranceTV Brown TT Light"/>
          <w:bCs/>
        </w:rPr>
        <w:t xml:space="preserve"> au </w:t>
      </w:r>
      <w:r w:rsidR="0065134B">
        <w:rPr>
          <w:rFonts w:ascii="FranceTV Brown TT Light" w:hAnsi="FranceTV Brown TT Light" w:cs="FranceTV Brown TT Light"/>
          <w:bCs/>
        </w:rPr>
        <w:t xml:space="preserve">capital social de </w:t>
      </w:r>
      <w:r w:rsidR="006014F1" w:rsidRPr="006014F1">
        <w:rPr>
          <w:rFonts w:ascii="FranceTV Brown TT Light" w:hAnsi="FranceTV Brown TT Light" w:cs="FranceTV Brown TT Light"/>
          <w:bCs/>
        </w:rPr>
        <w:t xml:space="preserve">424 741 000 </w:t>
      </w:r>
      <w:r w:rsidR="0065134B">
        <w:rPr>
          <w:rFonts w:ascii="FranceTV Brown TT Light" w:hAnsi="FranceTV Brown TT Light" w:cs="FranceTV Brown TT Light"/>
          <w:bCs/>
        </w:rPr>
        <w:t>euros,</w:t>
      </w:r>
      <w:r w:rsidR="00662F31" w:rsidRPr="00140EFF">
        <w:rPr>
          <w:rFonts w:ascii="FranceTV Brown TT Light" w:hAnsi="FranceTV Brown TT Light" w:cs="FranceTV Brown TT Light"/>
          <w:bCs/>
        </w:rPr>
        <w:t xml:space="preserve"> immatriculée 432 766 947 au RCS de Paris, et dont le siège social est situé à Paris – 7 </w:t>
      </w:r>
      <w:proofErr w:type="gramStart"/>
      <w:r w:rsidR="00662F31" w:rsidRPr="00140EFF">
        <w:rPr>
          <w:rFonts w:ascii="FranceTV Brown TT Light" w:hAnsi="FranceTV Brown TT Light" w:cs="FranceTV Brown TT Light"/>
          <w:bCs/>
        </w:rPr>
        <w:t>esplanade</w:t>
      </w:r>
      <w:proofErr w:type="gramEnd"/>
      <w:r w:rsidR="00662F31" w:rsidRPr="00140EFF">
        <w:rPr>
          <w:rFonts w:ascii="FranceTV Brown TT Light" w:hAnsi="FranceTV Brown TT Light" w:cs="FranceTV Brown TT Light"/>
          <w:bCs/>
        </w:rPr>
        <w:t xml:space="preserve"> Henri d</w:t>
      </w:r>
      <w:r w:rsidR="00662F31">
        <w:rPr>
          <w:rFonts w:ascii="FranceTV Brown TT Light" w:hAnsi="FranceTV Brown TT Light" w:cs="FranceTV Brown TT Light"/>
          <w:bCs/>
        </w:rPr>
        <w:t>e France – 75907 Paris Cedex 15</w:t>
      </w:r>
      <w:r w:rsidR="00662F31" w:rsidRPr="00505C02">
        <w:rPr>
          <w:rFonts w:ascii="FranceTV Brown TT Light" w:hAnsi="FranceTV Brown TT Light" w:cs="FranceTV Brown TT Light"/>
          <w:bCs/>
        </w:rPr>
        <w:t>—</w:t>
      </w:r>
      <w:r w:rsidR="00662F31" w:rsidRPr="00481C1E">
        <w:rPr>
          <w:rFonts w:ascii="FranceTV Brown TT Light" w:hAnsi="FranceTV Brown TT Light" w:cs="FranceTV Brown TT Light"/>
          <w:bCs/>
        </w:rPr>
        <w:t>Téléphone : 01 56 22 60 00, représentée par Madame Delphine ERNOTTE CUNCI, Présidente Directrice Générale,</w:t>
      </w:r>
    </w:p>
    <w:p w14:paraId="355A4FDB" w14:textId="77777777" w:rsidR="00662F31" w:rsidRDefault="00662F31" w:rsidP="00662F31">
      <w:pPr>
        <w:jc w:val="both"/>
        <w:rPr>
          <w:rFonts w:ascii="FranceTV Brown TT Light" w:hAnsi="FranceTV Brown TT Light" w:cs="FranceTV Brown TT Light"/>
          <w:bCs/>
        </w:rPr>
      </w:pPr>
    </w:p>
    <w:p w14:paraId="64B66417" w14:textId="77777777" w:rsidR="00662F31" w:rsidRDefault="00662F31" w:rsidP="00662F31">
      <w:pPr>
        <w:rPr>
          <w:rFonts w:ascii="FranceTV Brown TT Light" w:hAnsi="FranceTV Brown TT Light" w:cs="FranceTV Brown TT Light"/>
          <w:bCs/>
        </w:rPr>
      </w:pPr>
      <w:r w:rsidRPr="00505C02">
        <w:rPr>
          <w:rFonts w:ascii="FranceTV Brown TT Light" w:hAnsi="FranceTV Brown TT Light" w:cs="FranceTV Brown TT Light"/>
          <w:bCs/>
        </w:rPr>
        <w:t>Ci-après dénommée « FRANCE TELEVISIONS »</w:t>
      </w:r>
      <w:r>
        <w:rPr>
          <w:rFonts w:ascii="FranceTV Brown TT Light" w:hAnsi="FranceTV Brown TT Light" w:cs="FranceTV Brown TT Light"/>
          <w:bCs/>
        </w:rPr>
        <w:t xml:space="preserve"> ou « Pouvoir Adjudicateur »</w:t>
      </w:r>
      <w:r w:rsidRPr="00505C02">
        <w:rPr>
          <w:rFonts w:ascii="FranceTV Brown TT Light" w:hAnsi="FranceTV Brown TT Light" w:cs="FranceTV Brown TT Light"/>
          <w:bCs/>
        </w:rPr>
        <w:t>,</w:t>
      </w:r>
    </w:p>
    <w:p w14:paraId="6F3F7793" w14:textId="624B3253" w:rsidR="00BB00B5" w:rsidRPr="00020C98" w:rsidRDefault="00BB00B5" w:rsidP="00BB00B5">
      <w:pPr>
        <w:jc w:val="both"/>
        <w:rPr>
          <w:rFonts w:ascii="FranceTV Brown TT Light" w:hAnsi="FranceTV Brown TT Light" w:cs="FranceTV Brown TT Light"/>
          <w:bCs/>
        </w:rPr>
      </w:pPr>
    </w:p>
    <w:p w14:paraId="14AC99A0" w14:textId="77777777" w:rsidR="00BB00B5" w:rsidRDefault="00BB00B5" w:rsidP="00BB00B5">
      <w:pPr>
        <w:overflowPunct/>
        <w:autoSpaceDE/>
        <w:autoSpaceDN/>
        <w:adjustRightInd/>
        <w:jc w:val="both"/>
        <w:textAlignment w:val="auto"/>
        <w:rPr>
          <w:rFonts w:ascii="FranceTV Brown TT Light" w:eastAsia="Times New Roman" w:hAnsi="FranceTV Brown TT Light" w:cs="FranceTV Brown TT Light"/>
          <w:i/>
          <w:color w:val="7030A0"/>
          <w:szCs w:val="20"/>
          <w:lang w:val="x-none" w:eastAsia="zh-CN"/>
        </w:rPr>
      </w:pPr>
    </w:p>
    <w:p w14:paraId="4714001A" w14:textId="77777777" w:rsidR="00033CCA" w:rsidRPr="00020C98" w:rsidRDefault="00033CCA" w:rsidP="00BB00B5">
      <w:pPr>
        <w:overflowPunct/>
        <w:autoSpaceDE/>
        <w:autoSpaceDN/>
        <w:adjustRightInd/>
        <w:jc w:val="both"/>
        <w:textAlignment w:val="auto"/>
        <w:rPr>
          <w:rFonts w:ascii="FranceTV Brown TT Light" w:hAnsi="FranceTV Brown TT Light" w:cs="FranceTV Brown TT Light"/>
          <w:bCs/>
        </w:rPr>
      </w:pPr>
    </w:p>
    <w:p w14:paraId="3C8E51E3" w14:textId="77777777" w:rsidR="00BB00B5" w:rsidRPr="00020C98" w:rsidRDefault="00BB00B5" w:rsidP="00BB00B5">
      <w:pPr>
        <w:overflowPunct/>
        <w:autoSpaceDE/>
        <w:autoSpaceDN/>
        <w:adjustRightInd/>
        <w:jc w:val="both"/>
        <w:textAlignment w:val="auto"/>
        <w:rPr>
          <w:rFonts w:ascii="FranceTV Brown TT Light" w:hAnsi="FranceTV Brown TT Light" w:cs="FranceTV Brown TT Light"/>
          <w:bCs/>
        </w:rPr>
      </w:pPr>
    </w:p>
    <w:p w14:paraId="7622067C" w14:textId="77777777" w:rsidR="00BB00B5" w:rsidRPr="00020C98" w:rsidRDefault="00BB00B5" w:rsidP="00A933B2">
      <w:pPr>
        <w:widowControl w:val="0"/>
        <w:pBdr>
          <w:top w:val="single" w:sz="4" w:space="1" w:color="auto"/>
          <w:left w:val="single" w:sz="4" w:space="4" w:color="auto"/>
          <w:bottom w:val="single" w:sz="4" w:space="1" w:color="auto"/>
          <w:right w:val="single" w:sz="4" w:space="4" w:color="auto"/>
        </w:pBdr>
        <w:jc w:val="center"/>
        <w:rPr>
          <w:rFonts w:ascii="FranceTV Brown TT Light" w:hAnsi="FranceTV Brown TT Light" w:cs="FranceTV Brown TT Light"/>
          <w:b/>
          <w:bCs/>
          <w:sz w:val="28"/>
          <w:szCs w:val="28"/>
        </w:rPr>
      </w:pPr>
    </w:p>
    <w:p w14:paraId="125FC8CC" w14:textId="77777777" w:rsidR="00166789" w:rsidRPr="00020C98" w:rsidRDefault="00BB00B5" w:rsidP="00A933B2">
      <w:pPr>
        <w:widowControl w:val="0"/>
        <w:pBdr>
          <w:top w:val="single" w:sz="4" w:space="1" w:color="auto"/>
          <w:left w:val="single" w:sz="4" w:space="4" w:color="auto"/>
          <w:bottom w:val="single" w:sz="4" w:space="1" w:color="auto"/>
          <w:right w:val="single" w:sz="4" w:space="4" w:color="auto"/>
        </w:pBdr>
        <w:jc w:val="center"/>
        <w:rPr>
          <w:rFonts w:ascii="FranceTV Brown TT Light" w:hAnsi="FranceTV Brown TT Light" w:cs="FranceTV Brown TT Light"/>
          <w:b/>
          <w:bCs/>
          <w:sz w:val="32"/>
          <w:szCs w:val="32"/>
        </w:rPr>
      </w:pPr>
      <w:r w:rsidRPr="00020C98">
        <w:rPr>
          <w:rFonts w:ascii="FranceTV Brown TT Light" w:hAnsi="FranceTV Brown TT Light" w:cs="FranceTV Brown TT Light"/>
          <w:b/>
          <w:bCs/>
          <w:sz w:val="32"/>
          <w:szCs w:val="32"/>
        </w:rPr>
        <w:t xml:space="preserve">Cahier des Clauses Administratives (CCA)      </w:t>
      </w:r>
    </w:p>
    <w:p w14:paraId="7FA6F66C" w14:textId="77777777" w:rsidR="00166789" w:rsidRPr="00020C98" w:rsidRDefault="00166789" w:rsidP="00A933B2">
      <w:pPr>
        <w:widowControl w:val="0"/>
        <w:pBdr>
          <w:top w:val="single" w:sz="4" w:space="1" w:color="auto"/>
          <w:left w:val="single" w:sz="4" w:space="4" w:color="auto"/>
          <w:bottom w:val="single" w:sz="4" w:space="1" w:color="auto"/>
          <w:right w:val="single" w:sz="4" w:space="4" w:color="auto"/>
        </w:pBdr>
        <w:jc w:val="center"/>
        <w:rPr>
          <w:rFonts w:ascii="FranceTV Brown TT Light" w:hAnsi="FranceTV Brown TT Light" w:cs="FranceTV Brown TT Light"/>
          <w:b/>
          <w:bCs/>
          <w:sz w:val="28"/>
          <w:szCs w:val="28"/>
        </w:rPr>
      </w:pPr>
    </w:p>
    <w:p w14:paraId="434895E7" w14:textId="6C3174D2" w:rsidR="00393D09" w:rsidRPr="00020C98" w:rsidRDefault="00B76F39" w:rsidP="00A933B2">
      <w:pPr>
        <w:widowControl w:val="0"/>
        <w:pBdr>
          <w:top w:val="single" w:sz="4" w:space="1" w:color="auto"/>
          <w:left w:val="single" w:sz="4" w:space="4" w:color="auto"/>
          <w:bottom w:val="single" w:sz="4" w:space="1" w:color="auto"/>
          <w:right w:val="single" w:sz="4" w:space="4" w:color="auto"/>
        </w:pBdr>
        <w:jc w:val="center"/>
        <w:rPr>
          <w:rFonts w:ascii="FranceTV Brown TT Light" w:hAnsi="FranceTV Brown TT Light" w:cs="FranceTV Brown TT Light"/>
          <w:b/>
          <w:bCs/>
          <w:sz w:val="24"/>
          <w:szCs w:val="24"/>
        </w:rPr>
      </w:pPr>
      <w:r w:rsidRPr="00020C98">
        <w:rPr>
          <w:rFonts w:ascii="FranceTV Brown TT Light" w:hAnsi="FranceTV Brown TT Light" w:cs="FranceTV Brown TT Light"/>
          <w:b/>
          <w:bCs/>
          <w:sz w:val="24"/>
          <w:szCs w:val="24"/>
        </w:rPr>
        <w:t xml:space="preserve">Relatif </w:t>
      </w:r>
      <w:r w:rsidR="00033CCA">
        <w:rPr>
          <w:rFonts w:ascii="FranceTV Brown TT Light" w:hAnsi="FranceTV Brown TT Light" w:cs="FranceTV Brown TT Light"/>
          <w:b/>
          <w:bCs/>
          <w:sz w:val="24"/>
          <w:szCs w:val="24"/>
        </w:rPr>
        <w:t>aux prestations multiservices des sites</w:t>
      </w:r>
    </w:p>
    <w:p w14:paraId="52ABA4BF" w14:textId="77777777" w:rsidR="00FF5D5A" w:rsidRPr="00020C98" w:rsidRDefault="00FF5D5A" w:rsidP="00A933B2">
      <w:pPr>
        <w:widowControl w:val="0"/>
        <w:pBdr>
          <w:top w:val="single" w:sz="4" w:space="1" w:color="auto"/>
          <w:left w:val="single" w:sz="4" w:space="4" w:color="auto"/>
          <w:bottom w:val="single" w:sz="4" w:space="1" w:color="auto"/>
          <w:right w:val="single" w:sz="4" w:space="4" w:color="auto"/>
        </w:pBdr>
        <w:jc w:val="center"/>
        <w:rPr>
          <w:rFonts w:ascii="FranceTV Brown TT Light" w:hAnsi="FranceTV Brown TT Light" w:cs="FranceTV Brown TT Light"/>
          <w:b/>
          <w:bCs/>
          <w:szCs w:val="24"/>
        </w:rPr>
      </w:pPr>
    </w:p>
    <w:p w14:paraId="1D16E5B4" w14:textId="26D7EE55" w:rsidR="000D31DD" w:rsidRPr="00020C98" w:rsidRDefault="00020C98" w:rsidP="00020C98">
      <w:pPr>
        <w:widowControl w:val="0"/>
        <w:pBdr>
          <w:top w:val="single" w:sz="4" w:space="1" w:color="auto"/>
          <w:left w:val="single" w:sz="4" w:space="4" w:color="auto"/>
          <w:bottom w:val="single" w:sz="4" w:space="1" w:color="auto"/>
          <w:right w:val="single" w:sz="4" w:space="4" w:color="auto"/>
        </w:pBdr>
        <w:jc w:val="center"/>
        <w:rPr>
          <w:rFonts w:ascii="FranceTV Brown TT Light" w:hAnsi="FranceTV Brown TT Light" w:cs="FranceTV Brown TT Light"/>
          <w:b/>
          <w:bCs/>
          <w:sz w:val="22"/>
          <w:szCs w:val="28"/>
        </w:rPr>
      </w:pPr>
      <w:r w:rsidRPr="00020C98">
        <w:rPr>
          <w:rFonts w:ascii="FranceTV Brown TT Light" w:hAnsi="FranceTV Brown TT Light" w:cs="FranceTV Brown TT Light"/>
          <w:b/>
          <w:bCs/>
          <w:sz w:val="22"/>
          <w:szCs w:val="28"/>
        </w:rPr>
        <w:t>Réf</w:t>
      </w:r>
      <w:r w:rsidR="0086711A" w:rsidRPr="00020C98">
        <w:rPr>
          <w:rFonts w:ascii="FranceTV Brown TT Light" w:hAnsi="FranceTV Brown TT Light" w:cs="FranceTV Brown TT Light"/>
          <w:b/>
          <w:bCs/>
          <w:sz w:val="22"/>
          <w:szCs w:val="28"/>
        </w:rPr>
        <w:t xml:space="preserve"> DAHP :</w:t>
      </w:r>
      <w:r w:rsidR="00033CCA">
        <w:rPr>
          <w:rFonts w:ascii="FranceTV Brown TT Light" w:hAnsi="FranceTV Brown TT Light" w:cs="FranceTV Brown TT Light"/>
          <w:b/>
          <w:bCs/>
          <w:sz w:val="22"/>
          <w:szCs w:val="28"/>
        </w:rPr>
        <w:t xml:space="preserve"> AC_MGX26</w:t>
      </w:r>
      <w:r w:rsidR="00033CCA" w:rsidRPr="0022050D">
        <w:rPr>
          <w:rFonts w:ascii="FranceTV Brown TT Light" w:hAnsi="FranceTV Brown TT Light" w:cs="FranceTV Brown TT Light"/>
          <w:b/>
          <w:bCs/>
          <w:sz w:val="22"/>
          <w:szCs w:val="28"/>
        </w:rPr>
        <w:t>-</w:t>
      </w:r>
      <w:ins w:id="0" w:author="CLUZEAU Marie" w:date="2026-02-18T16:12:00Z" w16du:dateUtc="2026-02-18T15:12:00Z">
        <w:r w:rsidR="0022050D" w:rsidRPr="0022050D">
          <w:rPr>
            <w:rFonts w:ascii="FranceTV Brown TT Light" w:hAnsi="FranceTV Brown TT Light" w:cs="FranceTV Brown TT Light"/>
            <w:b/>
            <w:bCs/>
            <w:sz w:val="22"/>
            <w:szCs w:val="28"/>
            <w:rPrChange w:id="1" w:author="CLUZEAU Marie" w:date="2026-02-18T16:12:00Z" w16du:dateUtc="2026-02-18T15:12:00Z">
              <w:rPr>
                <w:rFonts w:ascii="FranceTV Brown TT Light" w:hAnsi="FranceTV Brown TT Light" w:cs="FranceTV Brown TT Light"/>
                <w:b/>
                <w:bCs/>
                <w:sz w:val="22"/>
                <w:szCs w:val="28"/>
                <w:highlight w:val="yellow"/>
              </w:rPr>
            </w:rPrChange>
          </w:rPr>
          <w:t>004</w:t>
        </w:r>
      </w:ins>
      <w:del w:id="2" w:author="CLUZEAU Marie" w:date="2026-02-18T16:12:00Z" w16du:dateUtc="2026-02-18T15:12:00Z">
        <w:r w:rsidR="00033CCA" w:rsidRPr="00033CCA" w:rsidDel="0022050D">
          <w:rPr>
            <w:rFonts w:ascii="FranceTV Brown TT Light" w:hAnsi="FranceTV Brown TT Light" w:cs="FranceTV Brown TT Light"/>
            <w:b/>
            <w:bCs/>
            <w:sz w:val="22"/>
            <w:szCs w:val="28"/>
            <w:highlight w:val="yellow"/>
          </w:rPr>
          <w:delText>XX</w:delText>
        </w:r>
      </w:del>
    </w:p>
    <w:p w14:paraId="79DF5886" w14:textId="77777777" w:rsidR="0086711A" w:rsidRPr="00020C98" w:rsidRDefault="0086711A" w:rsidP="00A933B2">
      <w:pPr>
        <w:widowControl w:val="0"/>
        <w:pBdr>
          <w:top w:val="single" w:sz="4" w:space="1" w:color="auto"/>
          <w:left w:val="single" w:sz="4" w:space="4" w:color="auto"/>
          <w:bottom w:val="single" w:sz="4" w:space="1" w:color="auto"/>
          <w:right w:val="single" w:sz="4" w:space="4" w:color="auto"/>
        </w:pBdr>
        <w:rPr>
          <w:rFonts w:ascii="FranceTV Brown TT Light" w:hAnsi="FranceTV Brown TT Light" w:cs="FranceTV Brown TT Light"/>
          <w:b/>
          <w:bCs/>
          <w:sz w:val="28"/>
          <w:szCs w:val="28"/>
        </w:rPr>
      </w:pPr>
    </w:p>
    <w:p w14:paraId="1276E7D6" w14:textId="1BB2866A" w:rsidR="00BB00B5" w:rsidRPr="00020C98" w:rsidDel="00CB48CF" w:rsidRDefault="00BB00B5" w:rsidP="00C0620E">
      <w:pPr>
        <w:rPr>
          <w:del w:id="3" w:author="LANGLAIS ELODIE" w:date="2025-05-27T10:55:00Z" w16du:dateUtc="2025-05-27T08:55:00Z"/>
          <w:rFonts w:ascii="FranceTV Brown TT Light" w:hAnsi="FranceTV Brown TT Light" w:cs="FranceTV Brown TT Light"/>
          <w:b/>
        </w:rPr>
      </w:pPr>
    </w:p>
    <w:p w14:paraId="72F966C1" w14:textId="77777777" w:rsidR="00DA01BB" w:rsidRPr="00020C98" w:rsidRDefault="00DA01BB" w:rsidP="00C0620E">
      <w:pPr>
        <w:rPr>
          <w:rFonts w:ascii="FranceTV Brown TT Light" w:hAnsi="FranceTV Brown TT Light" w:cs="FranceTV Brown TT Light"/>
          <w:b/>
          <w:color w:val="000000"/>
          <w:szCs w:val="20"/>
        </w:rPr>
      </w:pPr>
    </w:p>
    <w:p w14:paraId="71428FEA" w14:textId="417857F1" w:rsidR="003B4F1A" w:rsidRPr="00020C98" w:rsidRDefault="003B4F1A" w:rsidP="00C0620E">
      <w:pPr>
        <w:overflowPunct/>
        <w:autoSpaceDN/>
        <w:adjustRightInd/>
        <w:spacing w:before="120" w:after="120"/>
        <w:jc w:val="center"/>
        <w:textAlignment w:val="auto"/>
        <w:rPr>
          <w:rFonts w:ascii="FranceTV Brown TT Light" w:eastAsia="Times New Roman" w:hAnsi="FranceTV Brown TT Light" w:cs="FranceTV Brown TT Light"/>
          <w:szCs w:val="20"/>
          <w:lang w:eastAsia="fr-FR"/>
        </w:rPr>
      </w:pPr>
      <w:r w:rsidRPr="00020C98">
        <w:rPr>
          <w:rFonts w:ascii="FranceTV Brown TT Light" w:eastAsia="Times New Roman" w:hAnsi="FranceTV Brown TT Light" w:cs="FranceTV Brown TT Light"/>
          <w:szCs w:val="20"/>
          <w:lang w:eastAsia="fr-FR"/>
        </w:rPr>
        <w:t xml:space="preserve">Le présent CCA </w:t>
      </w:r>
      <w:r w:rsidRPr="00C42707">
        <w:rPr>
          <w:rFonts w:ascii="FranceTV Brown TT Light" w:eastAsia="Times New Roman" w:hAnsi="FranceTV Brown TT Light" w:cs="FranceTV Brown TT Light"/>
          <w:szCs w:val="20"/>
          <w:lang w:eastAsia="fr-FR"/>
        </w:rPr>
        <w:t>comporte les annexes suivantes :</w:t>
      </w:r>
    </w:p>
    <w:p w14:paraId="21980124" w14:textId="77777777" w:rsidR="003B4F1A" w:rsidRPr="00020C98" w:rsidRDefault="003B4F1A" w:rsidP="00C0620E">
      <w:pPr>
        <w:overflowPunct/>
        <w:autoSpaceDN/>
        <w:adjustRightInd/>
        <w:spacing w:before="120" w:after="120"/>
        <w:textAlignment w:val="auto"/>
        <w:rPr>
          <w:rFonts w:ascii="FranceTV Brown TT Light" w:eastAsia="Times New Roman" w:hAnsi="FranceTV Brown TT Light" w:cs="FranceTV Brown TT Light"/>
          <w:szCs w:val="20"/>
          <w:lang w:eastAsia="fr-FR"/>
        </w:rPr>
      </w:pPr>
    </w:p>
    <w:tbl>
      <w:tblPr>
        <w:tblW w:w="7226" w:type="dxa"/>
        <w:tblInd w:w="1346" w:type="dxa"/>
        <w:tblBorders>
          <w:top w:val="single" w:sz="4" w:space="0" w:color="auto"/>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97"/>
        <w:gridCol w:w="5929"/>
      </w:tblGrid>
      <w:tr w:rsidR="00B41095" w:rsidRPr="00020C98" w14:paraId="17457C20" w14:textId="77777777" w:rsidTr="00C0620E">
        <w:trPr>
          <w:trHeight w:val="251"/>
        </w:trPr>
        <w:tc>
          <w:tcPr>
            <w:tcW w:w="0" w:type="auto"/>
            <w:vAlign w:val="center"/>
          </w:tcPr>
          <w:p w14:paraId="5F7082BD" w14:textId="77777777" w:rsidR="003B4F1A" w:rsidRPr="00020C98" w:rsidRDefault="003B4F1A" w:rsidP="00C0620E">
            <w:pPr>
              <w:overflowPunct/>
              <w:autoSpaceDN/>
              <w:adjustRightInd/>
              <w:spacing w:before="120" w:after="120"/>
              <w:textAlignment w:val="auto"/>
              <w:rPr>
                <w:rFonts w:ascii="FranceTV Brown TT Light" w:eastAsia="Times New Roman" w:hAnsi="FranceTV Brown TT Light" w:cs="FranceTV Brown TT Light"/>
                <w:szCs w:val="20"/>
                <w:lang w:eastAsia="fr-FR"/>
              </w:rPr>
            </w:pPr>
            <w:r w:rsidRPr="00020C98">
              <w:rPr>
                <w:rFonts w:ascii="FranceTV Brown TT Light" w:eastAsia="Times New Roman" w:hAnsi="FranceTV Brown TT Light" w:cs="FranceTV Brown TT Light"/>
                <w:szCs w:val="20"/>
                <w:lang w:eastAsia="fr-FR"/>
              </w:rPr>
              <w:t>Annexe I</w:t>
            </w:r>
          </w:p>
        </w:tc>
        <w:tc>
          <w:tcPr>
            <w:tcW w:w="0" w:type="auto"/>
            <w:vAlign w:val="center"/>
          </w:tcPr>
          <w:p w14:paraId="7A54837E" w14:textId="4219894B" w:rsidR="003B4F1A" w:rsidRPr="00020C98" w:rsidRDefault="003B4F1A" w:rsidP="00C0620E">
            <w:pPr>
              <w:overflowPunct/>
              <w:autoSpaceDN/>
              <w:adjustRightInd/>
              <w:spacing w:before="120" w:after="120"/>
              <w:textAlignment w:val="auto"/>
              <w:rPr>
                <w:rFonts w:ascii="FranceTV Brown TT Light" w:eastAsia="Times New Roman" w:hAnsi="FranceTV Brown TT Light" w:cs="FranceTV Brown TT Light"/>
                <w:szCs w:val="20"/>
                <w:lang w:eastAsia="fr-FR"/>
              </w:rPr>
            </w:pPr>
            <w:r w:rsidRPr="00020C98">
              <w:rPr>
                <w:rFonts w:ascii="FranceTV Brown TT Light" w:eastAsia="Times New Roman" w:hAnsi="FranceTV Brown TT Light" w:cs="FranceTV Brown TT Light"/>
                <w:szCs w:val="20"/>
                <w:lang w:eastAsia="fr-FR"/>
              </w:rPr>
              <w:t>Les pratiques commerciales</w:t>
            </w:r>
          </w:p>
        </w:tc>
      </w:tr>
      <w:tr w:rsidR="00B41095" w:rsidRPr="00020C98" w14:paraId="77E57AE3" w14:textId="77777777" w:rsidTr="00C0620E">
        <w:trPr>
          <w:trHeight w:val="251"/>
        </w:trPr>
        <w:tc>
          <w:tcPr>
            <w:tcW w:w="0" w:type="auto"/>
            <w:vAlign w:val="center"/>
          </w:tcPr>
          <w:p w14:paraId="5FB79B22" w14:textId="65B2EF66" w:rsidR="003C2471" w:rsidRPr="00020C98" w:rsidRDefault="003C2471" w:rsidP="00C0620E">
            <w:pPr>
              <w:overflowPunct/>
              <w:autoSpaceDN/>
              <w:adjustRightInd/>
              <w:spacing w:before="120" w:after="120"/>
              <w:textAlignment w:val="auto"/>
              <w:rPr>
                <w:rFonts w:ascii="FranceTV Brown TT Light" w:eastAsia="Times New Roman" w:hAnsi="FranceTV Brown TT Light" w:cs="FranceTV Brown TT Light"/>
                <w:szCs w:val="20"/>
                <w:lang w:eastAsia="fr-FR"/>
              </w:rPr>
            </w:pPr>
            <w:r w:rsidRPr="00020C98">
              <w:rPr>
                <w:rFonts w:ascii="FranceTV Brown TT Light" w:eastAsia="Times New Roman" w:hAnsi="FranceTV Brown TT Light" w:cs="FranceTV Brown TT Light"/>
                <w:szCs w:val="20"/>
                <w:lang w:eastAsia="fr-FR"/>
              </w:rPr>
              <w:t>Annexe I</w:t>
            </w:r>
            <w:del w:id="4" w:author="CLUZEAU Marie" w:date="2026-02-16T10:28:00Z" w16du:dateUtc="2026-02-16T09:28:00Z">
              <w:r w:rsidRPr="00020C98" w:rsidDel="00B41095">
                <w:rPr>
                  <w:rFonts w:ascii="FranceTV Brown TT Light" w:eastAsia="Times New Roman" w:hAnsi="FranceTV Brown TT Light" w:cs="FranceTV Brown TT Light"/>
                  <w:szCs w:val="20"/>
                  <w:lang w:eastAsia="fr-FR"/>
                </w:rPr>
                <w:delText>I</w:delText>
              </w:r>
            </w:del>
            <w:r w:rsidRPr="00020C98">
              <w:rPr>
                <w:rFonts w:ascii="FranceTV Brown TT Light" w:eastAsia="Times New Roman" w:hAnsi="FranceTV Brown TT Light" w:cs="FranceTV Brown TT Light"/>
                <w:szCs w:val="20"/>
                <w:lang w:eastAsia="fr-FR"/>
              </w:rPr>
              <w:t>I</w:t>
            </w:r>
          </w:p>
        </w:tc>
        <w:tc>
          <w:tcPr>
            <w:tcW w:w="0" w:type="auto"/>
            <w:vAlign w:val="center"/>
          </w:tcPr>
          <w:p w14:paraId="21C75A72" w14:textId="4245F915" w:rsidR="003C2471" w:rsidRPr="00020C98" w:rsidRDefault="00B41095" w:rsidP="00C0620E">
            <w:pPr>
              <w:overflowPunct/>
              <w:autoSpaceDN/>
              <w:adjustRightInd/>
              <w:spacing w:before="120" w:after="120"/>
              <w:textAlignment w:val="auto"/>
              <w:rPr>
                <w:rFonts w:ascii="FranceTV Brown TT Light" w:eastAsia="Times New Roman" w:hAnsi="FranceTV Brown TT Light" w:cs="FranceTV Brown TT Light"/>
                <w:szCs w:val="20"/>
                <w:lang w:eastAsia="fr-FR"/>
              </w:rPr>
            </w:pPr>
            <w:ins w:id="5" w:author="CLUZEAU Marie" w:date="2026-02-16T10:28:00Z" w16du:dateUtc="2026-02-16T09:28:00Z">
              <w:r>
                <w:rPr>
                  <w:rFonts w:ascii="FranceTV Brown TT Light" w:eastAsia="Times New Roman" w:hAnsi="FranceTV Brown TT Light" w:cs="FranceTV Brown TT Light"/>
                  <w:szCs w:val="20"/>
                  <w:lang w:eastAsia="fr-FR"/>
                </w:rPr>
                <w:t>Conditions financières</w:t>
              </w:r>
            </w:ins>
            <w:del w:id="6" w:author="CLUZEAU Marie" w:date="2026-02-16T10:28:00Z" w16du:dateUtc="2026-02-16T09:28:00Z">
              <w:r w:rsidR="003C2471" w:rsidRPr="00020C98" w:rsidDel="00B41095">
                <w:rPr>
                  <w:rFonts w:ascii="FranceTV Brown TT Light" w:eastAsia="Times New Roman" w:hAnsi="FranceTV Brown TT Light" w:cs="FranceTV Brown TT Light"/>
                  <w:szCs w:val="20"/>
                  <w:lang w:eastAsia="fr-FR"/>
                </w:rPr>
                <w:delText>Responsabilité sociale et environnementale</w:delText>
              </w:r>
            </w:del>
          </w:p>
        </w:tc>
      </w:tr>
      <w:tr w:rsidR="00B41095" w:rsidRPr="00020C98" w14:paraId="43DEE38A" w14:textId="77777777" w:rsidTr="00C0620E">
        <w:trPr>
          <w:trHeight w:val="261"/>
        </w:trPr>
        <w:tc>
          <w:tcPr>
            <w:tcW w:w="0" w:type="auto"/>
            <w:vAlign w:val="center"/>
          </w:tcPr>
          <w:p w14:paraId="78D27727" w14:textId="13A79E2A" w:rsidR="003C2471" w:rsidRPr="00020C98" w:rsidRDefault="003C2471" w:rsidP="00C0620E">
            <w:pPr>
              <w:overflowPunct/>
              <w:autoSpaceDN/>
              <w:adjustRightInd/>
              <w:spacing w:before="120" w:after="120"/>
              <w:textAlignment w:val="auto"/>
              <w:rPr>
                <w:rFonts w:ascii="FranceTV Brown TT Light" w:eastAsia="Times New Roman" w:hAnsi="FranceTV Brown TT Light" w:cs="FranceTV Brown TT Light"/>
                <w:szCs w:val="20"/>
                <w:lang w:eastAsia="fr-FR"/>
              </w:rPr>
            </w:pPr>
            <w:r w:rsidRPr="004D3D6E">
              <w:rPr>
                <w:rFonts w:ascii="FranceTV Brown TT Light" w:eastAsia="Times New Roman" w:hAnsi="FranceTV Brown TT Light" w:cs="FranceTV Brown TT Light"/>
                <w:szCs w:val="20"/>
                <w:lang w:eastAsia="fr-FR"/>
              </w:rPr>
              <w:t>Annexes I</w:t>
            </w:r>
            <w:ins w:id="7" w:author="CLUZEAU Marie" w:date="2026-02-16T10:28:00Z" w16du:dateUtc="2026-02-16T09:28:00Z">
              <w:r w:rsidR="00B41095">
                <w:rPr>
                  <w:rFonts w:ascii="FranceTV Brown TT Light" w:eastAsia="Times New Roman" w:hAnsi="FranceTV Brown TT Light" w:cs="FranceTV Brown TT Light"/>
                  <w:szCs w:val="20"/>
                  <w:lang w:eastAsia="fr-FR"/>
                </w:rPr>
                <w:t>II</w:t>
              </w:r>
            </w:ins>
            <w:del w:id="8" w:author="CLUZEAU Marie" w:date="2026-02-16T10:28:00Z" w16du:dateUtc="2026-02-16T09:28:00Z">
              <w:r w:rsidRPr="004D3D6E" w:rsidDel="00B41095">
                <w:rPr>
                  <w:rFonts w:ascii="FranceTV Brown TT Light" w:eastAsia="Times New Roman" w:hAnsi="FranceTV Brown TT Light" w:cs="FranceTV Brown TT Light"/>
                  <w:szCs w:val="20"/>
                  <w:lang w:eastAsia="fr-FR"/>
                </w:rPr>
                <w:delText>V et IV bis</w:delText>
              </w:r>
            </w:del>
          </w:p>
        </w:tc>
        <w:tc>
          <w:tcPr>
            <w:tcW w:w="0" w:type="auto"/>
            <w:vAlign w:val="center"/>
          </w:tcPr>
          <w:p w14:paraId="3D320B0E" w14:textId="219A6AA0" w:rsidR="003C2471" w:rsidRPr="00020C98" w:rsidRDefault="003C2471" w:rsidP="00C0620E">
            <w:pPr>
              <w:overflowPunct/>
              <w:autoSpaceDN/>
              <w:adjustRightInd/>
              <w:spacing w:before="120" w:after="120"/>
              <w:textAlignment w:val="auto"/>
              <w:rPr>
                <w:rFonts w:ascii="FranceTV Brown TT Light" w:eastAsia="Times New Roman" w:hAnsi="FranceTV Brown TT Light" w:cs="FranceTV Brown TT Light"/>
                <w:szCs w:val="20"/>
                <w:lang w:eastAsia="fr-FR"/>
              </w:rPr>
            </w:pPr>
            <w:del w:id="9" w:author="CLUZEAU Marie" w:date="2026-02-16T10:29:00Z" w16du:dateUtc="2026-02-16T09:29:00Z">
              <w:r w:rsidRPr="004D3D6E" w:rsidDel="00B41095">
                <w:rPr>
                  <w:rFonts w:ascii="FranceTV Brown TT Light" w:eastAsia="Times New Roman" w:hAnsi="FranceTV Brown TT Light" w:cs="FranceTV Brown TT Light"/>
                  <w:szCs w:val="20"/>
                  <w:lang w:eastAsia="fr-FR"/>
                </w:rPr>
                <w:delText>Dispositions relatives à la protection des données personnelles (RGPD et fiche traitement)</w:delText>
              </w:r>
            </w:del>
            <w:ins w:id="10" w:author="CLUZEAU Marie" w:date="2026-02-16T10:29:00Z" w16du:dateUtc="2026-02-16T09:29:00Z">
              <w:r w:rsidR="00B41095">
                <w:rPr>
                  <w:rFonts w:ascii="FranceTV Brown TT Light" w:eastAsia="Times New Roman" w:hAnsi="FranceTV Brown TT Light" w:cs="FranceTV Brown TT Light"/>
                  <w:szCs w:val="20"/>
                  <w:lang w:eastAsia="fr-FR"/>
                </w:rPr>
                <w:t xml:space="preserve">Responsabilité sociale et environnementale </w:t>
              </w:r>
            </w:ins>
          </w:p>
        </w:tc>
      </w:tr>
    </w:tbl>
    <w:p w14:paraId="15441CC7" w14:textId="1963EEDE" w:rsidR="00C42707" w:rsidRDefault="00C42707" w:rsidP="003B4F1A">
      <w:pPr>
        <w:tabs>
          <w:tab w:val="left" w:pos="2709"/>
        </w:tabs>
        <w:rPr>
          <w:rFonts w:ascii="FranceTV Brown TT Light" w:hAnsi="FranceTV Brown TT Light" w:cs="FranceTV Brown TT Light"/>
          <w:b/>
          <w:color w:val="000000"/>
          <w:szCs w:val="20"/>
        </w:rPr>
      </w:pPr>
    </w:p>
    <w:p w14:paraId="29CF843B" w14:textId="77777777" w:rsidR="00C42707" w:rsidRDefault="00C42707">
      <w:pPr>
        <w:overflowPunct/>
        <w:autoSpaceDE/>
        <w:autoSpaceDN/>
        <w:adjustRightInd/>
        <w:spacing w:after="160" w:line="259" w:lineRule="auto"/>
        <w:textAlignment w:val="auto"/>
        <w:rPr>
          <w:rFonts w:ascii="FranceTV Brown TT Light" w:hAnsi="FranceTV Brown TT Light" w:cs="FranceTV Brown TT Light"/>
          <w:b/>
          <w:color w:val="000000"/>
          <w:szCs w:val="20"/>
        </w:rPr>
      </w:pPr>
      <w:r>
        <w:rPr>
          <w:rFonts w:ascii="FranceTV Brown TT Light" w:hAnsi="FranceTV Brown TT Light" w:cs="FranceTV Brown TT Light"/>
          <w:b/>
          <w:color w:val="000000"/>
          <w:szCs w:val="20"/>
        </w:rPr>
        <w:br w:type="page"/>
      </w:r>
    </w:p>
    <w:p w14:paraId="00F385E2" w14:textId="77777777" w:rsidR="00DA01BB" w:rsidRPr="00020C98" w:rsidRDefault="00DA01BB" w:rsidP="003B4F1A">
      <w:pPr>
        <w:tabs>
          <w:tab w:val="left" w:pos="2709"/>
        </w:tabs>
        <w:rPr>
          <w:rFonts w:ascii="FranceTV Brown TT Light" w:hAnsi="FranceTV Brown TT Light" w:cs="FranceTV Brown TT Light"/>
          <w:b/>
          <w:color w:val="000000"/>
          <w:szCs w:val="20"/>
        </w:rPr>
      </w:pPr>
    </w:p>
    <w:p w14:paraId="75A24B87" w14:textId="77777777" w:rsidR="008C261E" w:rsidRPr="00020C98" w:rsidRDefault="008C261E" w:rsidP="00BB00B5">
      <w:pPr>
        <w:jc w:val="center"/>
        <w:rPr>
          <w:rFonts w:ascii="FranceTV Brown TT Light" w:hAnsi="FranceTV Brown TT Light" w:cs="FranceTV Brown TT Light"/>
          <w:b/>
          <w:color w:val="000000"/>
          <w:sz w:val="18"/>
          <w:szCs w:val="18"/>
        </w:rPr>
      </w:pPr>
    </w:p>
    <w:p w14:paraId="382C078D" w14:textId="43C933F9" w:rsidR="00646BAE" w:rsidRPr="00020C98" w:rsidRDefault="003366BB" w:rsidP="00A14819">
      <w:pPr>
        <w:rPr>
          <w:rFonts w:ascii="FranceTV Brown TT Light" w:hAnsi="FranceTV Brown TT Light" w:cs="FranceTV Brown TT Light"/>
          <w:b/>
          <w:color w:val="000000"/>
          <w:sz w:val="18"/>
          <w:szCs w:val="18"/>
        </w:rPr>
      </w:pPr>
      <w:r>
        <w:rPr>
          <w:rStyle w:val="Marquedecommentaire"/>
        </w:rPr>
        <w:annotationRef/>
      </w:r>
    </w:p>
    <w:sdt>
      <w:sdtPr>
        <w:rPr>
          <w:rFonts w:ascii="FranceTV Brown TT Light" w:eastAsia="Times New Roman" w:hAnsi="FranceTV Brown TT Light" w:cs="FranceTV Brown TT Light"/>
          <w:color w:val="auto"/>
          <w:sz w:val="24"/>
          <w:szCs w:val="20"/>
        </w:rPr>
        <w:id w:val="502631411"/>
        <w:docPartObj>
          <w:docPartGallery w:val="Table of Contents"/>
          <w:docPartUnique/>
        </w:docPartObj>
      </w:sdtPr>
      <w:sdtEndPr>
        <w:rPr>
          <w:rFonts w:eastAsiaTheme="minorHAnsi"/>
          <w:b/>
          <w:bCs/>
          <w:sz w:val="20"/>
          <w:szCs w:val="22"/>
        </w:rPr>
      </w:sdtEndPr>
      <w:sdtContent>
        <w:p w14:paraId="437BAFB8" w14:textId="77777777" w:rsidR="00166789" w:rsidRPr="00020C98" w:rsidRDefault="00166789" w:rsidP="00166789">
          <w:pPr>
            <w:pStyle w:val="En-ttedetabledesmatires"/>
            <w:jc w:val="center"/>
            <w:rPr>
              <w:rFonts w:ascii="FranceTV Brown TT Light" w:hAnsi="FranceTV Brown TT Light" w:cs="FranceTV Brown TT Light"/>
              <w:color w:val="auto"/>
            </w:rPr>
          </w:pPr>
          <w:r w:rsidRPr="00020C98">
            <w:rPr>
              <w:rFonts w:ascii="FranceTV Brown TT Light" w:hAnsi="FranceTV Brown TT Light" w:cs="FranceTV Brown TT Light"/>
              <w:color w:val="auto"/>
            </w:rPr>
            <w:t>Table des matières</w:t>
          </w:r>
        </w:p>
        <w:p w14:paraId="7B1100CE" w14:textId="77777777" w:rsidR="00166789" w:rsidRPr="00020C98" w:rsidRDefault="00166789" w:rsidP="00166789">
          <w:pPr>
            <w:rPr>
              <w:rFonts w:ascii="FranceTV Brown TT Light" w:hAnsi="FranceTV Brown TT Light" w:cs="FranceTV Brown TT Light"/>
            </w:rPr>
          </w:pPr>
        </w:p>
        <w:p w14:paraId="67B387A2" w14:textId="04261FBD" w:rsidR="00E42772" w:rsidRDefault="006F3957">
          <w:pPr>
            <w:pStyle w:val="TM1"/>
            <w:tabs>
              <w:tab w:val="right" w:leader="dot" w:pos="9602"/>
            </w:tabs>
            <w:rPr>
              <w:ins w:id="11"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r w:rsidRPr="00020C98">
            <w:rPr>
              <w:rFonts w:ascii="FranceTV Brown TT Light" w:hAnsi="FranceTV Brown TT Light" w:cs="FranceTV Brown TT Light"/>
            </w:rPr>
            <w:fldChar w:fldCharType="begin"/>
          </w:r>
          <w:r w:rsidR="00166789" w:rsidRPr="00020C98">
            <w:rPr>
              <w:rFonts w:ascii="FranceTV Brown TT Light" w:hAnsi="FranceTV Brown TT Light" w:cs="FranceTV Brown TT Light"/>
            </w:rPr>
            <w:instrText xml:space="preserve"> TOC \o "1-3" \h \z \u </w:instrText>
          </w:r>
          <w:r w:rsidRPr="00020C98">
            <w:rPr>
              <w:rFonts w:ascii="FranceTV Brown TT Light" w:hAnsi="FranceTV Brown TT Light" w:cs="FranceTV Brown TT Light"/>
            </w:rPr>
            <w:fldChar w:fldCharType="separate"/>
          </w:r>
          <w:ins w:id="12" w:author="CLUZEAU Marie" w:date="2026-02-17T14:22:00Z" w16du:dateUtc="2026-02-17T13:22:00Z">
            <w:r w:rsidR="00E42772" w:rsidRPr="00694CEF">
              <w:rPr>
                <w:rStyle w:val="Lienhypertexte"/>
                <w:noProof/>
              </w:rPr>
              <w:fldChar w:fldCharType="begin"/>
            </w:r>
            <w:r w:rsidR="00E42772" w:rsidRPr="00694CEF">
              <w:rPr>
                <w:rStyle w:val="Lienhypertexte"/>
                <w:noProof/>
              </w:rPr>
              <w:instrText xml:space="preserve"> </w:instrText>
            </w:r>
            <w:r w:rsidR="00E42772">
              <w:rPr>
                <w:noProof/>
              </w:rPr>
              <w:instrText>HYPERLINK \l "_Toc222230554"</w:instrText>
            </w:r>
            <w:r w:rsidR="00E42772" w:rsidRPr="00694CEF">
              <w:rPr>
                <w:rStyle w:val="Lienhypertexte"/>
                <w:noProof/>
              </w:rPr>
              <w:instrText xml:space="preserve"> </w:instrText>
            </w:r>
            <w:r w:rsidR="00E42772" w:rsidRPr="00694CEF">
              <w:rPr>
                <w:rStyle w:val="Lienhypertexte"/>
                <w:noProof/>
              </w:rPr>
            </w:r>
            <w:r w:rsidR="00E42772" w:rsidRPr="00694CEF">
              <w:rPr>
                <w:rStyle w:val="Lienhypertexte"/>
                <w:noProof/>
              </w:rPr>
              <w:fldChar w:fldCharType="separate"/>
            </w:r>
            <w:r w:rsidR="00E42772" w:rsidRPr="00694CEF">
              <w:rPr>
                <w:rStyle w:val="Lienhypertexte"/>
                <w:rFonts w:ascii="FranceTV Brown TT Light" w:hAnsi="FranceTV Brown TT Light" w:cs="FranceTV Brown TT Light"/>
                <w:bCs/>
                <w:caps/>
                <w:noProof/>
                <w:kern w:val="32"/>
              </w:rPr>
              <w:t>Article 1 -</w:t>
            </w:r>
            <w:r w:rsidR="00E42772" w:rsidRPr="00694CEF">
              <w:rPr>
                <w:rStyle w:val="Lienhypertexte"/>
                <w:rFonts w:ascii="FranceTV Brown TT Light" w:hAnsi="FranceTV Brown TT Light" w:cs="FranceTV Brown TT Light"/>
                <w:noProof/>
              </w:rPr>
              <w:t xml:space="preserve"> OBJET DE L’ACCORD-CADRE ET LIEU D’EXECUTION</w:t>
            </w:r>
            <w:r w:rsidR="00E42772">
              <w:rPr>
                <w:noProof/>
                <w:webHidden/>
              </w:rPr>
              <w:tab/>
            </w:r>
            <w:r w:rsidR="00E42772">
              <w:rPr>
                <w:noProof/>
                <w:webHidden/>
              </w:rPr>
              <w:fldChar w:fldCharType="begin"/>
            </w:r>
            <w:r w:rsidR="00E42772">
              <w:rPr>
                <w:noProof/>
                <w:webHidden/>
              </w:rPr>
              <w:instrText xml:space="preserve"> PAGEREF _Toc222230554 \h </w:instrText>
            </w:r>
          </w:ins>
          <w:r w:rsidR="00E42772">
            <w:rPr>
              <w:noProof/>
              <w:webHidden/>
            </w:rPr>
          </w:r>
          <w:r w:rsidR="00E42772">
            <w:rPr>
              <w:noProof/>
              <w:webHidden/>
            </w:rPr>
            <w:fldChar w:fldCharType="separate"/>
          </w:r>
          <w:ins w:id="13" w:author="CLUZEAU Marie" w:date="2026-02-17T14:22:00Z" w16du:dateUtc="2026-02-17T13:22:00Z">
            <w:r w:rsidR="00E42772">
              <w:rPr>
                <w:noProof/>
                <w:webHidden/>
              </w:rPr>
              <w:t>4</w:t>
            </w:r>
            <w:r w:rsidR="00E42772">
              <w:rPr>
                <w:noProof/>
                <w:webHidden/>
              </w:rPr>
              <w:fldChar w:fldCharType="end"/>
            </w:r>
            <w:r w:rsidR="00E42772" w:rsidRPr="00694CEF">
              <w:rPr>
                <w:rStyle w:val="Lienhypertexte"/>
                <w:noProof/>
              </w:rPr>
              <w:fldChar w:fldCharType="end"/>
            </w:r>
          </w:ins>
        </w:p>
        <w:p w14:paraId="6D6731D5" w14:textId="2373987C" w:rsidR="00E42772" w:rsidRDefault="00E42772">
          <w:pPr>
            <w:pStyle w:val="TM1"/>
            <w:tabs>
              <w:tab w:val="right" w:leader="dot" w:pos="9602"/>
            </w:tabs>
            <w:rPr>
              <w:ins w:id="14"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5"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"_Toc222230555"</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caps/>
                <w:noProof/>
              </w:rPr>
              <w:t>Article 2 -</w:t>
            </w:r>
            <w:r w:rsidRPr="00694CEF">
              <w:rPr>
                <w:rStyle w:val="Lienhypertexte"/>
                <w:rFonts w:ascii="FranceTV Brown TT Light" w:hAnsi="FranceTV Brown TT Light" w:cs="FranceTV Brown TT Light"/>
                <w:noProof/>
              </w:rPr>
              <w:t xml:space="preserve"> PROCEDURE DE PASSATION ET FORME DE L’ACCORD-CADRE</w:t>
            </w:r>
            <w:r>
              <w:rPr>
                <w:noProof/>
                <w:webHidden/>
              </w:rPr>
              <w:tab/>
            </w:r>
            <w:r>
              <w:rPr>
                <w:noProof/>
                <w:webHidden/>
              </w:rPr>
              <w:fldChar w:fldCharType="begin"/>
            </w:r>
            <w:r>
              <w:rPr>
                <w:noProof/>
                <w:webHidden/>
              </w:rPr>
              <w:instrText xml:space="preserve"> PAGEREF _Toc222230555 \h </w:instrText>
            </w:r>
          </w:ins>
          <w:r>
            <w:rPr>
              <w:noProof/>
              <w:webHidden/>
            </w:rPr>
          </w:r>
          <w:r>
            <w:rPr>
              <w:noProof/>
              <w:webHidden/>
            </w:rPr>
            <w:fldChar w:fldCharType="separate"/>
          </w:r>
          <w:ins w:id="16" w:author="CLUZEAU Marie" w:date="2026-02-17T14:22:00Z" w16du:dateUtc="2026-02-17T13:22:00Z">
            <w:r>
              <w:rPr>
                <w:noProof/>
                <w:webHidden/>
              </w:rPr>
              <w:t>4</w:t>
            </w:r>
            <w:r>
              <w:rPr>
                <w:noProof/>
                <w:webHidden/>
              </w:rPr>
              <w:fldChar w:fldCharType="end"/>
            </w:r>
            <w:r w:rsidRPr="00694CEF">
              <w:rPr>
                <w:rStyle w:val="Lienhypertexte"/>
                <w:noProof/>
              </w:rPr>
              <w:fldChar w:fldCharType="end"/>
            </w:r>
          </w:ins>
        </w:p>
        <w:p w14:paraId="2AEFAC5F" w14:textId="0A4E2FAD" w:rsidR="00E42772" w:rsidRDefault="00E42772">
          <w:pPr>
            <w:pStyle w:val="TM2"/>
            <w:tabs>
              <w:tab w:val="right" w:leader="dot" w:pos="9602"/>
            </w:tabs>
            <w:rPr>
              <w:ins w:id="17"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8"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"_Toc222230556"</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noProof/>
              </w:rPr>
              <w:t>2.1 - Procédure</w:t>
            </w:r>
            <w:r>
              <w:rPr>
                <w:noProof/>
                <w:webHidden/>
              </w:rPr>
              <w:tab/>
            </w:r>
            <w:r>
              <w:rPr>
                <w:noProof/>
                <w:webHidden/>
              </w:rPr>
              <w:fldChar w:fldCharType="begin"/>
            </w:r>
            <w:r>
              <w:rPr>
                <w:noProof/>
                <w:webHidden/>
              </w:rPr>
              <w:instrText xml:space="preserve"> PAGEREF _Toc222230556 \h </w:instrText>
            </w:r>
          </w:ins>
          <w:r>
            <w:rPr>
              <w:noProof/>
              <w:webHidden/>
            </w:rPr>
          </w:r>
          <w:r>
            <w:rPr>
              <w:noProof/>
              <w:webHidden/>
            </w:rPr>
            <w:fldChar w:fldCharType="separate"/>
          </w:r>
          <w:ins w:id="19" w:author="CLUZEAU Marie" w:date="2026-02-17T14:22:00Z" w16du:dateUtc="2026-02-17T13:22:00Z">
            <w:r>
              <w:rPr>
                <w:noProof/>
                <w:webHidden/>
              </w:rPr>
              <w:t>4</w:t>
            </w:r>
            <w:r>
              <w:rPr>
                <w:noProof/>
                <w:webHidden/>
              </w:rPr>
              <w:fldChar w:fldCharType="end"/>
            </w:r>
            <w:r w:rsidRPr="00694CEF">
              <w:rPr>
                <w:rStyle w:val="Lienhypertexte"/>
                <w:noProof/>
              </w:rPr>
              <w:fldChar w:fldCharType="end"/>
            </w:r>
          </w:ins>
        </w:p>
        <w:p w14:paraId="47B472E1" w14:textId="1755ECE2" w:rsidR="00E42772" w:rsidRDefault="00E42772">
          <w:pPr>
            <w:pStyle w:val="TM2"/>
            <w:tabs>
              <w:tab w:val="right" w:leader="dot" w:pos="9602"/>
            </w:tabs>
            <w:rPr>
              <w:ins w:id="20"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1"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"_Toc222230557"</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2.2 -</w:t>
            </w:r>
            <w:r w:rsidRPr="00694CEF">
              <w:rPr>
                <w:rStyle w:val="Lienhypertexte"/>
                <w:rFonts w:ascii="FranceTV Brown TT Light" w:hAnsi="FranceTV Brown TT Light" w:cs="FranceTV Brown TT Light"/>
                <w:noProof/>
              </w:rPr>
              <w:t xml:space="preserve"> Forme</w:t>
            </w:r>
            <w:r>
              <w:rPr>
                <w:noProof/>
                <w:webHidden/>
              </w:rPr>
              <w:tab/>
            </w:r>
            <w:r>
              <w:rPr>
                <w:noProof/>
                <w:webHidden/>
              </w:rPr>
              <w:fldChar w:fldCharType="begin"/>
            </w:r>
            <w:r>
              <w:rPr>
                <w:noProof/>
                <w:webHidden/>
              </w:rPr>
              <w:instrText xml:space="preserve"> PAGEREF _Toc222230557 \h </w:instrText>
            </w:r>
          </w:ins>
          <w:r>
            <w:rPr>
              <w:noProof/>
              <w:webHidden/>
            </w:rPr>
          </w:r>
          <w:r>
            <w:rPr>
              <w:noProof/>
              <w:webHidden/>
            </w:rPr>
            <w:fldChar w:fldCharType="separate"/>
          </w:r>
          <w:ins w:id="22" w:author="CLUZEAU Marie" w:date="2026-02-17T14:22:00Z" w16du:dateUtc="2026-02-17T13:22:00Z">
            <w:r>
              <w:rPr>
                <w:noProof/>
                <w:webHidden/>
              </w:rPr>
              <w:t>4</w:t>
            </w:r>
            <w:r>
              <w:rPr>
                <w:noProof/>
                <w:webHidden/>
              </w:rPr>
              <w:fldChar w:fldCharType="end"/>
            </w:r>
            <w:r w:rsidRPr="00694CEF">
              <w:rPr>
                <w:rStyle w:val="Lienhypertexte"/>
                <w:noProof/>
              </w:rPr>
              <w:fldChar w:fldCharType="end"/>
            </w:r>
          </w:ins>
        </w:p>
        <w:p w14:paraId="70A80EAE" w14:textId="4E93AD41" w:rsidR="00E42772" w:rsidRDefault="00E42772">
          <w:pPr>
            <w:pStyle w:val="TM1"/>
            <w:tabs>
              <w:tab w:val="right" w:leader="dot" w:pos="9602"/>
            </w:tabs>
            <w:rPr>
              <w:ins w:id="23"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4"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"_Toc222230558"</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caps/>
                <w:noProof/>
                <w:kern w:val="32"/>
              </w:rPr>
              <w:t>Article 3 -</w:t>
            </w:r>
            <w:r w:rsidRPr="00694CEF">
              <w:rPr>
                <w:rStyle w:val="Lienhypertexte"/>
                <w:rFonts w:ascii="FranceTV Brown TT Light" w:hAnsi="FranceTV Brown TT Light" w:cs="FranceTV Brown TT Light"/>
                <w:bCs/>
                <w:noProof/>
                <w:kern w:val="32"/>
              </w:rPr>
              <w:t xml:space="preserve"> INTERLOCUTEURS FRANCE TELEVISIONS DE L’ACCORD-CADRE</w:t>
            </w:r>
            <w:r>
              <w:rPr>
                <w:noProof/>
                <w:webHidden/>
              </w:rPr>
              <w:tab/>
            </w:r>
            <w:r>
              <w:rPr>
                <w:noProof/>
                <w:webHidden/>
              </w:rPr>
              <w:fldChar w:fldCharType="begin"/>
            </w:r>
            <w:r>
              <w:rPr>
                <w:noProof/>
                <w:webHidden/>
              </w:rPr>
              <w:instrText xml:space="preserve"> PAGEREF _Toc222230558 \h </w:instrText>
            </w:r>
          </w:ins>
          <w:r>
            <w:rPr>
              <w:noProof/>
              <w:webHidden/>
            </w:rPr>
          </w:r>
          <w:r>
            <w:rPr>
              <w:noProof/>
              <w:webHidden/>
            </w:rPr>
            <w:fldChar w:fldCharType="separate"/>
          </w:r>
          <w:ins w:id="25" w:author="CLUZEAU Marie" w:date="2026-02-17T14:22:00Z" w16du:dateUtc="2026-02-17T13:22:00Z">
            <w:r>
              <w:rPr>
                <w:noProof/>
                <w:webHidden/>
              </w:rPr>
              <w:t>5</w:t>
            </w:r>
            <w:r>
              <w:rPr>
                <w:noProof/>
                <w:webHidden/>
              </w:rPr>
              <w:fldChar w:fldCharType="end"/>
            </w:r>
            <w:r w:rsidRPr="00694CEF">
              <w:rPr>
                <w:rStyle w:val="Lienhypertexte"/>
                <w:noProof/>
              </w:rPr>
              <w:fldChar w:fldCharType="end"/>
            </w:r>
          </w:ins>
        </w:p>
        <w:p w14:paraId="7A482D75" w14:textId="73A956C1" w:rsidR="00E42772" w:rsidRDefault="00E42772">
          <w:pPr>
            <w:pStyle w:val="TM1"/>
            <w:tabs>
              <w:tab w:val="right" w:leader="dot" w:pos="9602"/>
            </w:tabs>
            <w:rPr>
              <w:ins w:id="26"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7"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"_Toc222230559"</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caps/>
                <w:noProof/>
                <w:kern w:val="32"/>
              </w:rPr>
              <w:t>Article 4 -</w:t>
            </w:r>
            <w:r w:rsidRPr="00694CEF">
              <w:rPr>
                <w:rStyle w:val="Lienhypertexte"/>
                <w:rFonts w:ascii="FranceTV Brown TT Light" w:hAnsi="FranceTV Brown TT Light" w:cs="FranceTV Brown TT Light"/>
                <w:bCs/>
                <w:noProof/>
                <w:kern w:val="32"/>
              </w:rPr>
              <w:t xml:space="preserve"> ALLOTISSEMENT</w:t>
            </w:r>
            <w:r>
              <w:rPr>
                <w:noProof/>
                <w:webHidden/>
              </w:rPr>
              <w:tab/>
            </w:r>
            <w:r>
              <w:rPr>
                <w:noProof/>
                <w:webHidden/>
              </w:rPr>
              <w:fldChar w:fldCharType="begin"/>
            </w:r>
            <w:r>
              <w:rPr>
                <w:noProof/>
                <w:webHidden/>
              </w:rPr>
              <w:instrText xml:space="preserve"> PAGEREF _Toc222230559 \h </w:instrText>
            </w:r>
          </w:ins>
          <w:r>
            <w:rPr>
              <w:noProof/>
              <w:webHidden/>
            </w:rPr>
          </w:r>
          <w:r>
            <w:rPr>
              <w:noProof/>
              <w:webHidden/>
            </w:rPr>
            <w:fldChar w:fldCharType="separate"/>
          </w:r>
          <w:ins w:id="28" w:author="CLUZEAU Marie" w:date="2026-02-17T14:22:00Z" w16du:dateUtc="2026-02-17T13:22:00Z">
            <w:r>
              <w:rPr>
                <w:noProof/>
                <w:webHidden/>
              </w:rPr>
              <w:t>5</w:t>
            </w:r>
            <w:r>
              <w:rPr>
                <w:noProof/>
                <w:webHidden/>
              </w:rPr>
              <w:fldChar w:fldCharType="end"/>
            </w:r>
            <w:r w:rsidRPr="00694CEF">
              <w:rPr>
                <w:rStyle w:val="Lienhypertexte"/>
                <w:noProof/>
              </w:rPr>
              <w:fldChar w:fldCharType="end"/>
            </w:r>
          </w:ins>
        </w:p>
        <w:p w14:paraId="3E04D245" w14:textId="529E4C7D" w:rsidR="00E42772" w:rsidRDefault="00E42772">
          <w:pPr>
            <w:pStyle w:val="TM1"/>
            <w:tabs>
              <w:tab w:val="right" w:leader="dot" w:pos="9602"/>
            </w:tabs>
            <w:rPr>
              <w:ins w:id="29"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30"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"_Toc222230560"</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caps/>
                <w:noProof/>
              </w:rPr>
              <w:t>Article 5 -</w:t>
            </w:r>
            <w:r w:rsidRPr="00694CEF">
              <w:rPr>
                <w:rStyle w:val="Lienhypertexte"/>
                <w:rFonts w:ascii="FranceTV Brown TT Light" w:hAnsi="FranceTV Brown TT Light" w:cs="FranceTV Brown TT Light"/>
                <w:noProof/>
              </w:rPr>
              <w:t xml:space="preserve"> LA DUREE DE L’ACCORD-CADRE</w:t>
            </w:r>
            <w:r>
              <w:rPr>
                <w:noProof/>
                <w:webHidden/>
              </w:rPr>
              <w:tab/>
            </w:r>
            <w:r>
              <w:rPr>
                <w:noProof/>
                <w:webHidden/>
              </w:rPr>
              <w:fldChar w:fldCharType="begin"/>
            </w:r>
            <w:r>
              <w:rPr>
                <w:noProof/>
                <w:webHidden/>
              </w:rPr>
              <w:instrText xml:space="preserve"> PAGEREF _Toc222230560 \h </w:instrText>
            </w:r>
          </w:ins>
          <w:r>
            <w:rPr>
              <w:noProof/>
              <w:webHidden/>
            </w:rPr>
          </w:r>
          <w:r>
            <w:rPr>
              <w:noProof/>
              <w:webHidden/>
            </w:rPr>
            <w:fldChar w:fldCharType="separate"/>
          </w:r>
          <w:ins w:id="31" w:author="CLUZEAU Marie" w:date="2026-02-17T14:22:00Z" w16du:dateUtc="2026-02-17T13:22:00Z">
            <w:r>
              <w:rPr>
                <w:noProof/>
                <w:webHidden/>
              </w:rPr>
              <w:t>6</w:t>
            </w:r>
            <w:r>
              <w:rPr>
                <w:noProof/>
                <w:webHidden/>
              </w:rPr>
              <w:fldChar w:fldCharType="end"/>
            </w:r>
            <w:r w:rsidRPr="00694CEF">
              <w:rPr>
                <w:rStyle w:val="Lienhypertexte"/>
                <w:noProof/>
              </w:rPr>
              <w:fldChar w:fldCharType="end"/>
            </w:r>
          </w:ins>
        </w:p>
        <w:p w14:paraId="5A038924" w14:textId="17C6F827" w:rsidR="00E42772" w:rsidRDefault="00E42772">
          <w:pPr>
            <w:pStyle w:val="TM2"/>
            <w:tabs>
              <w:tab w:val="right" w:leader="dot" w:pos="9602"/>
            </w:tabs>
            <w:rPr>
              <w:ins w:id="32"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33"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"_Toc222230561"</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5.1 - Durée de l’accord-cadre – entrée en vigueur</w:t>
            </w:r>
            <w:r>
              <w:rPr>
                <w:noProof/>
                <w:webHidden/>
              </w:rPr>
              <w:tab/>
            </w:r>
            <w:r>
              <w:rPr>
                <w:noProof/>
                <w:webHidden/>
              </w:rPr>
              <w:fldChar w:fldCharType="begin"/>
            </w:r>
            <w:r>
              <w:rPr>
                <w:noProof/>
                <w:webHidden/>
              </w:rPr>
              <w:instrText xml:space="preserve"> PAGEREF _Toc222230561 \h </w:instrText>
            </w:r>
          </w:ins>
          <w:r>
            <w:rPr>
              <w:noProof/>
              <w:webHidden/>
            </w:rPr>
          </w:r>
          <w:r>
            <w:rPr>
              <w:noProof/>
              <w:webHidden/>
            </w:rPr>
            <w:fldChar w:fldCharType="separate"/>
          </w:r>
          <w:ins w:id="34" w:author="CLUZEAU Marie" w:date="2026-02-17T14:22:00Z" w16du:dateUtc="2026-02-17T13:22:00Z">
            <w:r>
              <w:rPr>
                <w:noProof/>
                <w:webHidden/>
              </w:rPr>
              <w:t>6</w:t>
            </w:r>
            <w:r>
              <w:rPr>
                <w:noProof/>
                <w:webHidden/>
              </w:rPr>
              <w:fldChar w:fldCharType="end"/>
            </w:r>
            <w:r w:rsidRPr="00694CEF">
              <w:rPr>
                <w:rStyle w:val="Lienhypertexte"/>
                <w:noProof/>
              </w:rPr>
              <w:fldChar w:fldCharType="end"/>
            </w:r>
          </w:ins>
        </w:p>
        <w:p w14:paraId="54B10F61" w14:textId="6BF8CD8B" w:rsidR="00E42772" w:rsidRDefault="00E42772">
          <w:pPr>
            <w:pStyle w:val="TM1"/>
            <w:tabs>
              <w:tab w:val="right" w:leader="dot" w:pos="9602"/>
            </w:tabs>
            <w:rPr>
              <w:ins w:id="35"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36"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"_Toc222230562"</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caps/>
                <w:noProof/>
                <w:kern w:val="32"/>
              </w:rPr>
              <w:t>Article 6 -</w:t>
            </w:r>
            <w:r w:rsidRPr="00694CEF">
              <w:rPr>
                <w:rStyle w:val="Lienhypertexte"/>
                <w:rFonts w:ascii="FranceTV Brown TT Light" w:hAnsi="FranceTV Brown TT Light" w:cs="FranceTV Brown TT Light"/>
                <w:bCs/>
                <w:noProof/>
                <w:kern w:val="32"/>
              </w:rPr>
              <w:t xml:space="preserve"> ORDRE DE PRIORITE DES PIECES CONTRACTUELLES</w:t>
            </w:r>
            <w:r>
              <w:rPr>
                <w:noProof/>
                <w:webHidden/>
              </w:rPr>
              <w:tab/>
            </w:r>
            <w:r>
              <w:rPr>
                <w:noProof/>
                <w:webHidden/>
              </w:rPr>
              <w:fldChar w:fldCharType="begin"/>
            </w:r>
            <w:r>
              <w:rPr>
                <w:noProof/>
                <w:webHidden/>
              </w:rPr>
              <w:instrText xml:space="preserve"> PAGEREF _Toc222230562 \h </w:instrText>
            </w:r>
          </w:ins>
          <w:r>
            <w:rPr>
              <w:noProof/>
              <w:webHidden/>
            </w:rPr>
          </w:r>
          <w:r>
            <w:rPr>
              <w:noProof/>
              <w:webHidden/>
            </w:rPr>
            <w:fldChar w:fldCharType="separate"/>
          </w:r>
          <w:ins w:id="37" w:author="CLUZEAU Marie" w:date="2026-02-17T14:22:00Z" w16du:dateUtc="2026-02-17T13:22:00Z">
            <w:r>
              <w:rPr>
                <w:noProof/>
                <w:webHidden/>
              </w:rPr>
              <w:t>6</w:t>
            </w:r>
            <w:r>
              <w:rPr>
                <w:noProof/>
                <w:webHidden/>
              </w:rPr>
              <w:fldChar w:fldCharType="end"/>
            </w:r>
            <w:r w:rsidRPr="00694CEF">
              <w:rPr>
                <w:rStyle w:val="Lienhypertexte"/>
                <w:noProof/>
              </w:rPr>
              <w:fldChar w:fldCharType="end"/>
            </w:r>
          </w:ins>
        </w:p>
        <w:p w14:paraId="27A7EC42" w14:textId="6698DFC8" w:rsidR="00E42772" w:rsidRDefault="00E42772">
          <w:pPr>
            <w:pStyle w:val="TM1"/>
            <w:tabs>
              <w:tab w:val="right" w:leader="dot" w:pos="9602"/>
            </w:tabs>
            <w:rPr>
              <w:ins w:id="38"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39"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"_Toc222230563"</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caps/>
                <w:noProof/>
                <w:kern w:val="32"/>
              </w:rPr>
              <w:t>Article 7 -</w:t>
            </w:r>
            <w:r w:rsidRPr="00694CEF">
              <w:rPr>
                <w:rStyle w:val="Lienhypertexte"/>
                <w:rFonts w:ascii="FranceTV Brown TT Light" w:hAnsi="FranceTV Brown TT Light" w:cs="FranceTV Brown TT Light"/>
                <w:bCs/>
                <w:noProof/>
                <w:kern w:val="32"/>
              </w:rPr>
              <w:t xml:space="preserve"> PRIX</w:t>
            </w:r>
            <w:r>
              <w:rPr>
                <w:noProof/>
                <w:webHidden/>
              </w:rPr>
              <w:tab/>
            </w:r>
            <w:r>
              <w:rPr>
                <w:noProof/>
                <w:webHidden/>
              </w:rPr>
              <w:fldChar w:fldCharType="begin"/>
            </w:r>
            <w:r>
              <w:rPr>
                <w:noProof/>
                <w:webHidden/>
              </w:rPr>
              <w:instrText xml:space="preserve"> PAGEREF _Toc222230563 \h </w:instrText>
            </w:r>
          </w:ins>
          <w:r>
            <w:rPr>
              <w:noProof/>
              <w:webHidden/>
            </w:rPr>
          </w:r>
          <w:r>
            <w:rPr>
              <w:noProof/>
              <w:webHidden/>
            </w:rPr>
            <w:fldChar w:fldCharType="separate"/>
          </w:r>
          <w:ins w:id="40" w:author="CLUZEAU Marie" w:date="2026-02-17T14:22:00Z" w16du:dateUtc="2026-02-17T13:22:00Z">
            <w:r>
              <w:rPr>
                <w:noProof/>
                <w:webHidden/>
              </w:rPr>
              <w:t>7</w:t>
            </w:r>
            <w:r>
              <w:rPr>
                <w:noProof/>
                <w:webHidden/>
              </w:rPr>
              <w:fldChar w:fldCharType="end"/>
            </w:r>
            <w:r w:rsidRPr="00694CEF">
              <w:rPr>
                <w:rStyle w:val="Lienhypertexte"/>
                <w:noProof/>
              </w:rPr>
              <w:fldChar w:fldCharType="end"/>
            </w:r>
          </w:ins>
        </w:p>
        <w:p w14:paraId="701F68A8" w14:textId="6BAF1811" w:rsidR="00E42772" w:rsidRDefault="00E42772">
          <w:pPr>
            <w:pStyle w:val="TM2"/>
            <w:tabs>
              <w:tab w:val="right" w:leader="dot" w:pos="9602"/>
            </w:tabs>
            <w:rPr>
              <w:ins w:id="41"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42"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"_Toc222230564"</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7.1 - Forme des prix</w:t>
            </w:r>
            <w:r>
              <w:rPr>
                <w:noProof/>
                <w:webHidden/>
              </w:rPr>
              <w:tab/>
            </w:r>
            <w:r>
              <w:rPr>
                <w:noProof/>
                <w:webHidden/>
              </w:rPr>
              <w:fldChar w:fldCharType="begin"/>
            </w:r>
            <w:r>
              <w:rPr>
                <w:noProof/>
                <w:webHidden/>
              </w:rPr>
              <w:instrText xml:space="preserve"> PAGEREF _Toc222230564 \h </w:instrText>
            </w:r>
          </w:ins>
          <w:r>
            <w:rPr>
              <w:noProof/>
              <w:webHidden/>
            </w:rPr>
          </w:r>
          <w:r>
            <w:rPr>
              <w:noProof/>
              <w:webHidden/>
            </w:rPr>
            <w:fldChar w:fldCharType="separate"/>
          </w:r>
          <w:ins w:id="43" w:author="CLUZEAU Marie" w:date="2026-02-17T14:22:00Z" w16du:dateUtc="2026-02-17T13:22:00Z">
            <w:r>
              <w:rPr>
                <w:noProof/>
                <w:webHidden/>
              </w:rPr>
              <w:t>7</w:t>
            </w:r>
            <w:r>
              <w:rPr>
                <w:noProof/>
                <w:webHidden/>
              </w:rPr>
              <w:fldChar w:fldCharType="end"/>
            </w:r>
            <w:r w:rsidRPr="00694CEF">
              <w:rPr>
                <w:rStyle w:val="Lienhypertexte"/>
                <w:noProof/>
              </w:rPr>
              <w:fldChar w:fldCharType="end"/>
            </w:r>
          </w:ins>
        </w:p>
        <w:p w14:paraId="7FFED636" w14:textId="5276EA12" w:rsidR="00E42772" w:rsidRDefault="00E42772">
          <w:pPr>
            <w:pStyle w:val="TM2"/>
            <w:tabs>
              <w:tab w:val="right" w:leader="dot" w:pos="9602"/>
            </w:tabs>
            <w:rPr>
              <w:ins w:id="44"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45"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"_Toc222230565"</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7.2 - Contenu des prix</w:t>
            </w:r>
            <w:r>
              <w:rPr>
                <w:noProof/>
                <w:webHidden/>
              </w:rPr>
              <w:tab/>
            </w:r>
            <w:r>
              <w:rPr>
                <w:noProof/>
                <w:webHidden/>
              </w:rPr>
              <w:fldChar w:fldCharType="begin"/>
            </w:r>
            <w:r>
              <w:rPr>
                <w:noProof/>
                <w:webHidden/>
              </w:rPr>
              <w:instrText xml:space="preserve"> PAGEREF _Toc222230565 \h </w:instrText>
            </w:r>
          </w:ins>
          <w:r>
            <w:rPr>
              <w:noProof/>
              <w:webHidden/>
            </w:rPr>
          </w:r>
          <w:r>
            <w:rPr>
              <w:noProof/>
              <w:webHidden/>
            </w:rPr>
            <w:fldChar w:fldCharType="separate"/>
          </w:r>
          <w:ins w:id="46" w:author="CLUZEAU Marie" w:date="2026-02-17T14:22:00Z" w16du:dateUtc="2026-02-17T13:22:00Z">
            <w:r>
              <w:rPr>
                <w:noProof/>
                <w:webHidden/>
              </w:rPr>
              <w:t>8</w:t>
            </w:r>
            <w:r>
              <w:rPr>
                <w:noProof/>
                <w:webHidden/>
              </w:rPr>
              <w:fldChar w:fldCharType="end"/>
            </w:r>
            <w:r w:rsidRPr="00694CEF">
              <w:rPr>
                <w:rStyle w:val="Lienhypertexte"/>
                <w:noProof/>
              </w:rPr>
              <w:fldChar w:fldCharType="end"/>
            </w:r>
          </w:ins>
        </w:p>
        <w:p w14:paraId="6E6CC615" w14:textId="19CA844B" w:rsidR="00E42772" w:rsidRDefault="00E42772">
          <w:pPr>
            <w:pStyle w:val="TM2"/>
            <w:tabs>
              <w:tab w:val="right" w:leader="dot" w:pos="9602"/>
            </w:tabs>
            <w:rPr>
              <w:ins w:id="47"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48"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"_Toc222230566"</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7.3 - Conditions tarifaires identiques au bénéfice des filiales de France Télévisions</w:t>
            </w:r>
            <w:r>
              <w:rPr>
                <w:noProof/>
                <w:webHidden/>
              </w:rPr>
              <w:tab/>
            </w:r>
            <w:r>
              <w:rPr>
                <w:noProof/>
                <w:webHidden/>
              </w:rPr>
              <w:fldChar w:fldCharType="begin"/>
            </w:r>
            <w:r>
              <w:rPr>
                <w:noProof/>
                <w:webHidden/>
              </w:rPr>
              <w:instrText xml:space="preserve"> PAGEREF _Toc222230566 \h </w:instrText>
            </w:r>
          </w:ins>
          <w:r>
            <w:rPr>
              <w:noProof/>
              <w:webHidden/>
            </w:rPr>
          </w:r>
          <w:r>
            <w:rPr>
              <w:noProof/>
              <w:webHidden/>
            </w:rPr>
            <w:fldChar w:fldCharType="separate"/>
          </w:r>
          <w:ins w:id="49" w:author="CLUZEAU Marie" w:date="2026-02-17T14:22:00Z" w16du:dateUtc="2026-02-17T13:22:00Z">
            <w:r>
              <w:rPr>
                <w:noProof/>
                <w:webHidden/>
              </w:rPr>
              <w:t>8</w:t>
            </w:r>
            <w:r>
              <w:rPr>
                <w:noProof/>
                <w:webHidden/>
              </w:rPr>
              <w:fldChar w:fldCharType="end"/>
            </w:r>
            <w:r w:rsidRPr="00694CEF">
              <w:rPr>
                <w:rStyle w:val="Lienhypertexte"/>
                <w:noProof/>
              </w:rPr>
              <w:fldChar w:fldCharType="end"/>
            </w:r>
          </w:ins>
        </w:p>
        <w:p w14:paraId="5DF80631" w14:textId="5808A355" w:rsidR="00E42772" w:rsidRDefault="00E42772">
          <w:pPr>
            <w:pStyle w:val="TM2"/>
            <w:tabs>
              <w:tab w:val="right" w:leader="dot" w:pos="9602"/>
            </w:tabs>
            <w:rPr>
              <w:ins w:id="50"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51"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"_Toc222230567"</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7.4 - Charges fiscales</w:t>
            </w:r>
            <w:r>
              <w:rPr>
                <w:noProof/>
                <w:webHidden/>
              </w:rPr>
              <w:tab/>
            </w:r>
            <w:r>
              <w:rPr>
                <w:noProof/>
                <w:webHidden/>
              </w:rPr>
              <w:fldChar w:fldCharType="begin"/>
            </w:r>
            <w:r>
              <w:rPr>
                <w:noProof/>
                <w:webHidden/>
              </w:rPr>
              <w:instrText xml:space="preserve"> PAGEREF _Toc222230567 \h </w:instrText>
            </w:r>
          </w:ins>
          <w:r>
            <w:rPr>
              <w:noProof/>
              <w:webHidden/>
            </w:rPr>
          </w:r>
          <w:r>
            <w:rPr>
              <w:noProof/>
              <w:webHidden/>
            </w:rPr>
            <w:fldChar w:fldCharType="separate"/>
          </w:r>
          <w:ins w:id="52" w:author="CLUZEAU Marie" w:date="2026-02-17T14:22:00Z" w16du:dateUtc="2026-02-17T13:22:00Z">
            <w:r>
              <w:rPr>
                <w:noProof/>
                <w:webHidden/>
              </w:rPr>
              <w:t>8</w:t>
            </w:r>
            <w:r>
              <w:rPr>
                <w:noProof/>
                <w:webHidden/>
              </w:rPr>
              <w:fldChar w:fldCharType="end"/>
            </w:r>
            <w:r w:rsidRPr="00694CEF">
              <w:rPr>
                <w:rStyle w:val="Lienhypertexte"/>
                <w:noProof/>
              </w:rPr>
              <w:fldChar w:fldCharType="end"/>
            </w:r>
          </w:ins>
        </w:p>
        <w:p w14:paraId="0F127BAB" w14:textId="3F3E6A51" w:rsidR="00E42772" w:rsidRDefault="00E42772">
          <w:pPr>
            <w:pStyle w:val="TM2"/>
            <w:tabs>
              <w:tab w:val="right" w:leader="dot" w:pos="9602"/>
            </w:tabs>
            <w:rPr>
              <w:ins w:id="53"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54"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"_Toc222230568"</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7.5 - Révision du prix des prestations</w:t>
            </w:r>
            <w:r>
              <w:rPr>
                <w:noProof/>
                <w:webHidden/>
              </w:rPr>
              <w:tab/>
            </w:r>
            <w:r>
              <w:rPr>
                <w:noProof/>
                <w:webHidden/>
              </w:rPr>
              <w:fldChar w:fldCharType="begin"/>
            </w:r>
            <w:r>
              <w:rPr>
                <w:noProof/>
                <w:webHidden/>
              </w:rPr>
              <w:instrText xml:space="preserve"> PAGEREF _Toc222230568 \h </w:instrText>
            </w:r>
          </w:ins>
          <w:r>
            <w:rPr>
              <w:noProof/>
              <w:webHidden/>
            </w:rPr>
          </w:r>
          <w:r>
            <w:rPr>
              <w:noProof/>
              <w:webHidden/>
            </w:rPr>
            <w:fldChar w:fldCharType="separate"/>
          </w:r>
          <w:ins w:id="55" w:author="CLUZEAU Marie" w:date="2026-02-17T14:22:00Z" w16du:dateUtc="2026-02-17T13:22:00Z">
            <w:r>
              <w:rPr>
                <w:noProof/>
                <w:webHidden/>
              </w:rPr>
              <w:t>9</w:t>
            </w:r>
            <w:r>
              <w:rPr>
                <w:noProof/>
                <w:webHidden/>
              </w:rPr>
              <w:fldChar w:fldCharType="end"/>
            </w:r>
            <w:r w:rsidRPr="00694CEF">
              <w:rPr>
                <w:rStyle w:val="Lienhypertexte"/>
                <w:noProof/>
              </w:rPr>
              <w:fldChar w:fldCharType="end"/>
            </w:r>
          </w:ins>
        </w:p>
        <w:p w14:paraId="531EF7E2" w14:textId="5004480E" w:rsidR="00E42772" w:rsidRDefault="00E42772">
          <w:pPr>
            <w:pStyle w:val="TM1"/>
            <w:tabs>
              <w:tab w:val="right" w:leader="dot" w:pos="9602"/>
            </w:tabs>
            <w:rPr>
              <w:ins w:id="56"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57"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"_Toc222230569"</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caps/>
                <w:noProof/>
                <w:kern w:val="32"/>
              </w:rPr>
              <w:t>Article 8 -</w:t>
            </w:r>
            <w:r w:rsidRPr="00694CEF">
              <w:rPr>
                <w:rStyle w:val="Lienhypertexte"/>
                <w:rFonts w:ascii="FranceTV Brown TT Light" w:hAnsi="FranceTV Brown TT Light" w:cs="FranceTV Brown TT Light"/>
                <w:bCs/>
                <w:noProof/>
                <w:kern w:val="32"/>
              </w:rPr>
              <w:t xml:space="preserve"> MODALITES GENERALES D’EXECUTION DES PRESTATIONS</w:t>
            </w:r>
            <w:r>
              <w:rPr>
                <w:noProof/>
                <w:webHidden/>
              </w:rPr>
              <w:tab/>
            </w:r>
            <w:r>
              <w:rPr>
                <w:noProof/>
                <w:webHidden/>
              </w:rPr>
              <w:fldChar w:fldCharType="begin"/>
            </w:r>
            <w:r>
              <w:rPr>
                <w:noProof/>
                <w:webHidden/>
              </w:rPr>
              <w:instrText xml:space="preserve"> PAGEREF _Toc222230569 \h </w:instrText>
            </w:r>
          </w:ins>
          <w:r>
            <w:rPr>
              <w:noProof/>
              <w:webHidden/>
            </w:rPr>
          </w:r>
          <w:r>
            <w:rPr>
              <w:noProof/>
              <w:webHidden/>
            </w:rPr>
            <w:fldChar w:fldCharType="separate"/>
          </w:r>
          <w:ins w:id="58" w:author="CLUZEAU Marie" w:date="2026-02-17T14:22:00Z" w16du:dateUtc="2026-02-17T13:22:00Z">
            <w:r>
              <w:rPr>
                <w:noProof/>
                <w:webHidden/>
              </w:rPr>
              <w:t>10</w:t>
            </w:r>
            <w:r>
              <w:rPr>
                <w:noProof/>
                <w:webHidden/>
              </w:rPr>
              <w:fldChar w:fldCharType="end"/>
            </w:r>
            <w:r w:rsidRPr="00694CEF">
              <w:rPr>
                <w:rStyle w:val="Lienhypertexte"/>
                <w:noProof/>
              </w:rPr>
              <w:fldChar w:fldCharType="end"/>
            </w:r>
          </w:ins>
        </w:p>
        <w:p w14:paraId="66186BBF" w14:textId="143022E8" w:rsidR="00E42772" w:rsidRDefault="00E42772">
          <w:pPr>
            <w:pStyle w:val="TM2"/>
            <w:tabs>
              <w:tab w:val="right" w:leader="dot" w:pos="9602"/>
            </w:tabs>
            <w:rPr>
              <w:ins w:id="59"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60"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"_Toc222230570"</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8.1 - Délais d’exécution des prestations</w:t>
            </w:r>
            <w:r>
              <w:rPr>
                <w:noProof/>
                <w:webHidden/>
              </w:rPr>
              <w:tab/>
            </w:r>
            <w:r>
              <w:rPr>
                <w:noProof/>
                <w:webHidden/>
              </w:rPr>
              <w:fldChar w:fldCharType="begin"/>
            </w:r>
            <w:r>
              <w:rPr>
                <w:noProof/>
                <w:webHidden/>
              </w:rPr>
              <w:instrText xml:space="preserve"> PAGEREF _Toc222230570 \h </w:instrText>
            </w:r>
          </w:ins>
          <w:r>
            <w:rPr>
              <w:noProof/>
              <w:webHidden/>
            </w:rPr>
          </w:r>
          <w:r>
            <w:rPr>
              <w:noProof/>
              <w:webHidden/>
            </w:rPr>
            <w:fldChar w:fldCharType="separate"/>
          </w:r>
          <w:ins w:id="61" w:author="CLUZEAU Marie" w:date="2026-02-17T14:22:00Z" w16du:dateUtc="2026-02-17T13:22:00Z">
            <w:r>
              <w:rPr>
                <w:noProof/>
                <w:webHidden/>
              </w:rPr>
              <w:t>10</w:t>
            </w:r>
            <w:r>
              <w:rPr>
                <w:noProof/>
                <w:webHidden/>
              </w:rPr>
              <w:fldChar w:fldCharType="end"/>
            </w:r>
            <w:r w:rsidRPr="00694CEF">
              <w:rPr>
                <w:rStyle w:val="Lienhypertexte"/>
                <w:noProof/>
              </w:rPr>
              <w:fldChar w:fldCharType="end"/>
            </w:r>
          </w:ins>
        </w:p>
        <w:p w14:paraId="51EA65A3" w14:textId="330C27D8" w:rsidR="00E42772" w:rsidRDefault="00E42772">
          <w:pPr>
            <w:pStyle w:val="TM2"/>
            <w:tabs>
              <w:tab w:val="right" w:leader="dot" w:pos="9602"/>
            </w:tabs>
            <w:rPr>
              <w:ins w:id="62"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63"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"_Toc222230571"</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8.2 - Généralités</w:t>
            </w:r>
            <w:r>
              <w:rPr>
                <w:noProof/>
                <w:webHidden/>
              </w:rPr>
              <w:tab/>
            </w:r>
            <w:r>
              <w:rPr>
                <w:noProof/>
                <w:webHidden/>
              </w:rPr>
              <w:fldChar w:fldCharType="begin"/>
            </w:r>
            <w:r>
              <w:rPr>
                <w:noProof/>
                <w:webHidden/>
              </w:rPr>
              <w:instrText xml:space="preserve"> PAGEREF _Toc222230571 \h </w:instrText>
            </w:r>
          </w:ins>
          <w:r>
            <w:rPr>
              <w:noProof/>
              <w:webHidden/>
            </w:rPr>
          </w:r>
          <w:r>
            <w:rPr>
              <w:noProof/>
              <w:webHidden/>
            </w:rPr>
            <w:fldChar w:fldCharType="separate"/>
          </w:r>
          <w:ins w:id="64" w:author="CLUZEAU Marie" w:date="2026-02-17T14:22:00Z" w16du:dateUtc="2026-02-17T13:22:00Z">
            <w:r>
              <w:rPr>
                <w:noProof/>
                <w:webHidden/>
              </w:rPr>
              <w:t>10</w:t>
            </w:r>
            <w:r>
              <w:rPr>
                <w:noProof/>
                <w:webHidden/>
              </w:rPr>
              <w:fldChar w:fldCharType="end"/>
            </w:r>
            <w:r w:rsidRPr="00694CEF">
              <w:rPr>
                <w:rStyle w:val="Lienhypertexte"/>
                <w:noProof/>
              </w:rPr>
              <w:fldChar w:fldCharType="end"/>
            </w:r>
          </w:ins>
        </w:p>
        <w:p w14:paraId="284A0398" w14:textId="72B49A0E" w:rsidR="00E42772" w:rsidRDefault="00E42772">
          <w:pPr>
            <w:pStyle w:val="TM2"/>
            <w:tabs>
              <w:tab w:val="right" w:leader="dot" w:pos="9602"/>
            </w:tabs>
            <w:rPr>
              <w:ins w:id="65"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66"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"_Toc222230572"</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8.3 - Horaire d’intervention</w:t>
            </w:r>
            <w:r>
              <w:rPr>
                <w:noProof/>
                <w:webHidden/>
              </w:rPr>
              <w:tab/>
            </w:r>
            <w:r>
              <w:rPr>
                <w:noProof/>
                <w:webHidden/>
              </w:rPr>
              <w:fldChar w:fldCharType="begin"/>
            </w:r>
            <w:r>
              <w:rPr>
                <w:noProof/>
                <w:webHidden/>
              </w:rPr>
              <w:instrText xml:space="preserve"> PAGEREF _Toc222230572 \h </w:instrText>
            </w:r>
          </w:ins>
          <w:r>
            <w:rPr>
              <w:noProof/>
              <w:webHidden/>
            </w:rPr>
          </w:r>
          <w:r>
            <w:rPr>
              <w:noProof/>
              <w:webHidden/>
            </w:rPr>
            <w:fldChar w:fldCharType="separate"/>
          </w:r>
          <w:ins w:id="67" w:author="CLUZEAU Marie" w:date="2026-02-17T14:22:00Z" w16du:dateUtc="2026-02-17T13:22:00Z">
            <w:r>
              <w:rPr>
                <w:noProof/>
                <w:webHidden/>
              </w:rPr>
              <w:t>11</w:t>
            </w:r>
            <w:r>
              <w:rPr>
                <w:noProof/>
                <w:webHidden/>
              </w:rPr>
              <w:fldChar w:fldCharType="end"/>
            </w:r>
            <w:r w:rsidRPr="00694CEF">
              <w:rPr>
                <w:rStyle w:val="Lienhypertexte"/>
                <w:noProof/>
              </w:rPr>
              <w:fldChar w:fldCharType="end"/>
            </w:r>
          </w:ins>
        </w:p>
        <w:p w14:paraId="3A78AED8" w14:textId="098D7474" w:rsidR="00E42772" w:rsidRDefault="00E42772">
          <w:pPr>
            <w:pStyle w:val="TM2"/>
            <w:tabs>
              <w:tab w:val="right" w:leader="dot" w:pos="9602"/>
            </w:tabs>
            <w:rPr>
              <w:ins w:id="68"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69"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"_Toc222230573"</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noProof/>
              </w:rPr>
              <w:t>8.4 - Prise en charge – remise en fin de marché</w:t>
            </w:r>
            <w:r>
              <w:rPr>
                <w:noProof/>
                <w:webHidden/>
              </w:rPr>
              <w:tab/>
            </w:r>
            <w:r>
              <w:rPr>
                <w:noProof/>
                <w:webHidden/>
              </w:rPr>
              <w:fldChar w:fldCharType="begin"/>
            </w:r>
            <w:r>
              <w:rPr>
                <w:noProof/>
                <w:webHidden/>
              </w:rPr>
              <w:instrText xml:space="preserve"> PAGEREF _Toc222230573 \h </w:instrText>
            </w:r>
          </w:ins>
          <w:r>
            <w:rPr>
              <w:noProof/>
              <w:webHidden/>
            </w:rPr>
          </w:r>
          <w:r>
            <w:rPr>
              <w:noProof/>
              <w:webHidden/>
            </w:rPr>
            <w:fldChar w:fldCharType="separate"/>
          </w:r>
          <w:ins w:id="70" w:author="CLUZEAU Marie" w:date="2026-02-17T14:22:00Z" w16du:dateUtc="2026-02-17T13:22:00Z">
            <w:r>
              <w:rPr>
                <w:noProof/>
                <w:webHidden/>
              </w:rPr>
              <w:t>11</w:t>
            </w:r>
            <w:r>
              <w:rPr>
                <w:noProof/>
                <w:webHidden/>
              </w:rPr>
              <w:fldChar w:fldCharType="end"/>
            </w:r>
            <w:r w:rsidRPr="00694CEF">
              <w:rPr>
                <w:rStyle w:val="Lienhypertexte"/>
                <w:noProof/>
              </w:rPr>
              <w:fldChar w:fldCharType="end"/>
            </w:r>
          </w:ins>
        </w:p>
        <w:p w14:paraId="42D85907" w14:textId="45C9BA5F" w:rsidR="00E42772" w:rsidRDefault="00E42772">
          <w:pPr>
            <w:pStyle w:val="TM3"/>
            <w:tabs>
              <w:tab w:val="right" w:leader="dot" w:pos="9602"/>
            </w:tabs>
            <w:rPr>
              <w:ins w:id="71"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72"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"_Toc222230574"</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noProof/>
              </w:rPr>
              <w:t>8.5.1 – Prise en charge en début de marché</w:t>
            </w:r>
            <w:r>
              <w:rPr>
                <w:noProof/>
                <w:webHidden/>
              </w:rPr>
              <w:tab/>
            </w:r>
            <w:r>
              <w:rPr>
                <w:noProof/>
                <w:webHidden/>
              </w:rPr>
              <w:fldChar w:fldCharType="begin"/>
            </w:r>
            <w:r>
              <w:rPr>
                <w:noProof/>
                <w:webHidden/>
              </w:rPr>
              <w:instrText xml:space="preserve"> PAGEREF _Toc222230574 \h </w:instrText>
            </w:r>
          </w:ins>
          <w:r>
            <w:rPr>
              <w:noProof/>
              <w:webHidden/>
            </w:rPr>
          </w:r>
          <w:r>
            <w:rPr>
              <w:noProof/>
              <w:webHidden/>
            </w:rPr>
            <w:fldChar w:fldCharType="separate"/>
          </w:r>
          <w:ins w:id="73" w:author="CLUZEAU Marie" w:date="2026-02-17T14:22:00Z" w16du:dateUtc="2026-02-17T13:22:00Z">
            <w:r>
              <w:rPr>
                <w:noProof/>
                <w:webHidden/>
              </w:rPr>
              <w:t>11</w:t>
            </w:r>
            <w:r>
              <w:rPr>
                <w:noProof/>
                <w:webHidden/>
              </w:rPr>
              <w:fldChar w:fldCharType="end"/>
            </w:r>
            <w:r w:rsidRPr="00694CEF">
              <w:rPr>
                <w:rStyle w:val="Lienhypertexte"/>
                <w:noProof/>
              </w:rPr>
              <w:fldChar w:fldCharType="end"/>
            </w:r>
          </w:ins>
        </w:p>
        <w:p w14:paraId="00DC431B" w14:textId="1212BCAE" w:rsidR="00E42772" w:rsidRDefault="00E42772">
          <w:pPr>
            <w:pStyle w:val="TM3"/>
            <w:tabs>
              <w:tab w:val="left" w:pos="1320"/>
              <w:tab w:val="right" w:leader="dot" w:pos="9602"/>
            </w:tabs>
            <w:rPr>
              <w:ins w:id="74"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75"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"_Toc222230575"</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noProof/>
              </w:rPr>
              <w:t>8.5.2</w:t>
            </w:r>
            <w:r>
              <w:rPr>
                <w:rFonts w:asciiTheme="minorHAnsi" w:eastAsiaTheme="minorEastAsia" w:hAnsiTheme="minorHAnsi" w:cstheme="minorBidi"/>
                <w:noProof/>
                <w:kern w:val="2"/>
                <w:sz w:val="24"/>
                <w:szCs w:val="24"/>
                <w:lang w:eastAsia="fr-FR"/>
                <w14:ligatures w14:val="standardContextual"/>
              </w:rPr>
              <w:tab/>
            </w:r>
            <w:r w:rsidRPr="00694CEF">
              <w:rPr>
                <w:rStyle w:val="Lienhypertexte"/>
                <w:rFonts w:ascii="FranceTV Brown TT Light" w:hAnsi="FranceTV Brown TT Light" w:cs="FranceTV Brown TT Light"/>
                <w:noProof/>
              </w:rPr>
              <w:t>Réversibilité – Continuité et transfert en fin de marché</w:t>
            </w:r>
            <w:r>
              <w:rPr>
                <w:noProof/>
                <w:webHidden/>
              </w:rPr>
              <w:tab/>
            </w:r>
            <w:r>
              <w:rPr>
                <w:noProof/>
                <w:webHidden/>
              </w:rPr>
              <w:fldChar w:fldCharType="begin"/>
            </w:r>
            <w:r>
              <w:rPr>
                <w:noProof/>
                <w:webHidden/>
              </w:rPr>
              <w:instrText xml:space="preserve"> PAGEREF _Toc222230575 \h </w:instrText>
            </w:r>
          </w:ins>
          <w:r>
            <w:rPr>
              <w:noProof/>
              <w:webHidden/>
            </w:rPr>
          </w:r>
          <w:r>
            <w:rPr>
              <w:noProof/>
              <w:webHidden/>
            </w:rPr>
            <w:fldChar w:fldCharType="separate"/>
          </w:r>
          <w:ins w:id="76" w:author="CLUZEAU Marie" w:date="2026-02-17T14:22:00Z" w16du:dateUtc="2026-02-17T13:22:00Z">
            <w:r>
              <w:rPr>
                <w:noProof/>
                <w:webHidden/>
              </w:rPr>
              <w:t>11</w:t>
            </w:r>
            <w:r>
              <w:rPr>
                <w:noProof/>
                <w:webHidden/>
              </w:rPr>
              <w:fldChar w:fldCharType="end"/>
            </w:r>
            <w:r w:rsidRPr="00694CEF">
              <w:rPr>
                <w:rStyle w:val="Lienhypertexte"/>
                <w:noProof/>
              </w:rPr>
              <w:fldChar w:fldCharType="end"/>
            </w:r>
          </w:ins>
        </w:p>
        <w:p w14:paraId="1D0702F5" w14:textId="509F73A7" w:rsidR="00E42772" w:rsidRDefault="00E42772">
          <w:pPr>
            <w:pStyle w:val="TM2"/>
            <w:tabs>
              <w:tab w:val="right" w:leader="dot" w:pos="9602"/>
            </w:tabs>
            <w:rPr>
              <w:ins w:id="77"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78"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"_Toc222230576"</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8.5 - Obligations concernant le personnel et les moyens du Titulaire</w:t>
            </w:r>
            <w:r>
              <w:rPr>
                <w:noProof/>
                <w:webHidden/>
              </w:rPr>
              <w:tab/>
            </w:r>
            <w:r>
              <w:rPr>
                <w:noProof/>
                <w:webHidden/>
              </w:rPr>
              <w:fldChar w:fldCharType="begin"/>
            </w:r>
            <w:r>
              <w:rPr>
                <w:noProof/>
                <w:webHidden/>
              </w:rPr>
              <w:instrText xml:space="preserve"> PAGEREF _Toc222230576 \h </w:instrText>
            </w:r>
          </w:ins>
          <w:r>
            <w:rPr>
              <w:noProof/>
              <w:webHidden/>
            </w:rPr>
          </w:r>
          <w:r>
            <w:rPr>
              <w:noProof/>
              <w:webHidden/>
            </w:rPr>
            <w:fldChar w:fldCharType="separate"/>
          </w:r>
          <w:ins w:id="79" w:author="CLUZEAU Marie" w:date="2026-02-17T14:22:00Z" w16du:dateUtc="2026-02-17T13:22:00Z">
            <w:r>
              <w:rPr>
                <w:noProof/>
                <w:webHidden/>
              </w:rPr>
              <w:t>12</w:t>
            </w:r>
            <w:r>
              <w:rPr>
                <w:noProof/>
                <w:webHidden/>
              </w:rPr>
              <w:fldChar w:fldCharType="end"/>
            </w:r>
            <w:r w:rsidRPr="00694CEF">
              <w:rPr>
                <w:rStyle w:val="Lienhypertexte"/>
                <w:noProof/>
              </w:rPr>
              <w:fldChar w:fldCharType="end"/>
            </w:r>
          </w:ins>
        </w:p>
        <w:p w14:paraId="3109218F" w14:textId="76808ABE" w:rsidR="00E42772" w:rsidRDefault="00E42772">
          <w:pPr>
            <w:pStyle w:val="TM3"/>
            <w:tabs>
              <w:tab w:val="right" w:leader="dot" w:pos="9602"/>
            </w:tabs>
            <w:rPr>
              <w:ins w:id="80"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81"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"_Toc222230577"</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Arial" w:hAnsi="Arial" w:cs="FranceTV Brown TT Light"/>
                <w:noProof/>
              </w:rPr>
              <w:t>8.5.1 -</w:t>
            </w:r>
            <w:r w:rsidRPr="00694CEF">
              <w:rPr>
                <w:rStyle w:val="Lienhypertexte"/>
                <w:rFonts w:ascii="FranceTV Brown TT Light" w:hAnsi="FranceTV Brown TT Light" w:cs="FranceTV Brown TT Light"/>
                <w:noProof/>
              </w:rPr>
              <w:t xml:space="preserve"> Personnel du Titulaire</w:t>
            </w:r>
            <w:r>
              <w:rPr>
                <w:noProof/>
                <w:webHidden/>
              </w:rPr>
              <w:tab/>
            </w:r>
            <w:r>
              <w:rPr>
                <w:noProof/>
                <w:webHidden/>
              </w:rPr>
              <w:fldChar w:fldCharType="begin"/>
            </w:r>
            <w:r>
              <w:rPr>
                <w:noProof/>
                <w:webHidden/>
              </w:rPr>
              <w:instrText xml:space="preserve"> PAGEREF _Toc222230577 \h </w:instrText>
            </w:r>
          </w:ins>
          <w:r>
            <w:rPr>
              <w:noProof/>
              <w:webHidden/>
            </w:rPr>
          </w:r>
          <w:r>
            <w:rPr>
              <w:noProof/>
              <w:webHidden/>
            </w:rPr>
            <w:fldChar w:fldCharType="separate"/>
          </w:r>
          <w:ins w:id="82" w:author="CLUZEAU Marie" w:date="2026-02-17T14:22:00Z" w16du:dateUtc="2026-02-17T13:22:00Z">
            <w:r>
              <w:rPr>
                <w:noProof/>
                <w:webHidden/>
              </w:rPr>
              <w:t>12</w:t>
            </w:r>
            <w:r>
              <w:rPr>
                <w:noProof/>
                <w:webHidden/>
              </w:rPr>
              <w:fldChar w:fldCharType="end"/>
            </w:r>
            <w:r w:rsidRPr="00694CEF">
              <w:rPr>
                <w:rStyle w:val="Lienhypertexte"/>
                <w:noProof/>
              </w:rPr>
              <w:fldChar w:fldCharType="end"/>
            </w:r>
          </w:ins>
        </w:p>
        <w:p w14:paraId="465944E7" w14:textId="6633B438" w:rsidR="00E42772" w:rsidRDefault="00E42772">
          <w:pPr>
            <w:pStyle w:val="TM3"/>
            <w:tabs>
              <w:tab w:val="right" w:leader="dot" w:pos="9602"/>
            </w:tabs>
            <w:rPr>
              <w:ins w:id="83"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84"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"_Toc222230578"</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Arial" w:hAnsi="Arial" w:cs="FranceTV Brown TT Light"/>
                <w:noProof/>
              </w:rPr>
              <w:t>8.5.2 -</w:t>
            </w:r>
            <w:r w:rsidRPr="00694CEF">
              <w:rPr>
                <w:rStyle w:val="Lienhypertexte"/>
                <w:rFonts w:ascii="FranceTV Brown TT Light" w:hAnsi="FranceTV Brown TT Light" w:cs="FranceTV Brown TT Light"/>
                <w:noProof/>
              </w:rPr>
              <w:t xml:space="preserve"> Identité des personnes</w:t>
            </w:r>
            <w:r>
              <w:rPr>
                <w:noProof/>
                <w:webHidden/>
              </w:rPr>
              <w:tab/>
            </w:r>
            <w:r>
              <w:rPr>
                <w:noProof/>
                <w:webHidden/>
              </w:rPr>
              <w:fldChar w:fldCharType="begin"/>
            </w:r>
            <w:r>
              <w:rPr>
                <w:noProof/>
                <w:webHidden/>
              </w:rPr>
              <w:instrText xml:space="preserve"> PAGEREF _Toc222230578 \h </w:instrText>
            </w:r>
          </w:ins>
          <w:r>
            <w:rPr>
              <w:noProof/>
              <w:webHidden/>
            </w:rPr>
          </w:r>
          <w:r>
            <w:rPr>
              <w:noProof/>
              <w:webHidden/>
            </w:rPr>
            <w:fldChar w:fldCharType="separate"/>
          </w:r>
          <w:ins w:id="85" w:author="CLUZEAU Marie" w:date="2026-02-17T14:22:00Z" w16du:dateUtc="2026-02-17T13:22:00Z">
            <w:r>
              <w:rPr>
                <w:noProof/>
                <w:webHidden/>
              </w:rPr>
              <w:t>12</w:t>
            </w:r>
            <w:r>
              <w:rPr>
                <w:noProof/>
                <w:webHidden/>
              </w:rPr>
              <w:fldChar w:fldCharType="end"/>
            </w:r>
            <w:r w:rsidRPr="00694CEF">
              <w:rPr>
                <w:rStyle w:val="Lienhypertexte"/>
                <w:noProof/>
              </w:rPr>
              <w:fldChar w:fldCharType="end"/>
            </w:r>
          </w:ins>
        </w:p>
        <w:p w14:paraId="69B51ADC" w14:textId="3DB16A73" w:rsidR="00E42772" w:rsidRDefault="00E42772">
          <w:pPr>
            <w:pStyle w:val="TM3"/>
            <w:tabs>
              <w:tab w:val="right" w:leader="dot" w:pos="9602"/>
            </w:tabs>
            <w:rPr>
              <w:ins w:id="86"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87"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"_Toc222230579"</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Arial" w:hAnsi="Arial" w:cs="FranceTV Brown TT Light"/>
                <w:noProof/>
              </w:rPr>
              <w:t>8.5.3 -</w:t>
            </w:r>
            <w:r w:rsidRPr="00694CEF">
              <w:rPr>
                <w:rStyle w:val="Lienhypertexte"/>
                <w:rFonts w:ascii="FranceTV Brown TT Light" w:hAnsi="FranceTV Brown TT Light" w:cs="FranceTV Brown TT Light"/>
                <w:noProof/>
              </w:rPr>
              <w:t xml:space="preserve"> Réglementation et comportement</w:t>
            </w:r>
            <w:r>
              <w:rPr>
                <w:noProof/>
                <w:webHidden/>
              </w:rPr>
              <w:tab/>
            </w:r>
            <w:r>
              <w:rPr>
                <w:noProof/>
                <w:webHidden/>
              </w:rPr>
              <w:fldChar w:fldCharType="begin"/>
            </w:r>
            <w:r>
              <w:rPr>
                <w:noProof/>
                <w:webHidden/>
              </w:rPr>
              <w:instrText xml:space="preserve"> PAGEREF _Toc222230579 \h </w:instrText>
            </w:r>
          </w:ins>
          <w:r>
            <w:rPr>
              <w:noProof/>
              <w:webHidden/>
            </w:rPr>
          </w:r>
          <w:r>
            <w:rPr>
              <w:noProof/>
              <w:webHidden/>
            </w:rPr>
            <w:fldChar w:fldCharType="separate"/>
          </w:r>
          <w:ins w:id="88" w:author="CLUZEAU Marie" w:date="2026-02-17T14:22:00Z" w16du:dateUtc="2026-02-17T13:22:00Z">
            <w:r>
              <w:rPr>
                <w:noProof/>
                <w:webHidden/>
              </w:rPr>
              <w:t>12</w:t>
            </w:r>
            <w:r>
              <w:rPr>
                <w:noProof/>
                <w:webHidden/>
              </w:rPr>
              <w:fldChar w:fldCharType="end"/>
            </w:r>
            <w:r w:rsidRPr="00694CEF">
              <w:rPr>
                <w:rStyle w:val="Lienhypertexte"/>
                <w:noProof/>
              </w:rPr>
              <w:fldChar w:fldCharType="end"/>
            </w:r>
          </w:ins>
        </w:p>
        <w:p w14:paraId="63D45046" w14:textId="3E7F232A" w:rsidR="00E42772" w:rsidRDefault="00E42772">
          <w:pPr>
            <w:pStyle w:val="TM3"/>
            <w:tabs>
              <w:tab w:val="right" w:leader="dot" w:pos="9602"/>
            </w:tabs>
            <w:rPr>
              <w:ins w:id="89"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90"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"_Toc222230580"</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Arial" w:hAnsi="Arial" w:cs="FranceTV Brown TT Light"/>
                <w:noProof/>
              </w:rPr>
              <w:t>8.5.4 -</w:t>
            </w:r>
            <w:r w:rsidRPr="00694CEF">
              <w:rPr>
                <w:rStyle w:val="Lienhypertexte"/>
                <w:rFonts w:ascii="FranceTV Brown TT Light" w:hAnsi="FranceTV Brown TT Light" w:cs="FranceTV Brown TT Light"/>
                <w:noProof/>
              </w:rPr>
              <w:t xml:space="preserve"> Formation</w:t>
            </w:r>
            <w:r>
              <w:rPr>
                <w:noProof/>
                <w:webHidden/>
              </w:rPr>
              <w:tab/>
            </w:r>
            <w:r>
              <w:rPr>
                <w:noProof/>
                <w:webHidden/>
              </w:rPr>
              <w:fldChar w:fldCharType="begin"/>
            </w:r>
            <w:r>
              <w:rPr>
                <w:noProof/>
                <w:webHidden/>
              </w:rPr>
              <w:instrText xml:space="preserve"> PAGEREF _Toc222230580 \h </w:instrText>
            </w:r>
          </w:ins>
          <w:r>
            <w:rPr>
              <w:noProof/>
              <w:webHidden/>
            </w:rPr>
          </w:r>
          <w:r>
            <w:rPr>
              <w:noProof/>
              <w:webHidden/>
            </w:rPr>
            <w:fldChar w:fldCharType="separate"/>
          </w:r>
          <w:ins w:id="91" w:author="CLUZEAU Marie" w:date="2026-02-17T14:22:00Z" w16du:dateUtc="2026-02-17T13:22:00Z">
            <w:r>
              <w:rPr>
                <w:noProof/>
                <w:webHidden/>
              </w:rPr>
              <w:t>13</w:t>
            </w:r>
            <w:r>
              <w:rPr>
                <w:noProof/>
                <w:webHidden/>
              </w:rPr>
              <w:fldChar w:fldCharType="end"/>
            </w:r>
            <w:r w:rsidRPr="00694CEF">
              <w:rPr>
                <w:rStyle w:val="Lienhypertexte"/>
                <w:noProof/>
              </w:rPr>
              <w:fldChar w:fldCharType="end"/>
            </w:r>
          </w:ins>
        </w:p>
        <w:p w14:paraId="63186BEA" w14:textId="18B92EA0" w:rsidR="00E42772" w:rsidRDefault="00E42772">
          <w:pPr>
            <w:pStyle w:val="TM3"/>
            <w:tabs>
              <w:tab w:val="right" w:leader="dot" w:pos="9602"/>
            </w:tabs>
            <w:rPr>
              <w:ins w:id="92"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93"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"_Toc222230581"</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Arial" w:hAnsi="Arial" w:cs="FranceTV Brown TT Light"/>
                <w:noProof/>
              </w:rPr>
              <w:t>8.5.5 -</w:t>
            </w:r>
            <w:r w:rsidRPr="00694CEF">
              <w:rPr>
                <w:rStyle w:val="Lienhypertexte"/>
                <w:rFonts w:ascii="FranceTV Brown TT Light" w:hAnsi="FranceTV Brown TT Light" w:cs="FranceTV Brown TT Light"/>
                <w:noProof/>
              </w:rPr>
              <w:t xml:space="preserve"> Sécurité des biens</w:t>
            </w:r>
            <w:r>
              <w:rPr>
                <w:noProof/>
                <w:webHidden/>
              </w:rPr>
              <w:tab/>
            </w:r>
            <w:r>
              <w:rPr>
                <w:noProof/>
                <w:webHidden/>
              </w:rPr>
              <w:fldChar w:fldCharType="begin"/>
            </w:r>
            <w:r>
              <w:rPr>
                <w:noProof/>
                <w:webHidden/>
              </w:rPr>
              <w:instrText xml:space="preserve"> PAGEREF _Toc222230581 \h </w:instrText>
            </w:r>
          </w:ins>
          <w:r>
            <w:rPr>
              <w:noProof/>
              <w:webHidden/>
            </w:rPr>
          </w:r>
          <w:r>
            <w:rPr>
              <w:noProof/>
              <w:webHidden/>
            </w:rPr>
            <w:fldChar w:fldCharType="separate"/>
          </w:r>
          <w:ins w:id="94" w:author="CLUZEAU Marie" w:date="2026-02-17T14:22:00Z" w16du:dateUtc="2026-02-17T13:22:00Z">
            <w:r>
              <w:rPr>
                <w:noProof/>
                <w:webHidden/>
              </w:rPr>
              <w:t>13</w:t>
            </w:r>
            <w:r>
              <w:rPr>
                <w:noProof/>
                <w:webHidden/>
              </w:rPr>
              <w:fldChar w:fldCharType="end"/>
            </w:r>
            <w:r w:rsidRPr="00694CEF">
              <w:rPr>
                <w:rStyle w:val="Lienhypertexte"/>
                <w:noProof/>
              </w:rPr>
              <w:fldChar w:fldCharType="end"/>
            </w:r>
          </w:ins>
        </w:p>
        <w:p w14:paraId="3AF0CBB8" w14:textId="333CB761" w:rsidR="00E42772" w:rsidRDefault="00E42772">
          <w:pPr>
            <w:pStyle w:val="TM3"/>
            <w:tabs>
              <w:tab w:val="right" w:leader="dot" w:pos="9602"/>
            </w:tabs>
            <w:rPr>
              <w:ins w:id="95"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96"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"_Toc222230582"</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Arial" w:hAnsi="Arial" w:cs="FranceTV Brown TT Light"/>
                <w:noProof/>
              </w:rPr>
              <w:t>8.5.6 -</w:t>
            </w:r>
            <w:r w:rsidRPr="00694CEF">
              <w:rPr>
                <w:rStyle w:val="Lienhypertexte"/>
                <w:rFonts w:ascii="FranceTV Brown TT Light" w:hAnsi="FranceTV Brown TT Light" w:cs="FranceTV Brown TT Light"/>
                <w:noProof/>
              </w:rPr>
              <w:t xml:space="preserve"> Accès</w:t>
            </w:r>
            <w:r>
              <w:rPr>
                <w:noProof/>
                <w:webHidden/>
              </w:rPr>
              <w:tab/>
            </w:r>
            <w:r>
              <w:rPr>
                <w:noProof/>
                <w:webHidden/>
              </w:rPr>
              <w:fldChar w:fldCharType="begin"/>
            </w:r>
            <w:r>
              <w:rPr>
                <w:noProof/>
                <w:webHidden/>
              </w:rPr>
              <w:instrText xml:space="preserve"> PAGEREF _Toc222230582 \h </w:instrText>
            </w:r>
          </w:ins>
          <w:r>
            <w:rPr>
              <w:noProof/>
              <w:webHidden/>
            </w:rPr>
          </w:r>
          <w:r>
            <w:rPr>
              <w:noProof/>
              <w:webHidden/>
            </w:rPr>
            <w:fldChar w:fldCharType="separate"/>
          </w:r>
          <w:ins w:id="97" w:author="CLUZEAU Marie" w:date="2026-02-17T14:22:00Z" w16du:dateUtc="2026-02-17T13:22:00Z">
            <w:r>
              <w:rPr>
                <w:noProof/>
                <w:webHidden/>
              </w:rPr>
              <w:t>14</w:t>
            </w:r>
            <w:r>
              <w:rPr>
                <w:noProof/>
                <w:webHidden/>
              </w:rPr>
              <w:fldChar w:fldCharType="end"/>
            </w:r>
            <w:r w:rsidRPr="00694CEF">
              <w:rPr>
                <w:rStyle w:val="Lienhypertexte"/>
                <w:noProof/>
              </w:rPr>
              <w:fldChar w:fldCharType="end"/>
            </w:r>
          </w:ins>
        </w:p>
        <w:p w14:paraId="42C43845" w14:textId="5F639068" w:rsidR="00E42772" w:rsidRDefault="00E42772">
          <w:pPr>
            <w:pStyle w:val="TM2"/>
            <w:tabs>
              <w:tab w:val="right" w:leader="dot" w:pos="9602"/>
            </w:tabs>
            <w:rPr>
              <w:ins w:id="98"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99"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"_Toc222230583"</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8.6 - Obligations du Titulaire</w:t>
            </w:r>
            <w:r>
              <w:rPr>
                <w:noProof/>
                <w:webHidden/>
              </w:rPr>
              <w:tab/>
            </w:r>
            <w:r>
              <w:rPr>
                <w:noProof/>
                <w:webHidden/>
              </w:rPr>
              <w:fldChar w:fldCharType="begin"/>
            </w:r>
            <w:r>
              <w:rPr>
                <w:noProof/>
                <w:webHidden/>
              </w:rPr>
              <w:instrText xml:space="preserve"> PAGEREF _Toc222230583 \h </w:instrText>
            </w:r>
          </w:ins>
          <w:r>
            <w:rPr>
              <w:noProof/>
              <w:webHidden/>
            </w:rPr>
          </w:r>
          <w:r>
            <w:rPr>
              <w:noProof/>
              <w:webHidden/>
            </w:rPr>
            <w:fldChar w:fldCharType="separate"/>
          </w:r>
          <w:ins w:id="100" w:author="CLUZEAU Marie" w:date="2026-02-17T14:22:00Z" w16du:dateUtc="2026-02-17T13:22:00Z">
            <w:r>
              <w:rPr>
                <w:noProof/>
                <w:webHidden/>
              </w:rPr>
              <w:t>14</w:t>
            </w:r>
            <w:r>
              <w:rPr>
                <w:noProof/>
                <w:webHidden/>
              </w:rPr>
              <w:fldChar w:fldCharType="end"/>
            </w:r>
            <w:r w:rsidRPr="00694CEF">
              <w:rPr>
                <w:rStyle w:val="Lienhypertexte"/>
                <w:noProof/>
              </w:rPr>
              <w:fldChar w:fldCharType="end"/>
            </w:r>
          </w:ins>
        </w:p>
        <w:p w14:paraId="7CAF9484" w14:textId="0C78CFE5" w:rsidR="00E42772" w:rsidRDefault="00E42772">
          <w:pPr>
            <w:pStyle w:val="TM3"/>
            <w:tabs>
              <w:tab w:val="right" w:leader="dot" w:pos="9602"/>
            </w:tabs>
            <w:rPr>
              <w:ins w:id="101"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02"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"_Toc222230584"</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Arial" w:hAnsi="Arial" w:cs="FranceTV Brown TT Light"/>
                <w:noProof/>
              </w:rPr>
              <w:t>8.6.1 -</w:t>
            </w:r>
            <w:r w:rsidRPr="00694CEF">
              <w:rPr>
                <w:rStyle w:val="Lienhypertexte"/>
                <w:rFonts w:ascii="FranceTV Brown TT Light" w:hAnsi="FranceTV Brown TT Light" w:cs="FranceTV Brown TT Light"/>
                <w:noProof/>
              </w:rPr>
              <w:t xml:space="preserve"> Obligation de résultat du Titulaire</w:t>
            </w:r>
            <w:r>
              <w:rPr>
                <w:noProof/>
                <w:webHidden/>
              </w:rPr>
              <w:tab/>
            </w:r>
            <w:r>
              <w:rPr>
                <w:noProof/>
                <w:webHidden/>
              </w:rPr>
              <w:fldChar w:fldCharType="begin"/>
            </w:r>
            <w:r>
              <w:rPr>
                <w:noProof/>
                <w:webHidden/>
              </w:rPr>
              <w:instrText xml:space="preserve"> PAGEREF _Toc222230584 \h </w:instrText>
            </w:r>
          </w:ins>
          <w:r>
            <w:rPr>
              <w:noProof/>
              <w:webHidden/>
            </w:rPr>
          </w:r>
          <w:r>
            <w:rPr>
              <w:noProof/>
              <w:webHidden/>
            </w:rPr>
            <w:fldChar w:fldCharType="separate"/>
          </w:r>
          <w:ins w:id="103" w:author="CLUZEAU Marie" w:date="2026-02-17T14:22:00Z" w16du:dateUtc="2026-02-17T13:22:00Z">
            <w:r>
              <w:rPr>
                <w:noProof/>
                <w:webHidden/>
              </w:rPr>
              <w:t>14</w:t>
            </w:r>
            <w:r>
              <w:rPr>
                <w:noProof/>
                <w:webHidden/>
              </w:rPr>
              <w:fldChar w:fldCharType="end"/>
            </w:r>
            <w:r w:rsidRPr="00694CEF">
              <w:rPr>
                <w:rStyle w:val="Lienhypertexte"/>
                <w:noProof/>
              </w:rPr>
              <w:fldChar w:fldCharType="end"/>
            </w:r>
          </w:ins>
        </w:p>
        <w:p w14:paraId="76E189E8" w14:textId="348FB8F4" w:rsidR="00E42772" w:rsidRDefault="00E42772">
          <w:pPr>
            <w:pStyle w:val="TM2"/>
            <w:tabs>
              <w:tab w:val="right" w:leader="dot" w:pos="9602"/>
            </w:tabs>
            <w:rPr>
              <w:ins w:id="104"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05"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"_Toc222230585"</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8.7 - Plan de prévention</w:t>
            </w:r>
            <w:r>
              <w:rPr>
                <w:noProof/>
                <w:webHidden/>
              </w:rPr>
              <w:tab/>
            </w:r>
            <w:r>
              <w:rPr>
                <w:noProof/>
                <w:webHidden/>
              </w:rPr>
              <w:fldChar w:fldCharType="begin"/>
            </w:r>
            <w:r>
              <w:rPr>
                <w:noProof/>
                <w:webHidden/>
              </w:rPr>
              <w:instrText xml:space="preserve"> PAGEREF _Toc222230585 \h </w:instrText>
            </w:r>
          </w:ins>
          <w:r>
            <w:rPr>
              <w:noProof/>
              <w:webHidden/>
            </w:rPr>
          </w:r>
          <w:r>
            <w:rPr>
              <w:noProof/>
              <w:webHidden/>
            </w:rPr>
            <w:fldChar w:fldCharType="separate"/>
          </w:r>
          <w:ins w:id="106" w:author="CLUZEAU Marie" w:date="2026-02-17T14:22:00Z" w16du:dateUtc="2026-02-17T13:22:00Z">
            <w:r>
              <w:rPr>
                <w:noProof/>
                <w:webHidden/>
              </w:rPr>
              <w:t>14</w:t>
            </w:r>
            <w:r>
              <w:rPr>
                <w:noProof/>
                <w:webHidden/>
              </w:rPr>
              <w:fldChar w:fldCharType="end"/>
            </w:r>
            <w:r w:rsidRPr="00694CEF">
              <w:rPr>
                <w:rStyle w:val="Lienhypertexte"/>
                <w:noProof/>
              </w:rPr>
              <w:fldChar w:fldCharType="end"/>
            </w:r>
          </w:ins>
        </w:p>
        <w:p w14:paraId="45747028" w14:textId="6CA5C077" w:rsidR="00E42772" w:rsidRDefault="00E42772">
          <w:pPr>
            <w:pStyle w:val="TM1"/>
            <w:tabs>
              <w:tab w:val="right" w:leader="dot" w:pos="9602"/>
            </w:tabs>
            <w:rPr>
              <w:ins w:id="107"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08"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"_Toc222230586"</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caps/>
                <w:noProof/>
                <w:kern w:val="32"/>
              </w:rPr>
              <w:t>Article 9 -</w:t>
            </w:r>
            <w:r w:rsidRPr="00694CEF">
              <w:rPr>
                <w:rStyle w:val="Lienhypertexte"/>
                <w:rFonts w:ascii="FranceTV Brown TT Light" w:hAnsi="FranceTV Brown TT Light" w:cs="FranceTV Brown TT Light"/>
                <w:bCs/>
                <w:noProof/>
                <w:kern w:val="32"/>
              </w:rPr>
              <w:t xml:space="preserve"> MODALITES PARTICULIERES DE COMMANDE ET D’EXECUTION DES PRESTATIONS</w:t>
            </w:r>
            <w:r>
              <w:rPr>
                <w:noProof/>
                <w:webHidden/>
              </w:rPr>
              <w:tab/>
            </w:r>
            <w:r>
              <w:rPr>
                <w:noProof/>
                <w:webHidden/>
              </w:rPr>
              <w:fldChar w:fldCharType="begin"/>
            </w:r>
            <w:r>
              <w:rPr>
                <w:noProof/>
                <w:webHidden/>
              </w:rPr>
              <w:instrText xml:space="preserve"> PAGEREF _Toc222230586 \h </w:instrText>
            </w:r>
          </w:ins>
          <w:r>
            <w:rPr>
              <w:noProof/>
              <w:webHidden/>
            </w:rPr>
          </w:r>
          <w:r>
            <w:rPr>
              <w:noProof/>
              <w:webHidden/>
            </w:rPr>
            <w:fldChar w:fldCharType="separate"/>
          </w:r>
          <w:ins w:id="109" w:author="CLUZEAU Marie" w:date="2026-02-17T14:22:00Z" w16du:dateUtc="2026-02-17T13:22:00Z">
            <w:r>
              <w:rPr>
                <w:noProof/>
                <w:webHidden/>
              </w:rPr>
              <w:t>15</w:t>
            </w:r>
            <w:r>
              <w:rPr>
                <w:noProof/>
                <w:webHidden/>
              </w:rPr>
              <w:fldChar w:fldCharType="end"/>
            </w:r>
            <w:r w:rsidRPr="00694CEF">
              <w:rPr>
                <w:rStyle w:val="Lienhypertexte"/>
                <w:noProof/>
              </w:rPr>
              <w:fldChar w:fldCharType="end"/>
            </w:r>
          </w:ins>
        </w:p>
        <w:p w14:paraId="1EFF9782" w14:textId="70299CB2" w:rsidR="00E42772" w:rsidRDefault="00E42772">
          <w:pPr>
            <w:pStyle w:val="TM2"/>
            <w:tabs>
              <w:tab w:val="right" w:leader="dot" w:pos="9602"/>
            </w:tabs>
            <w:rPr>
              <w:ins w:id="110"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11"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"_Toc222230587"</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9.1 - Modalités de commande des prestations</w:t>
            </w:r>
            <w:r>
              <w:rPr>
                <w:noProof/>
                <w:webHidden/>
              </w:rPr>
              <w:tab/>
            </w:r>
            <w:r>
              <w:rPr>
                <w:noProof/>
                <w:webHidden/>
              </w:rPr>
              <w:fldChar w:fldCharType="begin"/>
            </w:r>
            <w:r>
              <w:rPr>
                <w:noProof/>
                <w:webHidden/>
              </w:rPr>
              <w:instrText xml:space="preserve"> PAGEREF _Toc222230587 \h </w:instrText>
            </w:r>
          </w:ins>
          <w:r>
            <w:rPr>
              <w:noProof/>
              <w:webHidden/>
            </w:rPr>
          </w:r>
          <w:r>
            <w:rPr>
              <w:noProof/>
              <w:webHidden/>
            </w:rPr>
            <w:fldChar w:fldCharType="separate"/>
          </w:r>
          <w:ins w:id="112" w:author="CLUZEAU Marie" w:date="2026-02-17T14:22:00Z" w16du:dateUtc="2026-02-17T13:22:00Z">
            <w:r>
              <w:rPr>
                <w:noProof/>
                <w:webHidden/>
              </w:rPr>
              <w:t>15</w:t>
            </w:r>
            <w:r>
              <w:rPr>
                <w:noProof/>
                <w:webHidden/>
              </w:rPr>
              <w:fldChar w:fldCharType="end"/>
            </w:r>
            <w:r w:rsidRPr="00694CEF">
              <w:rPr>
                <w:rStyle w:val="Lienhypertexte"/>
                <w:noProof/>
              </w:rPr>
              <w:fldChar w:fldCharType="end"/>
            </w:r>
          </w:ins>
        </w:p>
        <w:p w14:paraId="4E641C0F" w14:textId="71A0F3DA" w:rsidR="00E42772" w:rsidRDefault="00E42772">
          <w:pPr>
            <w:pStyle w:val="TM2"/>
            <w:tabs>
              <w:tab w:val="right" w:leader="dot" w:pos="9602"/>
            </w:tabs>
            <w:rPr>
              <w:ins w:id="113"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14"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"_Toc222230588"</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9.2 - Arrêt d’exécution d’un bon de commande</w:t>
            </w:r>
            <w:r>
              <w:rPr>
                <w:noProof/>
                <w:webHidden/>
              </w:rPr>
              <w:tab/>
            </w:r>
            <w:r>
              <w:rPr>
                <w:noProof/>
                <w:webHidden/>
              </w:rPr>
              <w:fldChar w:fldCharType="begin"/>
            </w:r>
            <w:r>
              <w:rPr>
                <w:noProof/>
                <w:webHidden/>
              </w:rPr>
              <w:instrText xml:space="preserve"> PAGEREF _Toc222230588 \h </w:instrText>
            </w:r>
          </w:ins>
          <w:r>
            <w:rPr>
              <w:noProof/>
              <w:webHidden/>
            </w:rPr>
          </w:r>
          <w:r>
            <w:rPr>
              <w:noProof/>
              <w:webHidden/>
            </w:rPr>
            <w:fldChar w:fldCharType="separate"/>
          </w:r>
          <w:ins w:id="115" w:author="CLUZEAU Marie" w:date="2026-02-17T14:22:00Z" w16du:dateUtc="2026-02-17T13:22:00Z">
            <w:r>
              <w:rPr>
                <w:noProof/>
                <w:webHidden/>
              </w:rPr>
              <w:t>15</w:t>
            </w:r>
            <w:r>
              <w:rPr>
                <w:noProof/>
                <w:webHidden/>
              </w:rPr>
              <w:fldChar w:fldCharType="end"/>
            </w:r>
            <w:r w:rsidRPr="00694CEF">
              <w:rPr>
                <w:rStyle w:val="Lienhypertexte"/>
                <w:noProof/>
              </w:rPr>
              <w:fldChar w:fldCharType="end"/>
            </w:r>
          </w:ins>
        </w:p>
        <w:p w14:paraId="71955060" w14:textId="31AD05DC" w:rsidR="00E42772" w:rsidRDefault="00E42772">
          <w:pPr>
            <w:pStyle w:val="TM2"/>
            <w:tabs>
              <w:tab w:val="right" w:leader="dot" w:pos="9602"/>
            </w:tabs>
            <w:rPr>
              <w:ins w:id="116"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17"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"_Toc222230589"</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9.3 - Modalités et délais d’exécution des prestations</w:t>
            </w:r>
            <w:r>
              <w:rPr>
                <w:noProof/>
                <w:webHidden/>
              </w:rPr>
              <w:tab/>
            </w:r>
            <w:r>
              <w:rPr>
                <w:noProof/>
                <w:webHidden/>
              </w:rPr>
              <w:fldChar w:fldCharType="begin"/>
            </w:r>
            <w:r>
              <w:rPr>
                <w:noProof/>
                <w:webHidden/>
              </w:rPr>
              <w:instrText xml:space="preserve"> PAGEREF _Toc222230589 \h </w:instrText>
            </w:r>
          </w:ins>
          <w:r>
            <w:rPr>
              <w:noProof/>
              <w:webHidden/>
            </w:rPr>
          </w:r>
          <w:r>
            <w:rPr>
              <w:noProof/>
              <w:webHidden/>
            </w:rPr>
            <w:fldChar w:fldCharType="separate"/>
          </w:r>
          <w:ins w:id="118" w:author="CLUZEAU Marie" w:date="2026-02-17T14:22:00Z" w16du:dateUtc="2026-02-17T13:22:00Z">
            <w:r>
              <w:rPr>
                <w:noProof/>
                <w:webHidden/>
              </w:rPr>
              <w:t>15</w:t>
            </w:r>
            <w:r>
              <w:rPr>
                <w:noProof/>
                <w:webHidden/>
              </w:rPr>
              <w:fldChar w:fldCharType="end"/>
            </w:r>
            <w:r w:rsidRPr="00694CEF">
              <w:rPr>
                <w:rStyle w:val="Lienhypertexte"/>
                <w:noProof/>
              </w:rPr>
              <w:fldChar w:fldCharType="end"/>
            </w:r>
          </w:ins>
        </w:p>
        <w:p w14:paraId="0839666B" w14:textId="173F171C" w:rsidR="00E42772" w:rsidRDefault="00E42772">
          <w:pPr>
            <w:pStyle w:val="TM2"/>
            <w:tabs>
              <w:tab w:val="right" w:leader="dot" w:pos="9602"/>
            </w:tabs>
            <w:rPr>
              <w:ins w:id="119"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20"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"_Toc222230590"</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9.1 - Contrôle Qualité des prestations</w:t>
            </w:r>
            <w:r>
              <w:rPr>
                <w:noProof/>
                <w:webHidden/>
              </w:rPr>
              <w:tab/>
            </w:r>
            <w:r>
              <w:rPr>
                <w:noProof/>
                <w:webHidden/>
              </w:rPr>
              <w:fldChar w:fldCharType="begin"/>
            </w:r>
            <w:r>
              <w:rPr>
                <w:noProof/>
                <w:webHidden/>
              </w:rPr>
              <w:instrText xml:space="preserve"> PAGEREF _Toc222230590 \h </w:instrText>
            </w:r>
          </w:ins>
          <w:r>
            <w:rPr>
              <w:noProof/>
              <w:webHidden/>
            </w:rPr>
          </w:r>
          <w:r>
            <w:rPr>
              <w:noProof/>
              <w:webHidden/>
            </w:rPr>
            <w:fldChar w:fldCharType="separate"/>
          </w:r>
          <w:ins w:id="121" w:author="CLUZEAU Marie" w:date="2026-02-17T14:22:00Z" w16du:dateUtc="2026-02-17T13:22:00Z">
            <w:r>
              <w:rPr>
                <w:noProof/>
                <w:webHidden/>
              </w:rPr>
              <w:t>16</w:t>
            </w:r>
            <w:r>
              <w:rPr>
                <w:noProof/>
                <w:webHidden/>
              </w:rPr>
              <w:fldChar w:fldCharType="end"/>
            </w:r>
            <w:r w:rsidRPr="00694CEF">
              <w:rPr>
                <w:rStyle w:val="Lienhypertexte"/>
                <w:noProof/>
              </w:rPr>
              <w:fldChar w:fldCharType="end"/>
            </w:r>
          </w:ins>
        </w:p>
        <w:p w14:paraId="1D1ACDF2" w14:textId="2614A8CC" w:rsidR="00E42772" w:rsidRDefault="00E42772">
          <w:pPr>
            <w:pStyle w:val="TM2"/>
            <w:tabs>
              <w:tab w:val="right" w:leader="dot" w:pos="9602"/>
            </w:tabs>
            <w:rPr>
              <w:ins w:id="122"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23"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"_Toc222230591"</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9.2 - Clause de performance</w:t>
            </w:r>
            <w:r>
              <w:rPr>
                <w:noProof/>
                <w:webHidden/>
              </w:rPr>
              <w:tab/>
            </w:r>
            <w:r>
              <w:rPr>
                <w:noProof/>
                <w:webHidden/>
              </w:rPr>
              <w:fldChar w:fldCharType="begin"/>
            </w:r>
            <w:r>
              <w:rPr>
                <w:noProof/>
                <w:webHidden/>
              </w:rPr>
              <w:instrText xml:space="preserve"> PAGEREF _Toc222230591 \h </w:instrText>
            </w:r>
          </w:ins>
          <w:r>
            <w:rPr>
              <w:noProof/>
              <w:webHidden/>
            </w:rPr>
          </w:r>
          <w:r>
            <w:rPr>
              <w:noProof/>
              <w:webHidden/>
            </w:rPr>
            <w:fldChar w:fldCharType="separate"/>
          </w:r>
          <w:ins w:id="124" w:author="CLUZEAU Marie" w:date="2026-02-17T14:22:00Z" w16du:dateUtc="2026-02-17T13:22:00Z">
            <w:r>
              <w:rPr>
                <w:noProof/>
                <w:webHidden/>
              </w:rPr>
              <w:t>16</w:t>
            </w:r>
            <w:r>
              <w:rPr>
                <w:noProof/>
                <w:webHidden/>
              </w:rPr>
              <w:fldChar w:fldCharType="end"/>
            </w:r>
            <w:r w:rsidRPr="00694CEF">
              <w:rPr>
                <w:rStyle w:val="Lienhypertexte"/>
                <w:noProof/>
              </w:rPr>
              <w:fldChar w:fldCharType="end"/>
            </w:r>
          </w:ins>
        </w:p>
        <w:p w14:paraId="285B83CC" w14:textId="62C41E49" w:rsidR="00E42772" w:rsidRDefault="00E42772">
          <w:pPr>
            <w:pStyle w:val="TM1"/>
            <w:tabs>
              <w:tab w:val="right" w:leader="dot" w:pos="9602"/>
            </w:tabs>
            <w:rPr>
              <w:ins w:id="125"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26"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"_Toc222230593"</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caps/>
                <w:noProof/>
              </w:rPr>
              <w:t>Article 10 -</w:t>
            </w:r>
            <w:r w:rsidRPr="00694CEF">
              <w:rPr>
                <w:rStyle w:val="Lienhypertexte"/>
                <w:rFonts w:ascii="FranceTV Brown TT Light" w:hAnsi="FranceTV Brown TT Light" w:cs="FranceTV Brown TT Light"/>
                <w:bCs/>
                <w:noProof/>
                <w:kern w:val="32"/>
              </w:rPr>
              <w:t xml:space="preserve"> VERIFICATIONS</w:t>
            </w:r>
            <w:r w:rsidRPr="00694CEF">
              <w:rPr>
                <w:rStyle w:val="Lienhypertexte"/>
                <w:rFonts w:ascii="FranceTV Brown TT Light" w:hAnsi="FranceTV Brown TT Light" w:cs="FranceTV Brown TT Light"/>
                <w:bCs/>
                <w:iCs/>
                <w:noProof/>
              </w:rPr>
              <w:t>- DECISION DE FRANCE TELEVISIONS</w:t>
            </w:r>
            <w:r>
              <w:rPr>
                <w:noProof/>
                <w:webHidden/>
              </w:rPr>
              <w:tab/>
            </w:r>
            <w:r>
              <w:rPr>
                <w:noProof/>
                <w:webHidden/>
              </w:rPr>
              <w:fldChar w:fldCharType="begin"/>
            </w:r>
            <w:r>
              <w:rPr>
                <w:noProof/>
                <w:webHidden/>
              </w:rPr>
              <w:instrText xml:space="preserve"> PAGEREF _Toc222230593 \h </w:instrText>
            </w:r>
          </w:ins>
          <w:r>
            <w:rPr>
              <w:noProof/>
              <w:webHidden/>
            </w:rPr>
          </w:r>
          <w:r>
            <w:rPr>
              <w:noProof/>
              <w:webHidden/>
            </w:rPr>
            <w:fldChar w:fldCharType="separate"/>
          </w:r>
          <w:ins w:id="127" w:author="CLUZEAU Marie" w:date="2026-02-17T14:22:00Z" w16du:dateUtc="2026-02-17T13:22:00Z">
            <w:r>
              <w:rPr>
                <w:noProof/>
                <w:webHidden/>
              </w:rPr>
              <w:t>18</w:t>
            </w:r>
            <w:r>
              <w:rPr>
                <w:noProof/>
                <w:webHidden/>
              </w:rPr>
              <w:fldChar w:fldCharType="end"/>
            </w:r>
            <w:r w:rsidRPr="00694CEF">
              <w:rPr>
                <w:rStyle w:val="Lienhypertexte"/>
                <w:noProof/>
              </w:rPr>
              <w:fldChar w:fldCharType="end"/>
            </w:r>
          </w:ins>
        </w:p>
        <w:p w14:paraId="59DBFC81" w14:textId="2DE15077" w:rsidR="00E42772" w:rsidRDefault="00E42772">
          <w:pPr>
            <w:pStyle w:val="TM1"/>
            <w:tabs>
              <w:tab w:val="right" w:leader="dot" w:pos="9602"/>
            </w:tabs>
            <w:rPr>
              <w:ins w:id="128"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29"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"_Toc222230594"</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caps/>
                <w:noProof/>
              </w:rPr>
              <w:t>Article 11 -</w:t>
            </w:r>
            <w:r w:rsidRPr="00694CEF">
              <w:rPr>
                <w:rStyle w:val="Lienhypertexte"/>
                <w:rFonts w:ascii="FranceTV Brown TT Light" w:hAnsi="FranceTV Brown TT Light" w:cs="FranceTV Brown TT Light"/>
                <w:bCs/>
                <w:iCs/>
                <w:noProof/>
              </w:rPr>
              <w:t xml:space="preserve"> CLAUSE D’EXECUTION ENVIRONNEMENTALE ET SOCIALE</w:t>
            </w:r>
            <w:r>
              <w:rPr>
                <w:noProof/>
                <w:webHidden/>
              </w:rPr>
              <w:tab/>
            </w:r>
            <w:r>
              <w:rPr>
                <w:noProof/>
                <w:webHidden/>
              </w:rPr>
              <w:fldChar w:fldCharType="begin"/>
            </w:r>
            <w:r>
              <w:rPr>
                <w:noProof/>
                <w:webHidden/>
              </w:rPr>
              <w:instrText xml:space="preserve"> PAGEREF _Toc222230594 \h </w:instrText>
            </w:r>
          </w:ins>
          <w:r>
            <w:rPr>
              <w:noProof/>
              <w:webHidden/>
            </w:rPr>
          </w:r>
          <w:r>
            <w:rPr>
              <w:noProof/>
              <w:webHidden/>
            </w:rPr>
            <w:fldChar w:fldCharType="separate"/>
          </w:r>
          <w:ins w:id="130" w:author="CLUZEAU Marie" w:date="2026-02-17T14:22:00Z" w16du:dateUtc="2026-02-17T13:22:00Z">
            <w:r>
              <w:rPr>
                <w:noProof/>
                <w:webHidden/>
              </w:rPr>
              <w:t>19</w:t>
            </w:r>
            <w:r>
              <w:rPr>
                <w:noProof/>
                <w:webHidden/>
              </w:rPr>
              <w:fldChar w:fldCharType="end"/>
            </w:r>
            <w:r w:rsidRPr="00694CEF">
              <w:rPr>
                <w:rStyle w:val="Lienhypertexte"/>
                <w:noProof/>
              </w:rPr>
              <w:fldChar w:fldCharType="end"/>
            </w:r>
          </w:ins>
        </w:p>
        <w:p w14:paraId="6772C112" w14:textId="7DB543A9" w:rsidR="00E42772" w:rsidRDefault="00E42772">
          <w:pPr>
            <w:pStyle w:val="TM2"/>
            <w:tabs>
              <w:tab w:val="right" w:leader="dot" w:pos="9602"/>
            </w:tabs>
            <w:rPr>
              <w:ins w:id="131"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32"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"_Toc222230595"</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11.1 - Généralités</w:t>
            </w:r>
            <w:r>
              <w:rPr>
                <w:noProof/>
                <w:webHidden/>
              </w:rPr>
              <w:tab/>
            </w:r>
            <w:r>
              <w:rPr>
                <w:noProof/>
                <w:webHidden/>
              </w:rPr>
              <w:fldChar w:fldCharType="begin"/>
            </w:r>
            <w:r>
              <w:rPr>
                <w:noProof/>
                <w:webHidden/>
              </w:rPr>
              <w:instrText xml:space="preserve"> PAGEREF _Toc222230595 \h </w:instrText>
            </w:r>
          </w:ins>
          <w:r>
            <w:rPr>
              <w:noProof/>
              <w:webHidden/>
            </w:rPr>
          </w:r>
          <w:r>
            <w:rPr>
              <w:noProof/>
              <w:webHidden/>
            </w:rPr>
            <w:fldChar w:fldCharType="separate"/>
          </w:r>
          <w:ins w:id="133" w:author="CLUZEAU Marie" w:date="2026-02-17T14:22:00Z" w16du:dateUtc="2026-02-17T13:22:00Z">
            <w:r>
              <w:rPr>
                <w:noProof/>
                <w:webHidden/>
              </w:rPr>
              <w:t>19</w:t>
            </w:r>
            <w:r>
              <w:rPr>
                <w:noProof/>
                <w:webHidden/>
              </w:rPr>
              <w:fldChar w:fldCharType="end"/>
            </w:r>
            <w:r w:rsidRPr="00694CEF">
              <w:rPr>
                <w:rStyle w:val="Lienhypertexte"/>
                <w:noProof/>
              </w:rPr>
              <w:fldChar w:fldCharType="end"/>
            </w:r>
          </w:ins>
        </w:p>
        <w:p w14:paraId="3865B212" w14:textId="6D635D2F" w:rsidR="00E42772" w:rsidRDefault="00E42772">
          <w:pPr>
            <w:pStyle w:val="TM2"/>
            <w:tabs>
              <w:tab w:val="right" w:leader="dot" w:pos="9602"/>
            </w:tabs>
            <w:rPr>
              <w:ins w:id="134"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35"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"_Toc222230596"</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noProof/>
              </w:rPr>
              <w:t>11.2 -</w:t>
            </w:r>
            <w:r w:rsidRPr="00694CEF">
              <w:rPr>
                <w:rStyle w:val="Lienhypertexte"/>
                <w:rFonts w:ascii="FranceTV Brown TT Light" w:hAnsi="FranceTV Brown TT Light" w:cs="FranceTV Brown TT Light"/>
                <w:bCs/>
                <w:iCs/>
                <w:noProof/>
              </w:rPr>
              <w:t xml:space="preserve"> Droits de l’homme</w:t>
            </w:r>
            <w:r>
              <w:rPr>
                <w:noProof/>
                <w:webHidden/>
              </w:rPr>
              <w:tab/>
            </w:r>
            <w:r>
              <w:rPr>
                <w:noProof/>
                <w:webHidden/>
              </w:rPr>
              <w:fldChar w:fldCharType="begin"/>
            </w:r>
            <w:r>
              <w:rPr>
                <w:noProof/>
                <w:webHidden/>
              </w:rPr>
              <w:instrText xml:space="preserve"> PAGEREF _Toc222230596 \h </w:instrText>
            </w:r>
          </w:ins>
          <w:r>
            <w:rPr>
              <w:noProof/>
              <w:webHidden/>
            </w:rPr>
          </w:r>
          <w:r>
            <w:rPr>
              <w:noProof/>
              <w:webHidden/>
            </w:rPr>
            <w:fldChar w:fldCharType="separate"/>
          </w:r>
          <w:ins w:id="136" w:author="CLUZEAU Marie" w:date="2026-02-17T14:22:00Z" w16du:dateUtc="2026-02-17T13:22:00Z">
            <w:r>
              <w:rPr>
                <w:noProof/>
                <w:webHidden/>
              </w:rPr>
              <w:t>19</w:t>
            </w:r>
            <w:r>
              <w:rPr>
                <w:noProof/>
                <w:webHidden/>
              </w:rPr>
              <w:fldChar w:fldCharType="end"/>
            </w:r>
            <w:r w:rsidRPr="00694CEF">
              <w:rPr>
                <w:rStyle w:val="Lienhypertexte"/>
                <w:noProof/>
              </w:rPr>
              <w:fldChar w:fldCharType="end"/>
            </w:r>
          </w:ins>
        </w:p>
        <w:p w14:paraId="306D30E9" w14:textId="4E35D503" w:rsidR="00E42772" w:rsidRDefault="00E42772">
          <w:pPr>
            <w:pStyle w:val="TM2"/>
            <w:tabs>
              <w:tab w:val="right" w:leader="dot" w:pos="9602"/>
            </w:tabs>
            <w:rPr>
              <w:ins w:id="137"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38"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"_Toc222230597"</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11.3 - Clause d’exécution sociale : jeunes en situation de décrochage scolaire</w:t>
            </w:r>
            <w:r>
              <w:rPr>
                <w:noProof/>
                <w:webHidden/>
              </w:rPr>
              <w:tab/>
            </w:r>
            <w:r>
              <w:rPr>
                <w:noProof/>
                <w:webHidden/>
              </w:rPr>
              <w:fldChar w:fldCharType="begin"/>
            </w:r>
            <w:r>
              <w:rPr>
                <w:noProof/>
                <w:webHidden/>
              </w:rPr>
              <w:instrText xml:space="preserve"> PAGEREF _Toc222230597 \h </w:instrText>
            </w:r>
          </w:ins>
          <w:r>
            <w:rPr>
              <w:noProof/>
              <w:webHidden/>
            </w:rPr>
          </w:r>
          <w:r>
            <w:rPr>
              <w:noProof/>
              <w:webHidden/>
            </w:rPr>
            <w:fldChar w:fldCharType="separate"/>
          </w:r>
          <w:ins w:id="139" w:author="CLUZEAU Marie" w:date="2026-02-17T14:22:00Z" w16du:dateUtc="2026-02-17T13:22:00Z">
            <w:r>
              <w:rPr>
                <w:noProof/>
                <w:webHidden/>
              </w:rPr>
              <w:t>19</w:t>
            </w:r>
            <w:r>
              <w:rPr>
                <w:noProof/>
                <w:webHidden/>
              </w:rPr>
              <w:fldChar w:fldCharType="end"/>
            </w:r>
            <w:r w:rsidRPr="00694CEF">
              <w:rPr>
                <w:rStyle w:val="Lienhypertexte"/>
                <w:noProof/>
              </w:rPr>
              <w:fldChar w:fldCharType="end"/>
            </w:r>
          </w:ins>
        </w:p>
        <w:p w14:paraId="67FA2259" w14:textId="3E7EE55E" w:rsidR="00E42772" w:rsidRDefault="00E42772">
          <w:pPr>
            <w:pStyle w:val="TM2"/>
            <w:tabs>
              <w:tab w:val="right" w:leader="dot" w:pos="9602"/>
            </w:tabs>
            <w:rPr>
              <w:ins w:id="140"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41"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"_Toc222230598"</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11.4 - Clause d’exécution environnementale</w:t>
            </w:r>
            <w:r>
              <w:rPr>
                <w:noProof/>
                <w:webHidden/>
              </w:rPr>
              <w:tab/>
            </w:r>
            <w:r>
              <w:rPr>
                <w:noProof/>
                <w:webHidden/>
              </w:rPr>
              <w:fldChar w:fldCharType="begin"/>
            </w:r>
            <w:r>
              <w:rPr>
                <w:noProof/>
                <w:webHidden/>
              </w:rPr>
              <w:instrText xml:space="preserve"> PAGEREF _Toc222230598 \h </w:instrText>
            </w:r>
          </w:ins>
          <w:r>
            <w:rPr>
              <w:noProof/>
              <w:webHidden/>
            </w:rPr>
          </w:r>
          <w:r>
            <w:rPr>
              <w:noProof/>
              <w:webHidden/>
            </w:rPr>
            <w:fldChar w:fldCharType="separate"/>
          </w:r>
          <w:ins w:id="142" w:author="CLUZEAU Marie" w:date="2026-02-17T14:22:00Z" w16du:dateUtc="2026-02-17T13:22:00Z">
            <w:r>
              <w:rPr>
                <w:noProof/>
                <w:webHidden/>
              </w:rPr>
              <w:t>21</w:t>
            </w:r>
            <w:r>
              <w:rPr>
                <w:noProof/>
                <w:webHidden/>
              </w:rPr>
              <w:fldChar w:fldCharType="end"/>
            </w:r>
            <w:r w:rsidRPr="00694CEF">
              <w:rPr>
                <w:rStyle w:val="Lienhypertexte"/>
                <w:noProof/>
              </w:rPr>
              <w:fldChar w:fldCharType="end"/>
            </w:r>
          </w:ins>
        </w:p>
        <w:p w14:paraId="0204AA05" w14:textId="631B7905" w:rsidR="00E42772" w:rsidRDefault="00E42772">
          <w:pPr>
            <w:pStyle w:val="TM1"/>
            <w:tabs>
              <w:tab w:val="right" w:leader="dot" w:pos="9602"/>
            </w:tabs>
            <w:rPr>
              <w:ins w:id="143"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44"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"_Toc222230599"</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caps/>
                <w:noProof/>
                <w:kern w:val="32"/>
              </w:rPr>
              <w:t>Article 12 -</w:t>
            </w:r>
            <w:r w:rsidRPr="00694CEF">
              <w:rPr>
                <w:rStyle w:val="Lienhypertexte"/>
                <w:rFonts w:ascii="FranceTV Brown TT Light" w:hAnsi="FranceTV Brown TT Light" w:cs="FranceTV Brown TT Light"/>
                <w:bCs/>
                <w:noProof/>
                <w:kern w:val="32"/>
              </w:rPr>
              <w:t xml:space="preserve"> PENALITES</w:t>
            </w:r>
            <w:r>
              <w:rPr>
                <w:noProof/>
                <w:webHidden/>
              </w:rPr>
              <w:tab/>
            </w:r>
            <w:r>
              <w:rPr>
                <w:noProof/>
                <w:webHidden/>
              </w:rPr>
              <w:fldChar w:fldCharType="begin"/>
            </w:r>
            <w:r>
              <w:rPr>
                <w:noProof/>
                <w:webHidden/>
              </w:rPr>
              <w:instrText xml:space="preserve"> PAGEREF _Toc222230599 \h </w:instrText>
            </w:r>
          </w:ins>
          <w:r>
            <w:rPr>
              <w:noProof/>
              <w:webHidden/>
            </w:rPr>
          </w:r>
          <w:r>
            <w:rPr>
              <w:noProof/>
              <w:webHidden/>
            </w:rPr>
            <w:fldChar w:fldCharType="separate"/>
          </w:r>
          <w:ins w:id="145" w:author="CLUZEAU Marie" w:date="2026-02-17T14:22:00Z" w16du:dateUtc="2026-02-17T13:22:00Z">
            <w:r>
              <w:rPr>
                <w:noProof/>
                <w:webHidden/>
              </w:rPr>
              <w:t>22</w:t>
            </w:r>
            <w:r>
              <w:rPr>
                <w:noProof/>
                <w:webHidden/>
              </w:rPr>
              <w:fldChar w:fldCharType="end"/>
            </w:r>
            <w:r w:rsidRPr="00694CEF">
              <w:rPr>
                <w:rStyle w:val="Lienhypertexte"/>
                <w:noProof/>
              </w:rPr>
              <w:fldChar w:fldCharType="end"/>
            </w:r>
          </w:ins>
        </w:p>
        <w:p w14:paraId="07FB34B2" w14:textId="52BCA83C" w:rsidR="00E42772" w:rsidRDefault="00E42772">
          <w:pPr>
            <w:pStyle w:val="TM2"/>
            <w:tabs>
              <w:tab w:val="right" w:leader="dot" w:pos="9602"/>
            </w:tabs>
            <w:rPr>
              <w:ins w:id="146"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47"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"_Toc222230600"</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12.1 - Généralités</w:t>
            </w:r>
            <w:r>
              <w:rPr>
                <w:noProof/>
                <w:webHidden/>
              </w:rPr>
              <w:tab/>
            </w:r>
            <w:r>
              <w:rPr>
                <w:noProof/>
                <w:webHidden/>
              </w:rPr>
              <w:fldChar w:fldCharType="begin"/>
            </w:r>
            <w:r>
              <w:rPr>
                <w:noProof/>
                <w:webHidden/>
              </w:rPr>
              <w:instrText xml:space="preserve"> PAGEREF _Toc222230600 \h </w:instrText>
            </w:r>
          </w:ins>
          <w:r>
            <w:rPr>
              <w:noProof/>
              <w:webHidden/>
            </w:rPr>
          </w:r>
          <w:r>
            <w:rPr>
              <w:noProof/>
              <w:webHidden/>
            </w:rPr>
            <w:fldChar w:fldCharType="separate"/>
          </w:r>
          <w:ins w:id="148" w:author="CLUZEAU Marie" w:date="2026-02-17T14:22:00Z" w16du:dateUtc="2026-02-17T13:22:00Z">
            <w:r>
              <w:rPr>
                <w:noProof/>
                <w:webHidden/>
              </w:rPr>
              <w:t>22</w:t>
            </w:r>
            <w:r>
              <w:rPr>
                <w:noProof/>
                <w:webHidden/>
              </w:rPr>
              <w:fldChar w:fldCharType="end"/>
            </w:r>
            <w:r w:rsidRPr="00694CEF">
              <w:rPr>
                <w:rStyle w:val="Lienhypertexte"/>
                <w:noProof/>
              </w:rPr>
              <w:fldChar w:fldCharType="end"/>
            </w:r>
          </w:ins>
        </w:p>
        <w:p w14:paraId="4B2150F4" w14:textId="44F8B511" w:rsidR="00E42772" w:rsidRDefault="00E42772">
          <w:pPr>
            <w:pStyle w:val="TM2"/>
            <w:tabs>
              <w:tab w:val="right" w:leader="dot" w:pos="9602"/>
            </w:tabs>
            <w:rPr>
              <w:ins w:id="149"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50"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"_Toc222230601"</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noProof/>
              </w:rPr>
              <w:t>12.2 - Pénalités et manquement aux obligations contractuelles</w:t>
            </w:r>
            <w:r>
              <w:rPr>
                <w:noProof/>
                <w:webHidden/>
              </w:rPr>
              <w:tab/>
            </w:r>
            <w:r>
              <w:rPr>
                <w:noProof/>
                <w:webHidden/>
              </w:rPr>
              <w:fldChar w:fldCharType="begin"/>
            </w:r>
            <w:r>
              <w:rPr>
                <w:noProof/>
                <w:webHidden/>
              </w:rPr>
              <w:instrText xml:space="preserve"> PAGEREF _Toc222230601 \h </w:instrText>
            </w:r>
          </w:ins>
          <w:r>
            <w:rPr>
              <w:noProof/>
              <w:webHidden/>
            </w:rPr>
          </w:r>
          <w:r>
            <w:rPr>
              <w:noProof/>
              <w:webHidden/>
            </w:rPr>
            <w:fldChar w:fldCharType="separate"/>
          </w:r>
          <w:ins w:id="151" w:author="CLUZEAU Marie" w:date="2026-02-17T14:22:00Z" w16du:dateUtc="2026-02-17T13:22:00Z">
            <w:r>
              <w:rPr>
                <w:noProof/>
                <w:webHidden/>
              </w:rPr>
              <w:t>23</w:t>
            </w:r>
            <w:r>
              <w:rPr>
                <w:noProof/>
                <w:webHidden/>
              </w:rPr>
              <w:fldChar w:fldCharType="end"/>
            </w:r>
            <w:r w:rsidRPr="00694CEF">
              <w:rPr>
                <w:rStyle w:val="Lienhypertexte"/>
                <w:noProof/>
              </w:rPr>
              <w:fldChar w:fldCharType="end"/>
            </w:r>
          </w:ins>
        </w:p>
        <w:p w14:paraId="582B8BA1" w14:textId="4FB8B912" w:rsidR="00E42772" w:rsidRDefault="00E42772">
          <w:pPr>
            <w:pStyle w:val="TM2"/>
            <w:tabs>
              <w:tab w:val="right" w:leader="dot" w:pos="9602"/>
            </w:tabs>
            <w:rPr>
              <w:ins w:id="152"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53"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"_Toc222230602"</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noProof/>
              </w:rPr>
              <w:t>12.3 - Pénalités pour changement d’intervenant non-autorisé</w:t>
            </w:r>
            <w:r>
              <w:rPr>
                <w:noProof/>
                <w:webHidden/>
              </w:rPr>
              <w:tab/>
            </w:r>
            <w:r>
              <w:rPr>
                <w:noProof/>
                <w:webHidden/>
              </w:rPr>
              <w:fldChar w:fldCharType="begin"/>
            </w:r>
            <w:r>
              <w:rPr>
                <w:noProof/>
                <w:webHidden/>
              </w:rPr>
              <w:instrText xml:space="preserve"> PAGEREF _Toc222230602 \h </w:instrText>
            </w:r>
          </w:ins>
          <w:r>
            <w:rPr>
              <w:noProof/>
              <w:webHidden/>
            </w:rPr>
          </w:r>
          <w:r>
            <w:rPr>
              <w:noProof/>
              <w:webHidden/>
            </w:rPr>
            <w:fldChar w:fldCharType="separate"/>
          </w:r>
          <w:ins w:id="154" w:author="CLUZEAU Marie" w:date="2026-02-17T14:22:00Z" w16du:dateUtc="2026-02-17T13:22:00Z">
            <w:r>
              <w:rPr>
                <w:noProof/>
                <w:webHidden/>
              </w:rPr>
              <w:t>23</w:t>
            </w:r>
            <w:r>
              <w:rPr>
                <w:noProof/>
                <w:webHidden/>
              </w:rPr>
              <w:fldChar w:fldCharType="end"/>
            </w:r>
            <w:r w:rsidRPr="00694CEF">
              <w:rPr>
                <w:rStyle w:val="Lienhypertexte"/>
                <w:noProof/>
              </w:rPr>
              <w:fldChar w:fldCharType="end"/>
            </w:r>
          </w:ins>
        </w:p>
        <w:p w14:paraId="199878BB" w14:textId="5C15405E" w:rsidR="00E42772" w:rsidRDefault="00E42772">
          <w:pPr>
            <w:pStyle w:val="TM2"/>
            <w:tabs>
              <w:tab w:val="right" w:leader="dot" w:pos="9602"/>
            </w:tabs>
            <w:rPr>
              <w:ins w:id="155"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56"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"_Toc222230603"</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noProof/>
              </w:rPr>
              <w:t>12.4 - Clause de pénalités applicables sous forme de tableau :</w:t>
            </w:r>
            <w:r>
              <w:rPr>
                <w:noProof/>
                <w:webHidden/>
              </w:rPr>
              <w:tab/>
            </w:r>
            <w:r>
              <w:rPr>
                <w:noProof/>
                <w:webHidden/>
              </w:rPr>
              <w:fldChar w:fldCharType="begin"/>
            </w:r>
            <w:r>
              <w:rPr>
                <w:noProof/>
                <w:webHidden/>
              </w:rPr>
              <w:instrText xml:space="preserve"> PAGEREF _Toc222230603 \h </w:instrText>
            </w:r>
          </w:ins>
          <w:r>
            <w:rPr>
              <w:noProof/>
              <w:webHidden/>
            </w:rPr>
          </w:r>
          <w:r>
            <w:rPr>
              <w:noProof/>
              <w:webHidden/>
            </w:rPr>
            <w:fldChar w:fldCharType="separate"/>
          </w:r>
          <w:ins w:id="157" w:author="CLUZEAU Marie" w:date="2026-02-17T14:22:00Z" w16du:dateUtc="2026-02-17T13:22:00Z">
            <w:r>
              <w:rPr>
                <w:noProof/>
                <w:webHidden/>
              </w:rPr>
              <w:t>23</w:t>
            </w:r>
            <w:r>
              <w:rPr>
                <w:noProof/>
                <w:webHidden/>
              </w:rPr>
              <w:fldChar w:fldCharType="end"/>
            </w:r>
            <w:r w:rsidRPr="00694CEF">
              <w:rPr>
                <w:rStyle w:val="Lienhypertexte"/>
                <w:noProof/>
              </w:rPr>
              <w:fldChar w:fldCharType="end"/>
            </w:r>
          </w:ins>
        </w:p>
        <w:p w14:paraId="095C5E3A" w14:textId="222AE412" w:rsidR="00E42772" w:rsidRDefault="00E42772">
          <w:pPr>
            <w:pStyle w:val="TM2"/>
            <w:tabs>
              <w:tab w:val="right" w:leader="dot" w:pos="9602"/>
            </w:tabs>
            <w:rPr>
              <w:ins w:id="158"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59"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"_Toc222230604"</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noProof/>
              </w:rPr>
              <w:t>12.5 - Pénalités et manquement aux obligations contractuelles</w:t>
            </w:r>
            <w:r>
              <w:rPr>
                <w:noProof/>
                <w:webHidden/>
              </w:rPr>
              <w:tab/>
            </w:r>
            <w:r>
              <w:rPr>
                <w:noProof/>
                <w:webHidden/>
              </w:rPr>
              <w:fldChar w:fldCharType="begin"/>
            </w:r>
            <w:r>
              <w:rPr>
                <w:noProof/>
                <w:webHidden/>
              </w:rPr>
              <w:instrText xml:space="preserve"> PAGEREF _Toc222230604 \h </w:instrText>
            </w:r>
          </w:ins>
          <w:r>
            <w:rPr>
              <w:noProof/>
              <w:webHidden/>
            </w:rPr>
          </w:r>
          <w:r>
            <w:rPr>
              <w:noProof/>
              <w:webHidden/>
            </w:rPr>
            <w:fldChar w:fldCharType="separate"/>
          </w:r>
          <w:ins w:id="160" w:author="CLUZEAU Marie" w:date="2026-02-17T14:22:00Z" w16du:dateUtc="2026-02-17T13:22:00Z">
            <w:r>
              <w:rPr>
                <w:noProof/>
                <w:webHidden/>
              </w:rPr>
              <w:t>25</w:t>
            </w:r>
            <w:r>
              <w:rPr>
                <w:noProof/>
                <w:webHidden/>
              </w:rPr>
              <w:fldChar w:fldCharType="end"/>
            </w:r>
            <w:r w:rsidRPr="00694CEF">
              <w:rPr>
                <w:rStyle w:val="Lienhypertexte"/>
                <w:noProof/>
              </w:rPr>
              <w:fldChar w:fldCharType="end"/>
            </w:r>
          </w:ins>
        </w:p>
        <w:p w14:paraId="379784B4" w14:textId="63B553B8" w:rsidR="00E42772" w:rsidRDefault="00E42772">
          <w:pPr>
            <w:pStyle w:val="TM2"/>
            <w:tabs>
              <w:tab w:val="right" w:leader="dot" w:pos="9602"/>
            </w:tabs>
            <w:rPr>
              <w:ins w:id="161"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62"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"_Toc222230605"</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noProof/>
              </w:rPr>
              <w:t>12.6 - Pénalités pour changement d’intervenant non-autorisé</w:t>
            </w:r>
            <w:r>
              <w:rPr>
                <w:noProof/>
                <w:webHidden/>
              </w:rPr>
              <w:tab/>
            </w:r>
            <w:r>
              <w:rPr>
                <w:noProof/>
                <w:webHidden/>
              </w:rPr>
              <w:fldChar w:fldCharType="begin"/>
            </w:r>
            <w:r>
              <w:rPr>
                <w:noProof/>
                <w:webHidden/>
              </w:rPr>
              <w:instrText xml:space="preserve"> PAGEREF _Toc222230605 \h </w:instrText>
            </w:r>
          </w:ins>
          <w:r>
            <w:rPr>
              <w:noProof/>
              <w:webHidden/>
            </w:rPr>
          </w:r>
          <w:r>
            <w:rPr>
              <w:noProof/>
              <w:webHidden/>
            </w:rPr>
            <w:fldChar w:fldCharType="separate"/>
          </w:r>
          <w:ins w:id="163" w:author="CLUZEAU Marie" w:date="2026-02-17T14:22:00Z" w16du:dateUtc="2026-02-17T13:22:00Z">
            <w:r>
              <w:rPr>
                <w:noProof/>
                <w:webHidden/>
              </w:rPr>
              <w:t>25</w:t>
            </w:r>
            <w:r>
              <w:rPr>
                <w:noProof/>
                <w:webHidden/>
              </w:rPr>
              <w:fldChar w:fldCharType="end"/>
            </w:r>
            <w:r w:rsidRPr="00694CEF">
              <w:rPr>
                <w:rStyle w:val="Lienhypertexte"/>
                <w:noProof/>
              </w:rPr>
              <w:fldChar w:fldCharType="end"/>
            </w:r>
          </w:ins>
        </w:p>
        <w:p w14:paraId="4ACAB89E" w14:textId="4F70D3AB" w:rsidR="00E42772" w:rsidRDefault="00E42772">
          <w:pPr>
            <w:pStyle w:val="TM1"/>
            <w:tabs>
              <w:tab w:val="right" w:leader="dot" w:pos="9602"/>
            </w:tabs>
            <w:rPr>
              <w:ins w:id="164"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65"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"_Toc222230606"</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caps/>
                <w:noProof/>
                <w:kern w:val="32"/>
              </w:rPr>
              <w:t>Article 13 -</w:t>
            </w:r>
            <w:r w:rsidRPr="00694CEF">
              <w:rPr>
                <w:rStyle w:val="Lienhypertexte"/>
                <w:rFonts w:ascii="FranceTV Brown TT Light" w:hAnsi="FranceTV Brown TT Light" w:cs="FranceTV Brown TT Light"/>
                <w:bCs/>
                <w:noProof/>
                <w:kern w:val="32"/>
              </w:rPr>
              <w:t xml:space="preserve"> MODALITES DE REGLEMENT</w:t>
            </w:r>
            <w:r>
              <w:rPr>
                <w:noProof/>
                <w:webHidden/>
              </w:rPr>
              <w:tab/>
            </w:r>
            <w:r>
              <w:rPr>
                <w:noProof/>
                <w:webHidden/>
              </w:rPr>
              <w:fldChar w:fldCharType="begin"/>
            </w:r>
            <w:r>
              <w:rPr>
                <w:noProof/>
                <w:webHidden/>
              </w:rPr>
              <w:instrText xml:space="preserve"> PAGEREF _Toc222230606 \h </w:instrText>
            </w:r>
          </w:ins>
          <w:r>
            <w:rPr>
              <w:noProof/>
              <w:webHidden/>
            </w:rPr>
          </w:r>
          <w:r>
            <w:rPr>
              <w:noProof/>
              <w:webHidden/>
            </w:rPr>
            <w:fldChar w:fldCharType="separate"/>
          </w:r>
          <w:ins w:id="166" w:author="CLUZEAU Marie" w:date="2026-02-17T14:22:00Z" w16du:dateUtc="2026-02-17T13:22:00Z">
            <w:r>
              <w:rPr>
                <w:noProof/>
                <w:webHidden/>
              </w:rPr>
              <w:t>26</w:t>
            </w:r>
            <w:r>
              <w:rPr>
                <w:noProof/>
                <w:webHidden/>
              </w:rPr>
              <w:fldChar w:fldCharType="end"/>
            </w:r>
            <w:r w:rsidRPr="00694CEF">
              <w:rPr>
                <w:rStyle w:val="Lienhypertexte"/>
                <w:noProof/>
              </w:rPr>
              <w:fldChar w:fldCharType="end"/>
            </w:r>
          </w:ins>
        </w:p>
        <w:p w14:paraId="5E196D53" w14:textId="1D6F8BF2" w:rsidR="00E42772" w:rsidRDefault="00E42772">
          <w:pPr>
            <w:pStyle w:val="TM2"/>
            <w:tabs>
              <w:tab w:val="right" w:leader="dot" w:pos="9602"/>
            </w:tabs>
            <w:rPr>
              <w:ins w:id="167"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68"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"_Toc222230607"</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13.1 - Paiements et facturation</w:t>
            </w:r>
            <w:r>
              <w:rPr>
                <w:noProof/>
                <w:webHidden/>
              </w:rPr>
              <w:tab/>
            </w:r>
            <w:r>
              <w:rPr>
                <w:noProof/>
                <w:webHidden/>
              </w:rPr>
              <w:fldChar w:fldCharType="begin"/>
            </w:r>
            <w:r>
              <w:rPr>
                <w:noProof/>
                <w:webHidden/>
              </w:rPr>
              <w:instrText xml:space="preserve"> PAGEREF _Toc222230607 \h </w:instrText>
            </w:r>
          </w:ins>
          <w:r>
            <w:rPr>
              <w:noProof/>
              <w:webHidden/>
            </w:rPr>
          </w:r>
          <w:r>
            <w:rPr>
              <w:noProof/>
              <w:webHidden/>
            </w:rPr>
            <w:fldChar w:fldCharType="separate"/>
          </w:r>
          <w:ins w:id="169" w:author="CLUZEAU Marie" w:date="2026-02-17T14:22:00Z" w16du:dateUtc="2026-02-17T13:22:00Z">
            <w:r>
              <w:rPr>
                <w:noProof/>
                <w:webHidden/>
              </w:rPr>
              <w:t>26</w:t>
            </w:r>
            <w:r>
              <w:rPr>
                <w:noProof/>
                <w:webHidden/>
              </w:rPr>
              <w:fldChar w:fldCharType="end"/>
            </w:r>
            <w:r w:rsidRPr="00694CEF">
              <w:rPr>
                <w:rStyle w:val="Lienhypertexte"/>
                <w:noProof/>
              </w:rPr>
              <w:fldChar w:fldCharType="end"/>
            </w:r>
          </w:ins>
        </w:p>
        <w:p w14:paraId="1083E086" w14:textId="7D065FDE" w:rsidR="00E42772" w:rsidRDefault="00E42772">
          <w:pPr>
            <w:pStyle w:val="TM1"/>
            <w:tabs>
              <w:tab w:val="right" w:leader="dot" w:pos="9602"/>
            </w:tabs>
            <w:rPr>
              <w:ins w:id="170"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71"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"_Toc222230608"</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caps/>
                <w:noProof/>
                <w:kern w:val="32"/>
              </w:rPr>
              <w:t>Article 14 -</w:t>
            </w:r>
            <w:r w:rsidRPr="00694CEF">
              <w:rPr>
                <w:rStyle w:val="Lienhypertexte"/>
                <w:rFonts w:ascii="FranceTV Brown TT Light" w:hAnsi="FranceTV Brown TT Light" w:cs="FranceTV Brown TT Light"/>
                <w:bCs/>
                <w:noProof/>
                <w:kern w:val="32"/>
              </w:rPr>
              <w:t xml:space="preserve"> SOUS-TRAITANCE ET COTRAITANCE</w:t>
            </w:r>
            <w:r>
              <w:rPr>
                <w:noProof/>
                <w:webHidden/>
              </w:rPr>
              <w:tab/>
            </w:r>
            <w:r>
              <w:rPr>
                <w:noProof/>
                <w:webHidden/>
              </w:rPr>
              <w:fldChar w:fldCharType="begin"/>
            </w:r>
            <w:r>
              <w:rPr>
                <w:noProof/>
                <w:webHidden/>
              </w:rPr>
              <w:instrText xml:space="preserve"> PAGEREF _Toc222230608 \h </w:instrText>
            </w:r>
          </w:ins>
          <w:r>
            <w:rPr>
              <w:noProof/>
              <w:webHidden/>
            </w:rPr>
          </w:r>
          <w:r>
            <w:rPr>
              <w:noProof/>
              <w:webHidden/>
            </w:rPr>
            <w:fldChar w:fldCharType="separate"/>
          </w:r>
          <w:ins w:id="172" w:author="CLUZEAU Marie" w:date="2026-02-17T14:22:00Z" w16du:dateUtc="2026-02-17T13:22:00Z">
            <w:r>
              <w:rPr>
                <w:noProof/>
                <w:webHidden/>
              </w:rPr>
              <w:t>27</w:t>
            </w:r>
            <w:r>
              <w:rPr>
                <w:noProof/>
                <w:webHidden/>
              </w:rPr>
              <w:fldChar w:fldCharType="end"/>
            </w:r>
            <w:r w:rsidRPr="00694CEF">
              <w:rPr>
                <w:rStyle w:val="Lienhypertexte"/>
                <w:noProof/>
              </w:rPr>
              <w:fldChar w:fldCharType="end"/>
            </w:r>
          </w:ins>
        </w:p>
        <w:p w14:paraId="2E492037" w14:textId="28CD285E" w:rsidR="00E42772" w:rsidRDefault="00E42772">
          <w:pPr>
            <w:pStyle w:val="TM2"/>
            <w:tabs>
              <w:tab w:val="right" w:leader="dot" w:pos="9602"/>
            </w:tabs>
            <w:rPr>
              <w:ins w:id="173"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74"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"_Toc222230609"</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14.1 - Sous-traitance</w:t>
            </w:r>
            <w:r>
              <w:rPr>
                <w:noProof/>
                <w:webHidden/>
              </w:rPr>
              <w:tab/>
            </w:r>
            <w:r>
              <w:rPr>
                <w:noProof/>
                <w:webHidden/>
              </w:rPr>
              <w:fldChar w:fldCharType="begin"/>
            </w:r>
            <w:r>
              <w:rPr>
                <w:noProof/>
                <w:webHidden/>
              </w:rPr>
              <w:instrText xml:space="preserve"> PAGEREF _Toc222230609 \h </w:instrText>
            </w:r>
          </w:ins>
          <w:r>
            <w:rPr>
              <w:noProof/>
              <w:webHidden/>
            </w:rPr>
          </w:r>
          <w:r>
            <w:rPr>
              <w:noProof/>
              <w:webHidden/>
            </w:rPr>
            <w:fldChar w:fldCharType="separate"/>
          </w:r>
          <w:ins w:id="175" w:author="CLUZEAU Marie" w:date="2026-02-17T14:22:00Z" w16du:dateUtc="2026-02-17T13:22:00Z">
            <w:r>
              <w:rPr>
                <w:noProof/>
                <w:webHidden/>
              </w:rPr>
              <w:t>27</w:t>
            </w:r>
            <w:r>
              <w:rPr>
                <w:noProof/>
                <w:webHidden/>
              </w:rPr>
              <w:fldChar w:fldCharType="end"/>
            </w:r>
            <w:r w:rsidRPr="00694CEF">
              <w:rPr>
                <w:rStyle w:val="Lienhypertexte"/>
                <w:noProof/>
              </w:rPr>
              <w:fldChar w:fldCharType="end"/>
            </w:r>
          </w:ins>
        </w:p>
        <w:p w14:paraId="4665A5E9" w14:textId="6C61F32C" w:rsidR="00E42772" w:rsidRDefault="00E42772">
          <w:pPr>
            <w:pStyle w:val="TM2"/>
            <w:tabs>
              <w:tab w:val="right" w:leader="dot" w:pos="9602"/>
            </w:tabs>
            <w:rPr>
              <w:ins w:id="176"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77"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"_Toc222230610"</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14.2 - Les groupements d’entreprises</w:t>
            </w:r>
            <w:r>
              <w:rPr>
                <w:noProof/>
                <w:webHidden/>
              </w:rPr>
              <w:tab/>
            </w:r>
            <w:r>
              <w:rPr>
                <w:noProof/>
                <w:webHidden/>
              </w:rPr>
              <w:fldChar w:fldCharType="begin"/>
            </w:r>
            <w:r>
              <w:rPr>
                <w:noProof/>
                <w:webHidden/>
              </w:rPr>
              <w:instrText xml:space="preserve"> PAGEREF _Toc222230610 \h </w:instrText>
            </w:r>
          </w:ins>
          <w:r>
            <w:rPr>
              <w:noProof/>
              <w:webHidden/>
            </w:rPr>
          </w:r>
          <w:r>
            <w:rPr>
              <w:noProof/>
              <w:webHidden/>
            </w:rPr>
            <w:fldChar w:fldCharType="separate"/>
          </w:r>
          <w:ins w:id="178" w:author="CLUZEAU Marie" w:date="2026-02-17T14:22:00Z" w16du:dateUtc="2026-02-17T13:22:00Z">
            <w:r>
              <w:rPr>
                <w:noProof/>
                <w:webHidden/>
              </w:rPr>
              <w:t>28</w:t>
            </w:r>
            <w:r>
              <w:rPr>
                <w:noProof/>
                <w:webHidden/>
              </w:rPr>
              <w:fldChar w:fldCharType="end"/>
            </w:r>
            <w:r w:rsidRPr="00694CEF">
              <w:rPr>
                <w:rStyle w:val="Lienhypertexte"/>
                <w:noProof/>
              </w:rPr>
              <w:fldChar w:fldCharType="end"/>
            </w:r>
          </w:ins>
        </w:p>
        <w:p w14:paraId="449AC3DF" w14:textId="4CDA22BE" w:rsidR="00E42772" w:rsidRDefault="00E42772">
          <w:pPr>
            <w:pStyle w:val="TM1"/>
            <w:tabs>
              <w:tab w:val="right" w:leader="dot" w:pos="9602"/>
            </w:tabs>
            <w:rPr>
              <w:ins w:id="179"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80"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"_Toc222230611"</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caps/>
                <w:noProof/>
                <w:kern w:val="32"/>
              </w:rPr>
              <w:t>Article 15 -</w:t>
            </w:r>
            <w:r w:rsidRPr="00694CEF">
              <w:rPr>
                <w:rStyle w:val="Lienhypertexte"/>
                <w:rFonts w:ascii="FranceTV Brown TT Light" w:hAnsi="FranceTV Brown TT Light" w:cs="FranceTV Brown TT Light"/>
                <w:bCs/>
                <w:noProof/>
                <w:kern w:val="32"/>
              </w:rPr>
              <w:t xml:space="preserve"> ENGAGEMENTS ET OBLIGATIONS DES PARTIES</w:t>
            </w:r>
            <w:r>
              <w:rPr>
                <w:noProof/>
                <w:webHidden/>
              </w:rPr>
              <w:tab/>
            </w:r>
            <w:r>
              <w:rPr>
                <w:noProof/>
                <w:webHidden/>
              </w:rPr>
              <w:fldChar w:fldCharType="begin"/>
            </w:r>
            <w:r>
              <w:rPr>
                <w:noProof/>
                <w:webHidden/>
              </w:rPr>
              <w:instrText xml:space="preserve"> PAGEREF _Toc222230611 \h </w:instrText>
            </w:r>
          </w:ins>
          <w:r>
            <w:rPr>
              <w:noProof/>
              <w:webHidden/>
            </w:rPr>
          </w:r>
          <w:r>
            <w:rPr>
              <w:noProof/>
              <w:webHidden/>
            </w:rPr>
            <w:fldChar w:fldCharType="separate"/>
          </w:r>
          <w:ins w:id="181" w:author="CLUZEAU Marie" w:date="2026-02-17T14:22:00Z" w16du:dateUtc="2026-02-17T13:22:00Z">
            <w:r>
              <w:rPr>
                <w:noProof/>
                <w:webHidden/>
              </w:rPr>
              <w:t>28</w:t>
            </w:r>
            <w:r>
              <w:rPr>
                <w:noProof/>
                <w:webHidden/>
              </w:rPr>
              <w:fldChar w:fldCharType="end"/>
            </w:r>
            <w:r w:rsidRPr="00694CEF">
              <w:rPr>
                <w:rStyle w:val="Lienhypertexte"/>
                <w:noProof/>
              </w:rPr>
              <w:fldChar w:fldCharType="end"/>
            </w:r>
          </w:ins>
        </w:p>
        <w:p w14:paraId="00590EE4" w14:textId="7EB988EE" w:rsidR="00E42772" w:rsidRDefault="00E42772">
          <w:pPr>
            <w:pStyle w:val="TM2"/>
            <w:tabs>
              <w:tab w:val="right" w:leader="dot" w:pos="9602"/>
            </w:tabs>
            <w:rPr>
              <w:ins w:id="182"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83"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"_Toc222230612"</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15.1 - Engagements et obligations du Titulaire</w:t>
            </w:r>
            <w:r>
              <w:rPr>
                <w:noProof/>
                <w:webHidden/>
              </w:rPr>
              <w:tab/>
            </w:r>
            <w:r>
              <w:rPr>
                <w:noProof/>
                <w:webHidden/>
              </w:rPr>
              <w:fldChar w:fldCharType="begin"/>
            </w:r>
            <w:r>
              <w:rPr>
                <w:noProof/>
                <w:webHidden/>
              </w:rPr>
              <w:instrText xml:space="preserve"> PAGEREF _Toc222230612 \h </w:instrText>
            </w:r>
          </w:ins>
          <w:r>
            <w:rPr>
              <w:noProof/>
              <w:webHidden/>
            </w:rPr>
          </w:r>
          <w:r>
            <w:rPr>
              <w:noProof/>
              <w:webHidden/>
            </w:rPr>
            <w:fldChar w:fldCharType="separate"/>
          </w:r>
          <w:ins w:id="184" w:author="CLUZEAU Marie" w:date="2026-02-17T14:22:00Z" w16du:dateUtc="2026-02-17T13:22:00Z">
            <w:r>
              <w:rPr>
                <w:noProof/>
                <w:webHidden/>
              </w:rPr>
              <w:t>28</w:t>
            </w:r>
            <w:r>
              <w:rPr>
                <w:noProof/>
                <w:webHidden/>
              </w:rPr>
              <w:fldChar w:fldCharType="end"/>
            </w:r>
            <w:r w:rsidRPr="00694CEF">
              <w:rPr>
                <w:rStyle w:val="Lienhypertexte"/>
                <w:noProof/>
              </w:rPr>
              <w:fldChar w:fldCharType="end"/>
            </w:r>
          </w:ins>
        </w:p>
        <w:p w14:paraId="739D023D" w14:textId="224C48B4" w:rsidR="00E42772" w:rsidRDefault="00E42772">
          <w:pPr>
            <w:pStyle w:val="TM2"/>
            <w:tabs>
              <w:tab w:val="right" w:leader="dot" w:pos="9602"/>
            </w:tabs>
            <w:rPr>
              <w:ins w:id="185"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86"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"_Toc222230613"</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15.2 - Engagements de France Télévisions</w:t>
            </w:r>
            <w:r>
              <w:rPr>
                <w:noProof/>
                <w:webHidden/>
              </w:rPr>
              <w:tab/>
            </w:r>
            <w:r>
              <w:rPr>
                <w:noProof/>
                <w:webHidden/>
              </w:rPr>
              <w:fldChar w:fldCharType="begin"/>
            </w:r>
            <w:r>
              <w:rPr>
                <w:noProof/>
                <w:webHidden/>
              </w:rPr>
              <w:instrText xml:space="preserve"> PAGEREF _Toc222230613 \h </w:instrText>
            </w:r>
          </w:ins>
          <w:r>
            <w:rPr>
              <w:noProof/>
              <w:webHidden/>
            </w:rPr>
          </w:r>
          <w:r>
            <w:rPr>
              <w:noProof/>
              <w:webHidden/>
            </w:rPr>
            <w:fldChar w:fldCharType="separate"/>
          </w:r>
          <w:ins w:id="187" w:author="CLUZEAU Marie" w:date="2026-02-17T14:22:00Z" w16du:dateUtc="2026-02-17T13:22:00Z">
            <w:r>
              <w:rPr>
                <w:noProof/>
                <w:webHidden/>
              </w:rPr>
              <w:t>29</w:t>
            </w:r>
            <w:r>
              <w:rPr>
                <w:noProof/>
                <w:webHidden/>
              </w:rPr>
              <w:fldChar w:fldCharType="end"/>
            </w:r>
            <w:r w:rsidRPr="00694CEF">
              <w:rPr>
                <w:rStyle w:val="Lienhypertexte"/>
                <w:noProof/>
              </w:rPr>
              <w:fldChar w:fldCharType="end"/>
            </w:r>
          </w:ins>
        </w:p>
        <w:p w14:paraId="696BCDF4" w14:textId="088CDD3B" w:rsidR="00E42772" w:rsidRDefault="00E42772">
          <w:pPr>
            <w:pStyle w:val="TM1"/>
            <w:tabs>
              <w:tab w:val="right" w:leader="dot" w:pos="9602"/>
            </w:tabs>
            <w:rPr>
              <w:ins w:id="188"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89"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"_Toc222230614"</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caps/>
                <w:noProof/>
                <w:kern w:val="32"/>
              </w:rPr>
              <w:t>Article 16 -</w:t>
            </w:r>
            <w:r w:rsidRPr="00694CEF">
              <w:rPr>
                <w:rStyle w:val="Lienhypertexte"/>
                <w:rFonts w:ascii="FranceTV Brown TT Light" w:hAnsi="FranceTV Brown TT Light" w:cs="FranceTV Brown TT Light"/>
                <w:bCs/>
                <w:noProof/>
                <w:kern w:val="32"/>
              </w:rPr>
              <w:t xml:space="preserve"> PLAN DE PROGRES</w:t>
            </w:r>
            <w:r>
              <w:rPr>
                <w:noProof/>
                <w:webHidden/>
              </w:rPr>
              <w:tab/>
            </w:r>
            <w:r>
              <w:rPr>
                <w:noProof/>
                <w:webHidden/>
              </w:rPr>
              <w:fldChar w:fldCharType="begin"/>
            </w:r>
            <w:r>
              <w:rPr>
                <w:noProof/>
                <w:webHidden/>
              </w:rPr>
              <w:instrText xml:space="preserve"> PAGEREF _Toc222230614 \h </w:instrText>
            </w:r>
          </w:ins>
          <w:r>
            <w:rPr>
              <w:noProof/>
              <w:webHidden/>
            </w:rPr>
          </w:r>
          <w:r>
            <w:rPr>
              <w:noProof/>
              <w:webHidden/>
            </w:rPr>
            <w:fldChar w:fldCharType="separate"/>
          </w:r>
          <w:ins w:id="190" w:author="CLUZEAU Marie" w:date="2026-02-17T14:22:00Z" w16du:dateUtc="2026-02-17T13:22:00Z">
            <w:r>
              <w:rPr>
                <w:noProof/>
                <w:webHidden/>
              </w:rPr>
              <w:t>29</w:t>
            </w:r>
            <w:r>
              <w:rPr>
                <w:noProof/>
                <w:webHidden/>
              </w:rPr>
              <w:fldChar w:fldCharType="end"/>
            </w:r>
            <w:r w:rsidRPr="00694CEF">
              <w:rPr>
                <w:rStyle w:val="Lienhypertexte"/>
                <w:noProof/>
              </w:rPr>
              <w:fldChar w:fldCharType="end"/>
            </w:r>
          </w:ins>
        </w:p>
        <w:p w14:paraId="67C8F22A" w14:textId="6D761EEA" w:rsidR="00E42772" w:rsidRDefault="00E42772">
          <w:pPr>
            <w:pStyle w:val="TM2"/>
            <w:tabs>
              <w:tab w:val="right" w:leader="dot" w:pos="9602"/>
            </w:tabs>
            <w:rPr>
              <w:ins w:id="191"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92"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"_Toc222230615"</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16.1 - Démarche générale et volontaire du Titulaire</w:t>
            </w:r>
            <w:r>
              <w:rPr>
                <w:noProof/>
                <w:webHidden/>
              </w:rPr>
              <w:tab/>
            </w:r>
            <w:r>
              <w:rPr>
                <w:noProof/>
                <w:webHidden/>
              </w:rPr>
              <w:fldChar w:fldCharType="begin"/>
            </w:r>
            <w:r>
              <w:rPr>
                <w:noProof/>
                <w:webHidden/>
              </w:rPr>
              <w:instrText xml:space="preserve"> PAGEREF _Toc222230615 \h </w:instrText>
            </w:r>
          </w:ins>
          <w:r>
            <w:rPr>
              <w:noProof/>
              <w:webHidden/>
            </w:rPr>
          </w:r>
          <w:r>
            <w:rPr>
              <w:noProof/>
              <w:webHidden/>
            </w:rPr>
            <w:fldChar w:fldCharType="separate"/>
          </w:r>
          <w:ins w:id="193" w:author="CLUZEAU Marie" w:date="2026-02-17T14:22:00Z" w16du:dateUtc="2026-02-17T13:22:00Z">
            <w:r>
              <w:rPr>
                <w:noProof/>
                <w:webHidden/>
              </w:rPr>
              <w:t>29</w:t>
            </w:r>
            <w:r>
              <w:rPr>
                <w:noProof/>
                <w:webHidden/>
              </w:rPr>
              <w:fldChar w:fldCharType="end"/>
            </w:r>
            <w:r w:rsidRPr="00694CEF">
              <w:rPr>
                <w:rStyle w:val="Lienhypertexte"/>
                <w:noProof/>
              </w:rPr>
              <w:fldChar w:fldCharType="end"/>
            </w:r>
          </w:ins>
        </w:p>
        <w:p w14:paraId="22FF1E02" w14:textId="5AEAAEA3" w:rsidR="00E42772" w:rsidRDefault="00E42772">
          <w:pPr>
            <w:pStyle w:val="TM2"/>
            <w:tabs>
              <w:tab w:val="right" w:leader="dot" w:pos="9602"/>
            </w:tabs>
            <w:rPr>
              <w:ins w:id="194"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95"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"_Toc222230616"</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16.2 - Plan de progrès financier</w:t>
            </w:r>
            <w:r>
              <w:rPr>
                <w:noProof/>
                <w:webHidden/>
              </w:rPr>
              <w:tab/>
            </w:r>
            <w:r>
              <w:rPr>
                <w:noProof/>
                <w:webHidden/>
              </w:rPr>
              <w:fldChar w:fldCharType="begin"/>
            </w:r>
            <w:r>
              <w:rPr>
                <w:noProof/>
                <w:webHidden/>
              </w:rPr>
              <w:instrText xml:space="preserve"> PAGEREF _Toc222230616 \h </w:instrText>
            </w:r>
          </w:ins>
          <w:r>
            <w:rPr>
              <w:noProof/>
              <w:webHidden/>
            </w:rPr>
          </w:r>
          <w:r>
            <w:rPr>
              <w:noProof/>
              <w:webHidden/>
            </w:rPr>
            <w:fldChar w:fldCharType="separate"/>
          </w:r>
          <w:ins w:id="196" w:author="CLUZEAU Marie" w:date="2026-02-17T14:22:00Z" w16du:dateUtc="2026-02-17T13:22:00Z">
            <w:r>
              <w:rPr>
                <w:noProof/>
                <w:webHidden/>
              </w:rPr>
              <w:t>29</w:t>
            </w:r>
            <w:r>
              <w:rPr>
                <w:noProof/>
                <w:webHidden/>
              </w:rPr>
              <w:fldChar w:fldCharType="end"/>
            </w:r>
            <w:r w:rsidRPr="00694CEF">
              <w:rPr>
                <w:rStyle w:val="Lienhypertexte"/>
                <w:noProof/>
              </w:rPr>
              <w:fldChar w:fldCharType="end"/>
            </w:r>
          </w:ins>
        </w:p>
        <w:p w14:paraId="302F0A05" w14:textId="5D643A59" w:rsidR="00E42772" w:rsidRDefault="00E42772">
          <w:pPr>
            <w:pStyle w:val="TM3"/>
            <w:tabs>
              <w:tab w:val="right" w:leader="dot" w:pos="9602"/>
            </w:tabs>
            <w:rPr>
              <w:ins w:id="197"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198"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"_Toc222230617"</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Arial" w:hAnsi="Arial" w:cs="FranceTV Brown TT Light"/>
                <w:noProof/>
              </w:rPr>
              <w:t>16.2.1 -</w:t>
            </w:r>
            <w:r w:rsidRPr="00694CEF">
              <w:rPr>
                <w:rStyle w:val="Lienhypertexte"/>
                <w:rFonts w:ascii="FranceTV Brown TT Light" w:hAnsi="FranceTV Brown TT Light" w:cs="FranceTV Brown TT Light"/>
                <w:noProof/>
              </w:rPr>
              <w:t xml:space="preserve"> Dispositif du plan de progrès</w:t>
            </w:r>
            <w:r>
              <w:rPr>
                <w:noProof/>
                <w:webHidden/>
              </w:rPr>
              <w:tab/>
            </w:r>
            <w:r>
              <w:rPr>
                <w:noProof/>
                <w:webHidden/>
              </w:rPr>
              <w:fldChar w:fldCharType="begin"/>
            </w:r>
            <w:r>
              <w:rPr>
                <w:noProof/>
                <w:webHidden/>
              </w:rPr>
              <w:instrText xml:space="preserve"> PAGEREF _Toc222230617 \h </w:instrText>
            </w:r>
          </w:ins>
          <w:r>
            <w:rPr>
              <w:noProof/>
              <w:webHidden/>
            </w:rPr>
          </w:r>
          <w:r>
            <w:rPr>
              <w:noProof/>
              <w:webHidden/>
            </w:rPr>
            <w:fldChar w:fldCharType="separate"/>
          </w:r>
          <w:ins w:id="199" w:author="CLUZEAU Marie" w:date="2026-02-17T14:22:00Z" w16du:dateUtc="2026-02-17T13:22:00Z">
            <w:r>
              <w:rPr>
                <w:noProof/>
                <w:webHidden/>
              </w:rPr>
              <w:t>29</w:t>
            </w:r>
            <w:r>
              <w:rPr>
                <w:noProof/>
                <w:webHidden/>
              </w:rPr>
              <w:fldChar w:fldCharType="end"/>
            </w:r>
            <w:r w:rsidRPr="00694CEF">
              <w:rPr>
                <w:rStyle w:val="Lienhypertexte"/>
                <w:noProof/>
              </w:rPr>
              <w:fldChar w:fldCharType="end"/>
            </w:r>
          </w:ins>
        </w:p>
        <w:p w14:paraId="17A02CBF" w14:textId="108DB79C" w:rsidR="00E42772" w:rsidRDefault="00E42772">
          <w:pPr>
            <w:pStyle w:val="TM3"/>
            <w:tabs>
              <w:tab w:val="right" w:leader="dot" w:pos="9602"/>
            </w:tabs>
            <w:rPr>
              <w:ins w:id="200"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01"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"_Toc222230618"</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Arial" w:hAnsi="Arial" w:cs="FranceTV Brown TT Light"/>
                <w:noProof/>
              </w:rPr>
              <w:t>16.2.2 -</w:t>
            </w:r>
            <w:r w:rsidRPr="00694CEF">
              <w:rPr>
                <w:rStyle w:val="Lienhypertexte"/>
                <w:rFonts w:ascii="FranceTV Brown TT Light" w:hAnsi="FranceTV Brown TT Light" w:cs="FranceTV Brown TT Light"/>
                <w:noProof/>
              </w:rPr>
              <w:t xml:space="preserve"> Elaboration du Plan de progrès</w:t>
            </w:r>
            <w:r>
              <w:rPr>
                <w:noProof/>
                <w:webHidden/>
              </w:rPr>
              <w:tab/>
            </w:r>
            <w:r>
              <w:rPr>
                <w:noProof/>
                <w:webHidden/>
              </w:rPr>
              <w:fldChar w:fldCharType="begin"/>
            </w:r>
            <w:r>
              <w:rPr>
                <w:noProof/>
                <w:webHidden/>
              </w:rPr>
              <w:instrText xml:space="preserve"> PAGEREF _Toc222230618 \h </w:instrText>
            </w:r>
          </w:ins>
          <w:r>
            <w:rPr>
              <w:noProof/>
              <w:webHidden/>
            </w:rPr>
          </w:r>
          <w:r>
            <w:rPr>
              <w:noProof/>
              <w:webHidden/>
            </w:rPr>
            <w:fldChar w:fldCharType="separate"/>
          </w:r>
          <w:ins w:id="202" w:author="CLUZEAU Marie" w:date="2026-02-17T14:22:00Z" w16du:dateUtc="2026-02-17T13:22:00Z">
            <w:r>
              <w:rPr>
                <w:noProof/>
                <w:webHidden/>
              </w:rPr>
              <w:t>30</w:t>
            </w:r>
            <w:r>
              <w:rPr>
                <w:noProof/>
                <w:webHidden/>
              </w:rPr>
              <w:fldChar w:fldCharType="end"/>
            </w:r>
            <w:r w:rsidRPr="00694CEF">
              <w:rPr>
                <w:rStyle w:val="Lienhypertexte"/>
                <w:noProof/>
              </w:rPr>
              <w:fldChar w:fldCharType="end"/>
            </w:r>
          </w:ins>
        </w:p>
        <w:p w14:paraId="76E16770" w14:textId="1015B781" w:rsidR="00E42772" w:rsidRDefault="00E42772">
          <w:pPr>
            <w:pStyle w:val="TM3"/>
            <w:tabs>
              <w:tab w:val="right" w:leader="dot" w:pos="9602"/>
            </w:tabs>
            <w:rPr>
              <w:ins w:id="203"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04"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"_Toc222230619"</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Arial" w:hAnsi="Arial" w:cs="FranceTV Brown TT Light"/>
                <w:noProof/>
              </w:rPr>
              <w:t>16.2.3 -</w:t>
            </w:r>
            <w:r w:rsidRPr="00694CEF">
              <w:rPr>
                <w:rStyle w:val="Lienhypertexte"/>
                <w:rFonts w:ascii="FranceTV Brown TT Light" w:hAnsi="FranceTV Brown TT Light" w:cs="FranceTV Brown TT Light"/>
                <w:noProof/>
              </w:rPr>
              <w:t xml:space="preserve"> Objectif contractuel d’économie de 1%</w:t>
            </w:r>
            <w:r>
              <w:rPr>
                <w:noProof/>
                <w:webHidden/>
              </w:rPr>
              <w:tab/>
            </w:r>
            <w:r>
              <w:rPr>
                <w:noProof/>
                <w:webHidden/>
              </w:rPr>
              <w:fldChar w:fldCharType="begin"/>
            </w:r>
            <w:r>
              <w:rPr>
                <w:noProof/>
                <w:webHidden/>
              </w:rPr>
              <w:instrText xml:space="preserve"> PAGEREF _Toc222230619 \h </w:instrText>
            </w:r>
          </w:ins>
          <w:r>
            <w:rPr>
              <w:noProof/>
              <w:webHidden/>
            </w:rPr>
          </w:r>
          <w:r>
            <w:rPr>
              <w:noProof/>
              <w:webHidden/>
            </w:rPr>
            <w:fldChar w:fldCharType="separate"/>
          </w:r>
          <w:ins w:id="205" w:author="CLUZEAU Marie" w:date="2026-02-17T14:22:00Z" w16du:dateUtc="2026-02-17T13:22:00Z">
            <w:r>
              <w:rPr>
                <w:noProof/>
                <w:webHidden/>
              </w:rPr>
              <w:t>30</w:t>
            </w:r>
            <w:r>
              <w:rPr>
                <w:noProof/>
                <w:webHidden/>
              </w:rPr>
              <w:fldChar w:fldCharType="end"/>
            </w:r>
            <w:r w:rsidRPr="00694CEF">
              <w:rPr>
                <w:rStyle w:val="Lienhypertexte"/>
                <w:noProof/>
              </w:rPr>
              <w:fldChar w:fldCharType="end"/>
            </w:r>
          </w:ins>
        </w:p>
        <w:p w14:paraId="404A1B8A" w14:textId="0F3F3AF1" w:rsidR="00E42772" w:rsidRDefault="00E42772">
          <w:pPr>
            <w:pStyle w:val="TM3"/>
            <w:tabs>
              <w:tab w:val="right" w:leader="dot" w:pos="9602"/>
            </w:tabs>
            <w:rPr>
              <w:ins w:id="206"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07"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"_Toc222230620"</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Arial" w:hAnsi="Arial" w:cs="FranceTV Brown TT Light"/>
                <w:noProof/>
              </w:rPr>
              <w:t>16.2.4 -</w:t>
            </w:r>
            <w:r w:rsidRPr="00694CEF">
              <w:rPr>
                <w:rStyle w:val="Lienhypertexte"/>
                <w:rFonts w:ascii="FranceTV Brown TT Light" w:hAnsi="FranceTV Brown TT Light" w:cs="FranceTV Brown TT Light"/>
                <w:noProof/>
              </w:rPr>
              <w:t xml:space="preserve"> Validation et mise en œuvre</w:t>
            </w:r>
            <w:r>
              <w:rPr>
                <w:noProof/>
                <w:webHidden/>
              </w:rPr>
              <w:tab/>
            </w:r>
            <w:r>
              <w:rPr>
                <w:noProof/>
                <w:webHidden/>
              </w:rPr>
              <w:fldChar w:fldCharType="begin"/>
            </w:r>
            <w:r>
              <w:rPr>
                <w:noProof/>
                <w:webHidden/>
              </w:rPr>
              <w:instrText xml:space="preserve"> PAGEREF _Toc222230620 \h </w:instrText>
            </w:r>
          </w:ins>
          <w:r>
            <w:rPr>
              <w:noProof/>
              <w:webHidden/>
            </w:rPr>
          </w:r>
          <w:r>
            <w:rPr>
              <w:noProof/>
              <w:webHidden/>
            </w:rPr>
            <w:fldChar w:fldCharType="separate"/>
          </w:r>
          <w:ins w:id="208" w:author="CLUZEAU Marie" w:date="2026-02-17T14:22:00Z" w16du:dateUtc="2026-02-17T13:22:00Z">
            <w:r>
              <w:rPr>
                <w:noProof/>
                <w:webHidden/>
              </w:rPr>
              <w:t>31</w:t>
            </w:r>
            <w:r>
              <w:rPr>
                <w:noProof/>
                <w:webHidden/>
              </w:rPr>
              <w:fldChar w:fldCharType="end"/>
            </w:r>
            <w:r w:rsidRPr="00694CEF">
              <w:rPr>
                <w:rStyle w:val="Lienhypertexte"/>
                <w:noProof/>
              </w:rPr>
              <w:fldChar w:fldCharType="end"/>
            </w:r>
          </w:ins>
        </w:p>
        <w:p w14:paraId="760F4DAE" w14:textId="38D1B612" w:rsidR="00E42772" w:rsidRDefault="00E42772">
          <w:pPr>
            <w:pStyle w:val="TM3"/>
            <w:tabs>
              <w:tab w:val="right" w:leader="dot" w:pos="9602"/>
            </w:tabs>
            <w:rPr>
              <w:ins w:id="209"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10"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"_Toc222230621"</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Arial" w:hAnsi="Arial" w:cs="FranceTV Brown TT Light"/>
                <w:noProof/>
              </w:rPr>
              <w:t>16.2.5 -</w:t>
            </w:r>
            <w:r w:rsidRPr="00694CEF">
              <w:rPr>
                <w:rStyle w:val="Lienhypertexte"/>
                <w:rFonts w:ascii="FranceTV Brown TT Light" w:hAnsi="FranceTV Brown TT Light" w:cs="FranceTV Brown TT Light"/>
                <w:noProof/>
              </w:rPr>
              <w:t xml:space="preserve"> Suivi et reporting</w:t>
            </w:r>
            <w:r>
              <w:rPr>
                <w:noProof/>
                <w:webHidden/>
              </w:rPr>
              <w:tab/>
            </w:r>
            <w:r>
              <w:rPr>
                <w:noProof/>
                <w:webHidden/>
              </w:rPr>
              <w:fldChar w:fldCharType="begin"/>
            </w:r>
            <w:r>
              <w:rPr>
                <w:noProof/>
                <w:webHidden/>
              </w:rPr>
              <w:instrText xml:space="preserve"> PAGEREF _Toc222230621 \h </w:instrText>
            </w:r>
          </w:ins>
          <w:r>
            <w:rPr>
              <w:noProof/>
              <w:webHidden/>
            </w:rPr>
          </w:r>
          <w:r>
            <w:rPr>
              <w:noProof/>
              <w:webHidden/>
            </w:rPr>
            <w:fldChar w:fldCharType="separate"/>
          </w:r>
          <w:ins w:id="211" w:author="CLUZEAU Marie" w:date="2026-02-17T14:22:00Z" w16du:dateUtc="2026-02-17T13:22:00Z">
            <w:r>
              <w:rPr>
                <w:noProof/>
                <w:webHidden/>
              </w:rPr>
              <w:t>31</w:t>
            </w:r>
            <w:r>
              <w:rPr>
                <w:noProof/>
                <w:webHidden/>
              </w:rPr>
              <w:fldChar w:fldCharType="end"/>
            </w:r>
            <w:r w:rsidRPr="00694CEF">
              <w:rPr>
                <w:rStyle w:val="Lienhypertexte"/>
                <w:noProof/>
              </w:rPr>
              <w:fldChar w:fldCharType="end"/>
            </w:r>
          </w:ins>
        </w:p>
        <w:p w14:paraId="4423F02A" w14:textId="785F4F7E" w:rsidR="00E42772" w:rsidRDefault="00E42772">
          <w:pPr>
            <w:pStyle w:val="TM1"/>
            <w:tabs>
              <w:tab w:val="right" w:leader="dot" w:pos="9602"/>
            </w:tabs>
            <w:rPr>
              <w:ins w:id="212"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13"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"_Toc222230622"</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caps/>
                <w:noProof/>
                <w:kern w:val="32"/>
              </w:rPr>
              <w:t>Article 17 -</w:t>
            </w:r>
            <w:r w:rsidRPr="00694CEF">
              <w:rPr>
                <w:rStyle w:val="Lienhypertexte"/>
                <w:rFonts w:ascii="FranceTV Brown TT Light" w:hAnsi="FranceTV Brown TT Light" w:cs="FranceTV Brown TT Light"/>
                <w:bCs/>
                <w:noProof/>
                <w:kern w:val="32"/>
              </w:rPr>
              <w:t xml:space="preserve"> DEFAILLANCE DU TITULAIRE</w:t>
            </w:r>
            <w:r>
              <w:rPr>
                <w:noProof/>
                <w:webHidden/>
              </w:rPr>
              <w:tab/>
            </w:r>
            <w:r>
              <w:rPr>
                <w:noProof/>
                <w:webHidden/>
              </w:rPr>
              <w:fldChar w:fldCharType="begin"/>
            </w:r>
            <w:r>
              <w:rPr>
                <w:noProof/>
                <w:webHidden/>
              </w:rPr>
              <w:instrText xml:space="preserve"> PAGEREF _Toc222230622 \h </w:instrText>
            </w:r>
          </w:ins>
          <w:r>
            <w:rPr>
              <w:noProof/>
              <w:webHidden/>
            </w:rPr>
          </w:r>
          <w:r>
            <w:rPr>
              <w:noProof/>
              <w:webHidden/>
            </w:rPr>
            <w:fldChar w:fldCharType="separate"/>
          </w:r>
          <w:ins w:id="214" w:author="CLUZEAU Marie" w:date="2026-02-17T14:22:00Z" w16du:dateUtc="2026-02-17T13:22:00Z">
            <w:r>
              <w:rPr>
                <w:noProof/>
                <w:webHidden/>
              </w:rPr>
              <w:t>31</w:t>
            </w:r>
            <w:r>
              <w:rPr>
                <w:noProof/>
                <w:webHidden/>
              </w:rPr>
              <w:fldChar w:fldCharType="end"/>
            </w:r>
            <w:r w:rsidRPr="00694CEF">
              <w:rPr>
                <w:rStyle w:val="Lienhypertexte"/>
                <w:noProof/>
              </w:rPr>
              <w:fldChar w:fldCharType="end"/>
            </w:r>
          </w:ins>
        </w:p>
        <w:p w14:paraId="31C16116" w14:textId="764FB14B" w:rsidR="00E42772" w:rsidRDefault="00E42772">
          <w:pPr>
            <w:pStyle w:val="TM1"/>
            <w:tabs>
              <w:tab w:val="right" w:leader="dot" w:pos="9602"/>
            </w:tabs>
            <w:rPr>
              <w:ins w:id="215"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16"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"_Toc222230623"</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caps/>
                <w:noProof/>
                <w:kern w:val="32"/>
              </w:rPr>
              <w:t>Article 18 -</w:t>
            </w:r>
            <w:r w:rsidRPr="00694CEF">
              <w:rPr>
                <w:rStyle w:val="Lienhypertexte"/>
                <w:rFonts w:ascii="FranceTV Brown TT Light" w:hAnsi="FranceTV Brown TT Light" w:cs="FranceTV Brown TT Light"/>
                <w:bCs/>
                <w:noProof/>
                <w:kern w:val="32"/>
              </w:rPr>
              <w:t xml:space="preserve"> CONDUITES DES PRESTATIONS</w:t>
            </w:r>
            <w:r>
              <w:rPr>
                <w:noProof/>
                <w:webHidden/>
              </w:rPr>
              <w:tab/>
            </w:r>
            <w:r>
              <w:rPr>
                <w:noProof/>
                <w:webHidden/>
              </w:rPr>
              <w:fldChar w:fldCharType="begin"/>
            </w:r>
            <w:r>
              <w:rPr>
                <w:noProof/>
                <w:webHidden/>
              </w:rPr>
              <w:instrText xml:space="preserve"> PAGEREF _Toc222230623 \h </w:instrText>
            </w:r>
          </w:ins>
          <w:r>
            <w:rPr>
              <w:noProof/>
              <w:webHidden/>
            </w:rPr>
          </w:r>
          <w:r>
            <w:rPr>
              <w:noProof/>
              <w:webHidden/>
            </w:rPr>
            <w:fldChar w:fldCharType="separate"/>
          </w:r>
          <w:ins w:id="217" w:author="CLUZEAU Marie" w:date="2026-02-17T14:22:00Z" w16du:dateUtc="2026-02-17T13:22:00Z">
            <w:r>
              <w:rPr>
                <w:noProof/>
                <w:webHidden/>
              </w:rPr>
              <w:t>31</w:t>
            </w:r>
            <w:r>
              <w:rPr>
                <w:noProof/>
                <w:webHidden/>
              </w:rPr>
              <w:fldChar w:fldCharType="end"/>
            </w:r>
            <w:r w:rsidRPr="00694CEF">
              <w:rPr>
                <w:rStyle w:val="Lienhypertexte"/>
                <w:noProof/>
              </w:rPr>
              <w:fldChar w:fldCharType="end"/>
            </w:r>
          </w:ins>
        </w:p>
        <w:p w14:paraId="62B65D0F" w14:textId="17A3BE10" w:rsidR="00E42772" w:rsidRDefault="00E42772">
          <w:pPr>
            <w:pStyle w:val="TM2"/>
            <w:tabs>
              <w:tab w:val="right" w:leader="dot" w:pos="9602"/>
            </w:tabs>
            <w:rPr>
              <w:ins w:id="218"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19"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"_Toc222230624"</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18.1 - Généralités</w:t>
            </w:r>
            <w:r>
              <w:rPr>
                <w:noProof/>
                <w:webHidden/>
              </w:rPr>
              <w:tab/>
            </w:r>
            <w:r>
              <w:rPr>
                <w:noProof/>
                <w:webHidden/>
              </w:rPr>
              <w:fldChar w:fldCharType="begin"/>
            </w:r>
            <w:r>
              <w:rPr>
                <w:noProof/>
                <w:webHidden/>
              </w:rPr>
              <w:instrText xml:space="preserve"> PAGEREF _Toc222230624 \h </w:instrText>
            </w:r>
          </w:ins>
          <w:r>
            <w:rPr>
              <w:noProof/>
              <w:webHidden/>
            </w:rPr>
          </w:r>
          <w:r>
            <w:rPr>
              <w:noProof/>
              <w:webHidden/>
            </w:rPr>
            <w:fldChar w:fldCharType="separate"/>
          </w:r>
          <w:ins w:id="220" w:author="CLUZEAU Marie" w:date="2026-02-17T14:22:00Z" w16du:dateUtc="2026-02-17T13:22:00Z">
            <w:r>
              <w:rPr>
                <w:noProof/>
                <w:webHidden/>
              </w:rPr>
              <w:t>31</w:t>
            </w:r>
            <w:r>
              <w:rPr>
                <w:noProof/>
                <w:webHidden/>
              </w:rPr>
              <w:fldChar w:fldCharType="end"/>
            </w:r>
            <w:r w:rsidRPr="00694CEF">
              <w:rPr>
                <w:rStyle w:val="Lienhypertexte"/>
                <w:noProof/>
              </w:rPr>
              <w:fldChar w:fldCharType="end"/>
            </w:r>
          </w:ins>
        </w:p>
        <w:p w14:paraId="091D0103" w14:textId="1483FC93" w:rsidR="00E42772" w:rsidRDefault="00E42772">
          <w:pPr>
            <w:pStyle w:val="TM2"/>
            <w:tabs>
              <w:tab w:val="right" w:leader="dot" w:pos="9602"/>
            </w:tabs>
            <w:rPr>
              <w:ins w:id="221"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22"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"_Toc222230625"</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18.2 - Equipe de travail du titulaire</w:t>
            </w:r>
            <w:r>
              <w:rPr>
                <w:noProof/>
                <w:webHidden/>
              </w:rPr>
              <w:tab/>
            </w:r>
            <w:r>
              <w:rPr>
                <w:noProof/>
                <w:webHidden/>
              </w:rPr>
              <w:fldChar w:fldCharType="begin"/>
            </w:r>
            <w:r>
              <w:rPr>
                <w:noProof/>
                <w:webHidden/>
              </w:rPr>
              <w:instrText xml:space="preserve"> PAGEREF _Toc222230625 \h </w:instrText>
            </w:r>
          </w:ins>
          <w:r>
            <w:rPr>
              <w:noProof/>
              <w:webHidden/>
            </w:rPr>
          </w:r>
          <w:r>
            <w:rPr>
              <w:noProof/>
              <w:webHidden/>
            </w:rPr>
            <w:fldChar w:fldCharType="separate"/>
          </w:r>
          <w:ins w:id="223" w:author="CLUZEAU Marie" w:date="2026-02-17T14:22:00Z" w16du:dateUtc="2026-02-17T13:22:00Z">
            <w:r>
              <w:rPr>
                <w:noProof/>
                <w:webHidden/>
              </w:rPr>
              <w:t>32</w:t>
            </w:r>
            <w:r>
              <w:rPr>
                <w:noProof/>
                <w:webHidden/>
              </w:rPr>
              <w:fldChar w:fldCharType="end"/>
            </w:r>
            <w:r w:rsidRPr="00694CEF">
              <w:rPr>
                <w:rStyle w:val="Lienhypertexte"/>
                <w:noProof/>
              </w:rPr>
              <w:fldChar w:fldCharType="end"/>
            </w:r>
          </w:ins>
        </w:p>
        <w:p w14:paraId="38BC8D88" w14:textId="55D4C157" w:rsidR="00E42772" w:rsidRDefault="00E42772">
          <w:pPr>
            <w:pStyle w:val="TM2"/>
            <w:tabs>
              <w:tab w:val="right" w:leader="dot" w:pos="9602"/>
            </w:tabs>
            <w:rPr>
              <w:ins w:id="224"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25"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"_Toc222230626"</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18.3 - Service minimum</w:t>
            </w:r>
            <w:r>
              <w:rPr>
                <w:noProof/>
                <w:webHidden/>
              </w:rPr>
              <w:tab/>
            </w:r>
            <w:r>
              <w:rPr>
                <w:noProof/>
                <w:webHidden/>
              </w:rPr>
              <w:fldChar w:fldCharType="begin"/>
            </w:r>
            <w:r>
              <w:rPr>
                <w:noProof/>
                <w:webHidden/>
              </w:rPr>
              <w:instrText xml:space="preserve"> PAGEREF _Toc222230626 \h </w:instrText>
            </w:r>
          </w:ins>
          <w:r>
            <w:rPr>
              <w:noProof/>
              <w:webHidden/>
            </w:rPr>
          </w:r>
          <w:r>
            <w:rPr>
              <w:noProof/>
              <w:webHidden/>
            </w:rPr>
            <w:fldChar w:fldCharType="separate"/>
          </w:r>
          <w:ins w:id="226" w:author="CLUZEAU Marie" w:date="2026-02-17T14:22:00Z" w16du:dateUtc="2026-02-17T13:22:00Z">
            <w:r>
              <w:rPr>
                <w:noProof/>
                <w:webHidden/>
              </w:rPr>
              <w:t>32</w:t>
            </w:r>
            <w:r>
              <w:rPr>
                <w:noProof/>
                <w:webHidden/>
              </w:rPr>
              <w:fldChar w:fldCharType="end"/>
            </w:r>
            <w:r w:rsidRPr="00694CEF">
              <w:rPr>
                <w:rStyle w:val="Lienhypertexte"/>
                <w:noProof/>
              </w:rPr>
              <w:fldChar w:fldCharType="end"/>
            </w:r>
          </w:ins>
        </w:p>
        <w:p w14:paraId="348E7226" w14:textId="4FF99753" w:rsidR="00E42772" w:rsidRDefault="00E42772">
          <w:pPr>
            <w:pStyle w:val="TM1"/>
            <w:tabs>
              <w:tab w:val="right" w:leader="dot" w:pos="9602"/>
            </w:tabs>
            <w:rPr>
              <w:ins w:id="227"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28"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"_Toc222230627"</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noProof/>
                <w:kern w:val="32"/>
              </w:rPr>
              <w:t>ARTICLE 19 - CLAUSE DE CONFORMITE</w:t>
            </w:r>
            <w:r>
              <w:rPr>
                <w:noProof/>
                <w:webHidden/>
              </w:rPr>
              <w:tab/>
            </w:r>
            <w:r>
              <w:rPr>
                <w:noProof/>
                <w:webHidden/>
              </w:rPr>
              <w:fldChar w:fldCharType="begin"/>
            </w:r>
            <w:r>
              <w:rPr>
                <w:noProof/>
                <w:webHidden/>
              </w:rPr>
              <w:instrText xml:space="preserve"> PAGEREF _Toc222230627 \h </w:instrText>
            </w:r>
          </w:ins>
          <w:r>
            <w:rPr>
              <w:noProof/>
              <w:webHidden/>
            </w:rPr>
          </w:r>
          <w:r>
            <w:rPr>
              <w:noProof/>
              <w:webHidden/>
            </w:rPr>
            <w:fldChar w:fldCharType="separate"/>
          </w:r>
          <w:ins w:id="229" w:author="CLUZEAU Marie" w:date="2026-02-17T14:22:00Z" w16du:dateUtc="2026-02-17T13:22:00Z">
            <w:r>
              <w:rPr>
                <w:noProof/>
                <w:webHidden/>
              </w:rPr>
              <w:t>32</w:t>
            </w:r>
            <w:r>
              <w:rPr>
                <w:noProof/>
                <w:webHidden/>
              </w:rPr>
              <w:fldChar w:fldCharType="end"/>
            </w:r>
            <w:r w:rsidRPr="00694CEF">
              <w:rPr>
                <w:rStyle w:val="Lienhypertexte"/>
                <w:noProof/>
              </w:rPr>
              <w:fldChar w:fldCharType="end"/>
            </w:r>
          </w:ins>
        </w:p>
        <w:p w14:paraId="57BDEA2E" w14:textId="22BEDBF3" w:rsidR="00E42772" w:rsidRDefault="00E42772">
          <w:pPr>
            <w:pStyle w:val="TM1"/>
            <w:tabs>
              <w:tab w:val="right" w:leader="dot" w:pos="9602"/>
            </w:tabs>
            <w:rPr>
              <w:ins w:id="230"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31"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"_Toc222230628"</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noProof/>
                <w:kern w:val="32"/>
              </w:rPr>
              <w:t>ARTICLE 20 - CONFIDENTIALITE ET DONNEES NOMINATIVES</w:t>
            </w:r>
            <w:r>
              <w:rPr>
                <w:noProof/>
                <w:webHidden/>
              </w:rPr>
              <w:tab/>
            </w:r>
            <w:r>
              <w:rPr>
                <w:noProof/>
                <w:webHidden/>
              </w:rPr>
              <w:fldChar w:fldCharType="begin"/>
            </w:r>
            <w:r>
              <w:rPr>
                <w:noProof/>
                <w:webHidden/>
              </w:rPr>
              <w:instrText xml:space="preserve"> PAGEREF _Toc222230628 \h </w:instrText>
            </w:r>
          </w:ins>
          <w:r>
            <w:rPr>
              <w:noProof/>
              <w:webHidden/>
            </w:rPr>
          </w:r>
          <w:r>
            <w:rPr>
              <w:noProof/>
              <w:webHidden/>
            </w:rPr>
            <w:fldChar w:fldCharType="separate"/>
          </w:r>
          <w:ins w:id="232" w:author="CLUZEAU Marie" w:date="2026-02-17T14:22:00Z" w16du:dateUtc="2026-02-17T13:22:00Z">
            <w:r>
              <w:rPr>
                <w:noProof/>
                <w:webHidden/>
              </w:rPr>
              <w:t>33</w:t>
            </w:r>
            <w:r>
              <w:rPr>
                <w:noProof/>
                <w:webHidden/>
              </w:rPr>
              <w:fldChar w:fldCharType="end"/>
            </w:r>
            <w:r w:rsidRPr="00694CEF">
              <w:rPr>
                <w:rStyle w:val="Lienhypertexte"/>
                <w:noProof/>
              </w:rPr>
              <w:fldChar w:fldCharType="end"/>
            </w:r>
          </w:ins>
        </w:p>
        <w:p w14:paraId="2BCDC067" w14:textId="2D80185D" w:rsidR="00E42772" w:rsidRDefault="00E42772">
          <w:pPr>
            <w:pStyle w:val="TM2"/>
            <w:tabs>
              <w:tab w:val="right" w:leader="dot" w:pos="9602"/>
            </w:tabs>
            <w:rPr>
              <w:ins w:id="233"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34"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"_Toc222230629"</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18.4 - Engagement des parties</w:t>
            </w:r>
            <w:r>
              <w:rPr>
                <w:noProof/>
                <w:webHidden/>
              </w:rPr>
              <w:tab/>
            </w:r>
            <w:r>
              <w:rPr>
                <w:noProof/>
                <w:webHidden/>
              </w:rPr>
              <w:fldChar w:fldCharType="begin"/>
            </w:r>
            <w:r>
              <w:rPr>
                <w:noProof/>
                <w:webHidden/>
              </w:rPr>
              <w:instrText xml:space="preserve"> PAGEREF _Toc222230629 \h </w:instrText>
            </w:r>
          </w:ins>
          <w:r>
            <w:rPr>
              <w:noProof/>
              <w:webHidden/>
            </w:rPr>
          </w:r>
          <w:r>
            <w:rPr>
              <w:noProof/>
              <w:webHidden/>
            </w:rPr>
            <w:fldChar w:fldCharType="separate"/>
          </w:r>
          <w:ins w:id="235" w:author="CLUZEAU Marie" w:date="2026-02-17T14:22:00Z" w16du:dateUtc="2026-02-17T13:22:00Z">
            <w:r>
              <w:rPr>
                <w:noProof/>
                <w:webHidden/>
              </w:rPr>
              <w:t>33</w:t>
            </w:r>
            <w:r>
              <w:rPr>
                <w:noProof/>
                <w:webHidden/>
              </w:rPr>
              <w:fldChar w:fldCharType="end"/>
            </w:r>
            <w:r w:rsidRPr="00694CEF">
              <w:rPr>
                <w:rStyle w:val="Lienhypertexte"/>
                <w:noProof/>
              </w:rPr>
              <w:fldChar w:fldCharType="end"/>
            </w:r>
          </w:ins>
        </w:p>
        <w:p w14:paraId="0F5AF328" w14:textId="18034D23" w:rsidR="00E42772" w:rsidRDefault="00E42772">
          <w:pPr>
            <w:pStyle w:val="TM2"/>
            <w:tabs>
              <w:tab w:val="right" w:leader="dot" w:pos="9602"/>
            </w:tabs>
            <w:rPr>
              <w:ins w:id="236"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37"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"_Toc222230630"</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18.5 - Durée de la confidentialité</w:t>
            </w:r>
            <w:r>
              <w:rPr>
                <w:noProof/>
                <w:webHidden/>
              </w:rPr>
              <w:tab/>
            </w:r>
            <w:r>
              <w:rPr>
                <w:noProof/>
                <w:webHidden/>
              </w:rPr>
              <w:fldChar w:fldCharType="begin"/>
            </w:r>
            <w:r>
              <w:rPr>
                <w:noProof/>
                <w:webHidden/>
              </w:rPr>
              <w:instrText xml:space="preserve"> PAGEREF _Toc222230630 \h </w:instrText>
            </w:r>
          </w:ins>
          <w:r>
            <w:rPr>
              <w:noProof/>
              <w:webHidden/>
            </w:rPr>
          </w:r>
          <w:r>
            <w:rPr>
              <w:noProof/>
              <w:webHidden/>
            </w:rPr>
            <w:fldChar w:fldCharType="separate"/>
          </w:r>
          <w:ins w:id="238" w:author="CLUZEAU Marie" w:date="2026-02-17T14:22:00Z" w16du:dateUtc="2026-02-17T13:22:00Z">
            <w:r>
              <w:rPr>
                <w:noProof/>
                <w:webHidden/>
              </w:rPr>
              <w:t>33</w:t>
            </w:r>
            <w:r>
              <w:rPr>
                <w:noProof/>
                <w:webHidden/>
              </w:rPr>
              <w:fldChar w:fldCharType="end"/>
            </w:r>
            <w:r w:rsidRPr="00694CEF">
              <w:rPr>
                <w:rStyle w:val="Lienhypertexte"/>
                <w:noProof/>
              </w:rPr>
              <w:fldChar w:fldCharType="end"/>
            </w:r>
          </w:ins>
        </w:p>
        <w:p w14:paraId="2F2F00CD" w14:textId="57DD1682" w:rsidR="00E42772" w:rsidRDefault="00E42772">
          <w:pPr>
            <w:pStyle w:val="TM2"/>
            <w:tabs>
              <w:tab w:val="right" w:leader="dot" w:pos="9602"/>
            </w:tabs>
            <w:rPr>
              <w:ins w:id="239"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40"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"_Toc222230631"</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18.6 - Responsabilité en cas de divulgation</w:t>
            </w:r>
            <w:r>
              <w:rPr>
                <w:noProof/>
                <w:webHidden/>
              </w:rPr>
              <w:tab/>
            </w:r>
            <w:r>
              <w:rPr>
                <w:noProof/>
                <w:webHidden/>
              </w:rPr>
              <w:fldChar w:fldCharType="begin"/>
            </w:r>
            <w:r>
              <w:rPr>
                <w:noProof/>
                <w:webHidden/>
              </w:rPr>
              <w:instrText xml:space="preserve"> PAGEREF _Toc222230631 \h </w:instrText>
            </w:r>
          </w:ins>
          <w:r>
            <w:rPr>
              <w:noProof/>
              <w:webHidden/>
            </w:rPr>
          </w:r>
          <w:r>
            <w:rPr>
              <w:noProof/>
              <w:webHidden/>
            </w:rPr>
            <w:fldChar w:fldCharType="separate"/>
          </w:r>
          <w:ins w:id="241" w:author="CLUZEAU Marie" w:date="2026-02-17T14:22:00Z" w16du:dateUtc="2026-02-17T13:22:00Z">
            <w:r>
              <w:rPr>
                <w:noProof/>
                <w:webHidden/>
              </w:rPr>
              <w:t>34</w:t>
            </w:r>
            <w:r>
              <w:rPr>
                <w:noProof/>
                <w:webHidden/>
              </w:rPr>
              <w:fldChar w:fldCharType="end"/>
            </w:r>
            <w:r w:rsidRPr="00694CEF">
              <w:rPr>
                <w:rStyle w:val="Lienhypertexte"/>
                <w:noProof/>
              </w:rPr>
              <w:fldChar w:fldCharType="end"/>
            </w:r>
          </w:ins>
        </w:p>
        <w:p w14:paraId="393E85F3" w14:textId="3E89ECF6" w:rsidR="00E42772" w:rsidRDefault="00E42772">
          <w:pPr>
            <w:pStyle w:val="TM1"/>
            <w:tabs>
              <w:tab w:val="right" w:leader="dot" w:pos="9602"/>
            </w:tabs>
            <w:rPr>
              <w:ins w:id="242"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43"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"_Toc222230632"</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caps/>
                <w:noProof/>
                <w:kern w:val="32"/>
              </w:rPr>
              <w:t>Article 19 -</w:t>
            </w:r>
            <w:r w:rsidRPr="00694CEF">
              <w:rPr>
                <w:rStyle w:val="Lienhypertexte"/>
                <w:rFonts w:ascii="FranceTV Brown TT Light" w:hAnsi="FranceTV Brown TT Light" w:cs="FranceTV Brown TT Light"/>
                <w:bCs/>
                <w:noProof/>
                <w:kern w:val="32"/>
              </w:rPr>
              <w:t xml:space="preserve"> ASSURANCES ET RESPONSABILITE</w:t>
            </w:r>
            <w:r>
              <w:rPr>
                <w:noProof/>
                <w:webHidden/>
              </w:rPr>
              <w:tab/>
            </w:r>
            <w:r>
              <w:rPr>
                <w:noProof/>
                <w:webHidden/>
              </w:rPr>
              <w:fldChar w:fldCharType="begin"/>
            </w:r>
            <w:r>
              <w:rPr>
                <w:noProof/>
                <w:webHidden/>
              </w:rPr>
              <w:instrText xml:space="preserve"> PAGEREF _Toc222230632 \h </w:instrText>
            </w:r>
          </w:ins>
          <w:r>
            <w:rPr>
              <w:noProof/>
              <w:webHidden/>
            </w:rPr>
          </w:r>
          <w:r>
            <w:rPr>
              <w:noProof/>
              <w:webHidden/>
            </w:rPr>
            <w:fldChar w:fldCharType="separate"/>
          </w:r>
          <w:ins w:id="244" w:author="CLUZEAU Marie" w:date="2026-02-17T14:22:00Z" w16du:dateUtc="2026-02-17T13:22:00Z">
            <w:r>
              <w:rPr>
                <w:noProof/>
                <w:webHidden/>
              </w:rPr>
              <w:t>34</w:t>
            </w:r>
            <w:r>
              <w:rPr>
                <w:noProof/>
                <w:webHidden/>
              </w:rPr>
              <w:fldChar w:fldCharType="end"/>
            </w:r>
            <w:r w:rsidRPr="00694CEF">
              <w:rPr>
                <w:rStyle w:val="Lienhypertexte"/>
                <w:noProof/>
              </w:rPr>
              <w:fldChar w:fldCharType="end"/>
            </w:r>
          </w:ins>
        </w:p>
        <w:p w14:paraId="2EA58E13" w14:textId="20ED431C" w:rsidR="00E42772" w:rsidRDefault="00E42772">
          <w:pPr>
            <w:pStyle w:val="TM2"/>
            <w:tabs>
              <w:tab w:val="right" w:leader="dot" w:pos="9602"/>
            </w:tabs>
            <w:rPr>
              <w:ins w:id="245"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46"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"_Toc222230633"</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19.1 - Assurance</w:t>
            </w:r>
            <w:r>
              <w:rPr>
                <w:noProof/>
                <w:webHidden/>
              </w:rPr>
              <w:tab/>
            </w:r>
            <w:r>
              <w:rPr>
                <w:noProof/>
                <w:webHidden/>
              </w:rPr>
              <w:fldChar w:fldCharType="begin"/>
            </w:r>
            <w:r>
              <w:rPr>
                <w:noProof/>
                <w:webHidden/>
              </w:rPr>
              <w:instrText xml:space="preserve"> PAGEREF _Toc222230633 \h </w:instrText>
            </w:r>
          </w:ins>
          <w:r>
            <w:rPr>
              <w:noProof/>
              <w:webHidden/>
            </w:rPr>
          </w:r>
          <w:r>
            <w:rPr>
              <w:noProof/>
              <w:webHidden/>
            </w:rPr>
            <w:fldChar w:fldCharType="separate"/>
          </w:r>
          <w:ins w:id="247" w:author="CLUZEAU Marie" w:date="2026-02-17T14:22:00Z" w16du:dateUtc="2026-02-17T13:22:00Z">
            <w:r>
              <w:rPr>
                <w:noProof/>
                <w:webHidden/>
              </w:rPr>
              <w:t>34</w:t>
            </w:r>
            <w:r>
              <w:rPr>
                <w:noProof/>
                <w:webHidden/>
              </w:rPr>
              <w:fldChar w:fldCharType="end"/>
            </w:r>
            <w:r w:rsidRPr="00694CEF">
              <w:rPr>
                <w:rStyle w:val="Lienhypertexte"/>
                <w:noProof/>
              </w:rPr>
              <w:fldChar w:fldCharType="end"/>
            </w:r>
          </w:ins>
        </w:p>
        <w:p w14:paraId="20483DBB" w14:textId="5273CF4B" w:rsidR="00E42772" w:rsidRDefault="00E42772">
          <w:pPr>
            <w:pStyle w:val="TM2"/>
            <w:tabs>
              <w:tab w:val="right" w:leader="dot" w:pos="9602"/>
            </w:tabs>
            <w:rPr>
              <w:ins w:id="248"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49"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"_Toc222230634"</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19.2 - Responsabilité contractuelle</w:t>
            </w:r>
            <w:r>
              <w:rPr>
                <w:noProof/>
                <w:webHidden/>
              </w:rPr>
              <w:tab/>
            </w:r>
            <w:r>
              <w:rPr>
                <w:noProof/>
                <w:webHidden/>
              </w:rPr>
              <w:fldChar w:fldCharType="begin"/>
            </w:r>
            <w:r>
              <w:rPr>
                <w:noProof/>
                <w:webHidden/>
              </w:rPr>
              <w:instrText xml:space="preserve"> PAGEREF _Toc222230634 \h </w:instrText>
            </w:r>
          </w:ins>
          <w:r>
            <w:rPr>
              <w:noProof/>
              <w:webHidden/>
            </w:rPr>
          </w:r>
          <w:r>
            <w:rPr>
              <w:noProof/>
              <w:webHidden/>
            </w:rPr>
            <w:fldChar w:fldCharType="separate"/>
          </w:r>
          <w:ins w:id="250" w:author="CLUZEAU Marie" w:date="2026-02-17T14:22:00Z" w16du:dateUtc="2026-02-17T13:22:00Z">
            <w:r>
              <w:rPr>
                <w:noProof/>
                <w:webHidden/>
              </w:rPr>
              <w:t>34</w:t>
            </w:r>
            <w:r>
              <w:rPr>
                <w:noProof/>
                <w:webHidden/>
              </w:rPr>
              <w:fldChar w:fldCharType="end"/>
            </w:r>
            <w:r w:rsidRPr="00694CEF">
              <w:rPr>
                <w:rStyle w:val="Lienhypertexte"/>
                <w:noProof/>
              </w:rPr>
              <w:fldChar w:fldCharType="end"/>
            </w:r>
          </w:ins>
        </w:p>
        <w:p w14:paraId="0E74E5B6" w14:textId="0E2D5345" w:rsidR="00E42772" w:rsidRDefault="00E42772">
          <w:pPr>
            <w:pStyle w:val="TM2"/>
            <w:tabs>
              <w:tab w:val="right" w:leader="dot" w:pos="9602"/>
            </w:tabs>
            <w:rPr>
              <w:ins w:id="251"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52"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"_Toc222230635"</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19.3 - Responsabilité de France Télévisions</w:t>
            </w:r>
            <w:r>
              <w:rPr>
                <w:noProof/>
                <w:webHidden/>
              </w:rPr>
              <w:tab/>
            </w:r>
            <w:r>
              <w:rPr>
                <w:noProof/>
                <w:webHidden/>
              </w:rPr>
              <w:fldChar w:fldCharType="begin"/>
            </w:r>
            <w:r>
              <w:rPr>
                <w:noProof/>
                <w:webHidden/>
              </w:rPr>
              <w:instrText xml:space="preserve"> PAGEREF _Toc222230635 \h </w:instrText>
            </w:r>
          </w:ins>
          <w:r>
            <w:rPr>
              <w:noProof/>
              <w:webHidden/>
            </w:rPr>
          </w:r>
          <w:r>
            <w:rPr>
              <w:noProof/>
              <w:webHidden/>
            </w:rPr>
            <w:fldChar w:fldCharType="separate"/>
          </w:r>
          <w:ins w:id="253" w:author="CLUZEAU Marie" w:date="2026-02-17T14:22:00Z" w16du:dateUtc="2026-02-17T13:22:00Z">
            <w:r>
              <w:rPr>
                <w:noProof/>
                <w:webHidden/>
              </w:rPr>
              <w:t>34</w:t>
            </w:r>
            <w:r>
              <w:rPr>
                <w:noProof/>
                <w:webHidden/>
              </w:rPr>
              <w:fldChar w:fldCharType="end"/>
            </w:r>
            <w:r w:rsidRPr="00694CEF">
              <w:rPr>
                <w:rStyle w:val="Lienhypertexte"/>
                <w:noProof/>
              </w:rPr>
              <w:fldChar w:fldCharType="end"/>
            </w:r>
          </w:ins>
        </w:p>
        <w:p w14:paraId="359D2221" w14:textId="2B2156AD" w:rsidR="00E42772" w:rsidRDefault="00E42772">
          <w:pPr>
            <w:pStyle w:val="TM2"/>
            <w:tabs>
              <w:tab w:val="right" w:leader="dot" w:pos="9602"/>
            </w:tabs>
            <w:rPr>
              <w:ins w:id="254"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55"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"_Toc222230636"</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19.4 - Force majeure</w:t>
            </w:r>
            <w:r>
              <w:rPr>
                <w:noProof/>
                <w:webHidden/>
              </w:rPr>
              <w:tab/>
            </w:r>
            <w:r>
              <w:rPr>
                <w:noProof/>
                <w:webHidden/>
              </w:rPr>
              <w:fldChar w:fldCharType="begin"/>
            </w:r>
            <w:r>
              <w:rPr>
                <w:noProof/>
                <w:webHidden/>
              </w:rPr>
              <w:instrText xml:space="preserve"> PAGEREF _Toc222230636 \h </w:instrText>
            </w:r>
          </w:ins>
          <w:r>
            <w:rPr>
              <w:noProof/>
              <w:webHidden/>
            </w:rPr>
          </w:r>
          <w:r>
            <w:rPr>
              <w:noProof/>
              <w:webHidden/>
            </w:rPr>
            <w:fldChar w:fldCharType="separate"/>
          </w:r>
          <w:ins w:id="256" w:author="CLUZEAU Marie" w:date="2026-02-17T14:22:00Z" w16du:dateUtc="2026-02-17T13:22:00Z">
            <w:r>
              <w:rPr>
                <w:noProof/>
                <w:webHidden/>
              </w:rPr>
              <w:t>34</w:t>
            </w:r>
            <w:r>
              <w:rPr>
                <w:noProof/>
                <w:webHidden/>
              </w:rPr>
              <w:fldChar w:fldCharType="end"/>
            </w:r>
            <w:r w:rsidRPr="00694CEF">
              <w:rPr>
                <w:rStyle w:val="Lienhypertexte"/>
                <w:noProof/>
              </w:rPr>
              <w:fldChar w:fldCharType="end"/>
            </w:r>
          </w:ins>
        </w:p>
        <w:p w14:paraId="68330981" w14:textId="3E8684B9" w:rsidR="00E42772" w:rsidRDefault="00E42772">
          <w:pPr>
            <w:pStyle w:val="TM1"/>
            <w:tabs>
              <w:tab w:val="right" w:leader="dot" w:pos="9602"/>
            </w:tabs>
            <w:rPr>
              <w:ins w:id="257"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58"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"_Toc222230637"</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caps/>
                <w:noProof/>
                <w:kern w:val="32"/>
              </w:rPr>
              <w:t>Article 20 -</w:t>
            </w:r>
            <w:r w:rsidRPr="00694CEF">
              <w:rPr>
                <w:rStyle w:val="Lienhypertexte"/>
                <w:rFonts w:ascii="FranceTV Brown TT Light" w:hAnsi="FranceTV Brown TT Light" w:cs="FranceTV Brown TT Light"/>
                <w:bCs/>
                <w:noProof/>
                <w:kern w:val="32"/>
              </w:rPr>
              <w:t xml:space="preserve"> CLAUSES DE REEXAMEN</w:t>
            </w:r>
            <w:r>
              <w:rPr>
                <w:noProof/>
                <w:webHidden/>
              </w:rPr>
              <w:tab/>
            </w:r>
            <w:r>
              <w:rPr>
                <w:noProof/>
                <w:webHidden/>
              </w:rPr>
              <w:fldChar w:fldCharType="begin"/>
            </w:r>
            <w:r>
              <w:rPr>
                <w:noProof/>
                <w:webHidden/>
              </w:rPr>
              <w:instrText xml:space="preserve"> PAGEREF _Toc222230637 \h </w:instrText>
            </w:r>
          </w:ins>
          <w:r>
            <w:rPr>
              <w:noProof/>
              <w:webHidden/>
            </w:rPr>
          </w:r>
          <w:r>
            <w:rPr>
              <w:noProof/>
              <w:webHidden/>
            </w:rPr>
            <w:fldChar w:fldCharType="separate"/>
          </w:r>
          <w:ins w:id="259" w:author="CLUZEAU Marie" w:date="2026-02-17T14:22:00Z" w16du:dateUtc="2026-02-17T13:22:00Z">
            <w:r>
              <w:rPr>
                <w:noProof/>
                <w:webHidden/>
              </w:rPr>
              <w:t>35</w:t>
            </w:r>
            <w:r>
              <w:rPr>
                <w:noProof/>
                <w:webHidden/>
              </w:rPr>
              <w:fldChar w:fldCharType="end"/>
            </w:r>
            <w:r w:rsidRPr="00694CEF">
              <w:rPr>
                <w:rStyle w:val="Lienhypertexte"/>
                <w:noProof/>
              </w:rPr>
              <w:fldChar w:fldCharType="end"/>
            </w:r>
          </w:ins>
        </w:p>
        <w:p w14:paraId="09007894" w14:textId="22DC6C9D" w:rsidR="00E42772" w:rsidRDefault="00E42772">
          <w:pPr>
            <w:pStyle w:val="TM2"/>
            <w:tabs>
              <w:tab w:val="right" w:leader="dot" w:pos="9602"/>
            </w:tabs>
            <w:rPr>
              <w:ins w:id="260"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61"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"_Toc222230638"</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noProof/>
              </w:rPr>
              <w:t>20.1 -</w:t>
            </w:r>
            <w:r w:rsidRPr="00694CEF">
              <w:rPr>
                <w:rStyle w:val="Lienhypertexte"/>
                <w:rFonts w:ascii="FranceTV Brown TT Light" w:hAnsi="FranceTV Brown TT Light" w:cs="FranceTV Brown TT Light"/>
                <w:bCs/>
                <w:iCs/>
                <w:noProof/>
              </w:rPr>
              <w:t xml:space="preserve"> Dépassement</w:t>
            </w:r>
            <w:r w:rsidRPr="00694CEF">
              <w:rPr>
                <w:rStyle w:val="Lienhypertexte"/>
                <w:rFonts w:ascii="FranceTV Brown TT Light" w:hAnsi="FranceTV Brown TT Light" w:cs="FranceTV Brown TT Light"/>
                <w:bCs/>
                <w:noProof/>
              </w:rPr>
              <w:t xml:space="preserve"> du maximum de l’accord-cadre</w:t>
            </w:r>
            <w:r>
              <w:rPr>
                <w:noProof/>
                <w:webHidden/>
              </w:rPr>
              <w:tab/>
            </w:r>
            <w:r>
              <w:rPr>
                <w:noProof/>
                <w:webHidden/>
              </w:rPr>
              <w:fldChar w:fldCharType="begin"/>
            </w:r>
            <w:r>
              <w:rPr>
                <w:noProof/>
                <w:webHidden/>
              </w:rPr>
              <w:instrText xml:space="preserve"> PAGEREF _Toc222230638 \h </w:instrText>
            </w:r>
          </w:ins>
          <w:r>
            <w:rPr>
              <w:noProof/>
              <w:webHidden/>
            </w:rPr>
          </w:r>
          <w:r>
            <w:rPr>
              <w:noProof/>
              <w:webHidden/>
            </w:rPr>
            <w:fldChar w:fldCharType="separate"/>
          </w:r>
          <w:ins w:id="262" w:author="CLUZEAU Marie" w:date="2026-02-17T14:22:00Z" w16du:dateUtc="2026-02-17T13:22:00Z">
            <w:r>
              <w:rPr>
                <w:noProof/>
                <w:webHidden/>
              </w:rPr>
              <w:t>35</w:t>
            </w:r>
            <w:r>
              <w:rPr>
                <w:noProof/>
                <w:webHidden/>
              </w:rPr>
              <w:fldChar w:fldCharType="end"/>
            </w:r>
            <w:r w:rsidRPr="00694CEF">
              <w:rPr>
                <w:rStyle w:val="Lienhypertexte"/>
                <w:noProof/>
              </w:rPr>
              <w:fldChar w:fldCharType="end"/>
            </w:r>
          </w:ins>
        </w:p>
        <w:p w14:paraId="721E69A7" w14:textId="14CA1C57" w:rsidR="00E42772" w:rsidRDefault="00E42772">
          <w:pPr>
            <w:pStyle w:val="TM2"/>
            <w:tabs>
              <w:tab w:val="right" w:leader="dot" w:pos="9602"/>
            </w:tabs>
            <w:rPr>
              <w:ins w:id="263"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64"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"_Toc222230639"</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noProof/>
              </w:rPr>
              <w:t>20.2 -</w:t>
            </w:r>
            <w:r w:rsidRPr="00694CEF">
              <w:rPr>
                <w:rStyle w:val="Lienhypertexte"/>
                <w:rFonts w:ascii="FranceTV Brown TT Light" w:hAnsi="FranceTV Brown TT Light" w:cs="FranceTV Brown TT Light"/>
                <w:bCs/>
                <w:iCs/>
                <w:noProof/>
              </w:rPr>
              <w:t xml:space="preserve"> Prestations</w:t>
            </w:r>
            <w:r w:rsidRPr="00694CEF">
              <w:rPr>
                <w:rStyle w:val="Lienhypertexte"/>
                <w:rFonts w:ascii="FranceTV Brown TT Light" w:hAnsi="FranceTV Brown TT Light" w:cs="FranceTV Brown TT Light"/>
                <w:bCs/>
                <w:noProof/>
              </w:rPr>
              <w:t xml:space="preserve"> similaires</w:t>
            </w:r>
            <w:r>
              <w:rPr>
                <w:noProof/>
                <w:webHidden/>
              </w:rPr>
              <w:tab/>
            </w:r>
            <w:r>
              <w:rPr>
                <w:noProof/>
                <w:webHidden/>
              </w:rPr>
              <w:fldChar w:fldCharType="begin"/>
            </w:r>
            <w:r>
              <w:rPr>
                <w:noProof/>
                <w:webHidden/>
              </w:rPr>
              <w:instrText xml:space="preserve"> PAGEREF _Toc222230639 \h </w:instrText>
            </w:r>
          </w:ins>
          <w:r>
            <w:rPr>
              <w:noProof/>
              <w:webHidden/>
            </w:rPr>
          </w:r>
          <w:r>
            <w:rPr>
              <w:noProof/>
              <w:webHidden/>
            </w:rPr>
            <w:fldChar w:fldCharType="separate"/>
          </w:r>
          <w:ins w:id="265" w:author="CLUZEAU Marie" w:date="2026-02-17T14:22:00Z" w16du:dateUtc="2026-02-17T13:22:00Z">
            <w:r>
              <w:rPr>
                <w:noProof/>
                <w:webHidden/>
              </w:rPr>
              <w:t>35</w:t>
            </w:r>
            <w:r>
              <w:rPr>
                <w:noProof/>
                <w:webHidden/>
              </w:rPr>
              <w:fldChar w:fldCharType="end"/>
            </w:r>
            <w:r w:rsidRPr="00694CEF">
              <w:rPr>
                <w:rStyle w:val="Lienhypertexte"/>
                <w:noProof/>
              </w:rPr>
              <w:fldChar w:fldCharType="end"/>
            </w:r>
          </w:ins>
        </w:p>
        <w:p w14:paraId="13C82C19" w14:textId="714043B8" w:rsidR="00E42772" w:rsidRDefault="00E42772">
          <w:pPr>
            <w:pStyle w:val="TM2"/>
            <w:tabs>
              <w:tab w:val="right" w:leader="dot" w:pos="9602"/>
            </w:tabs>
            <w:rPr>
              <w:ins w:id="266"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67"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"_Toc222230640"</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20.3 - Déménagement d’un site</w:t>
            </w:r>
            <w:r>
              <w:rPr>
                <w:noProof/>
                <w:webHidden/>
              </w:rPr>
              <w:tab/>
            </w:r>
            <w:r>
              <w:rPr>
                <w:noProof/>
                <w:webHidden/>
              </w:rPr>
              <w:fldChar w:fldCharType="begin"/>
            </w:r>
            <w:r>
              <w:rPr>
                <w:noProof/>
                <w:webHidden/>
              </w:rPr>
              <w:instrText xml:space="preserve"> PAGEREF _Toc222230640 \h </w:instrText>
            </w:r>
          </w:ins>
          <w:r>
            <w:rPr>
              <w:noProof/>
              <w:webHidden/>
            </w:rPr>
          </w:r>
          <w:r>
            <w:rPr>
              <w:noProof/>
              <w:webHidden/>
            </w:rPr>
            <w:fldChar w:fldCharType="separate"/>
          </w:r>
          <w:ins w:id="268" w:author="CLUZEAU Marie" w:date="2026-02-17T14:22:00Z" w16du:dateUtc="2026-02-17T13:22:00Z">
            <w:r>
              <w:rPr>
                <w:noProof/>
                <w:webHidden/>
              </w:rPr>
              <w:t>36</w:t>
            </w:r>
            <w:r>
              <w:rPr>
                <w:noProof/>
                <w:webHidden/>
              </w:rPr>
              <w:fldChar w:fldCharType="end"/>
            </w:r>
            <w:r w:rsidRPr="00694CEF">
              <w:rPr>
                <w:rStyle w:val="Lienhypertexte"/>
                <w:noProof/>
              </w:rPr>
              <w:fldChar w:fldCharType="end"/>
            </w:r>
          </w:ins>
        </w:p>
        <w:p w14:paraId="01507B73" w14:textId="3CCEF4EA" w:rsidR="00E42772" w:rsidRDefault="00E42772">
          <w:pPr>
            <w:pStyle w:val="TM2"/>
            <w:tabs>
              <w:tab w:val="right" w:leader="dot" w:pos="9602"/>
            </w:tabs>
            <w:rPr>
              <w:ins w:id="269"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70"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"_Toc222230641"</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20.4 - Ajout ou suppression d’un site</w:t>
            </w:r>
            <w:r>
              <w:rPr>
                <w:noProof/>
                <w:webHidden/>
              </w:rPr>
              <w:tab/>
            </w:r>
            <w:r>
              <w:rPr>
                <w:noProof/>
                <w:webHidden/>
              </w:rPr>
              <w:fldChar w:fldCharType="begin"/>
            </w:r>
            <w:r>
              <w:rPr>
                <w:noProof/>
                <w:webHidden/>
              </w:rPr>
              <w:instrText xml:space="preserve"> PAGEREF _Toc222230641 \h </w:instrText>
            </w:r>
          </w:ins>
          <w:r>
            <w:rPr>
              <w:noProof/>
              <w:webHidden/>
            </w:rPr>
          </w:r>
          <w:r>
            <w:rPr>
              <w:noProof/>
              <w:webHidden/>
            </w:rPr>
            <w:fldChar w:fldCharType="separate"/>
          </w:r>
          <w:ins w:id="271" w:author="CLUZEAU Marie" w:date="2026-02-17T14:22:00Z" w16du:dateUtc="2026-02-17T13:22:00Z">
            <w:r>
              <w:rPr>
                <w:noProof/>
                <w:webHidden/>
              </w:rPr>
              <w:t>36</w:t>
            </w:r>
            <w:r>
              <w:rPr>
                <w:noProof/>
                <w:webHidden/>
              </w:rPr>
              <w:fldChar w:fldCharType="end"/>
            </w:r>
            <w:r w:rsidRPr="00694CEF">
              <w:rPr>
                <w:rStyle w:val="Lienhypertexte"/>
                <w:noProof/>
              </w:rPr>
              <w:fldChar w:fldCharType="end"/>
            </w:r>
          </w:ins>
        </w:p>
        <w:p w14:paraId="079C9F61" w14:textId="477360F8" w:rsidR="00E42772" w:rsidRDefault="00E42772">
          <w:pPr>
            <w:pStyle w:val="TM2"/>
            <w:tabs>
              <w:tab w:val="right" w:leader="dot" w:pos="9602"/>
            </w:tabs>
            <w:rPr>
              <w:ins w:id="272"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73"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"_Toc222230642"</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20.5 - Modification suite à une évolution règlementaire ou normative</w:t>
            </w:r>
            <w:r>
              <w:rPr>
                <w:noProof/>
                <w:webHidden/>
              </w:rPr>
              <w:tab/>
            </w:r>
            <w:r>
              <w:rPr>
                <w:noProof/>
                <w:webHidden/>
              </w:rPr>
              <w:fldChar w:fldCharType="begin"/>
            </w:r>
            <w:r>
              <w:rPr>
                <w:noProof/>
                <w:webHidden/>
              </w:rPr>
              <w:instrText xml:space="preserve"> PAGEREF _Toc222230642 \h </w:instrText>
            </w:r>
          </w:ins>
          <w:r>
            <w:rPr>
              <w:noProof/>
              <w:webHidden/>
            </w:rPr>
          </w:r>
          <w:r>
            <w:rPr>
              <w:noProof/>
              <w:webHidden/>
            </w:rPr>
            <w:fldChar w:fldCharType="separate"/>
          </w:r>
          <w:ins w:id="274" w:author="CLUZEAU Marie" w:date="2026-02-17T14:22:00Z" w16du:dateUtc="2026-02-17T13:22:00Z">
            <w:r>
              <w:rPr>
                <w:noProof/>
                <w:webHidden/>
              </w:rPr>
              <w:t>37</w:t>
            </w:r>
            <w:r>
              <w:rPr>
                <w:noProof/>
                <w:webHidden/>
              </w:rPr>
              <w:fldChar w:fldCharType="end"/>
            </w:r>
            <w:r w:rsidRPr="00694CEF">
              <w:rPr>
                <w:rStyle w:val="Lienhypertexte"/>
                <w:noProof/>
              </w:rPr>
              <w:fldChar w:fldCharType="end"/>
            </w:r>
          </w:ins>
        </w:p>
        <w:p w14:paraId="1E9B1359" w14:textId="14FDF312" w:rsidR="00E42772" w:rsidRDefault="00E42772">
          <w:pPr>
            <w:pStyle w:val="TM1"/>
            <w:tabs>
              <w:tab w:val="right" w:leader="dot" w:pos="9602"/>
            </w:tabs>
            <w:rPr>
              <w:ins w:id="275"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76"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"_Toc222230643"</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caps/>
                <w:noProof/>
                <w:kern w:val="32"/>
              </w:rPr>
              <w:t>Article 21 -</w:t>
            </w:r>
            <w:r w:rsidRPr="00694CEF">
              <w:rPr>
                <w:rStyle w:val="Lienhypertexte"/>
                <w:rFonts w:ascii="FranceTV Brown TT Light" w:hAnsi="FranceTV Brown TT Light" w:cs="FranceTV Brown TT Light"/>
                <w:bCs/>
                <w:noProof/>
                <w:kern w:val="32"/>
              </w:rPr>
              <w:t xml:space="preserve"> RESILIATION DE L’ACCORD-CADRE</w:t>
            </w:r>
            <w:r>
              <w:rPr>
                <w:noProof/>
                <w:webHidden/>
              </w:rPr>
              <w:tab/>
            </w:r>
            <w:r>
              <w:rPr>
                <w:noProof/>
                <w:webHidden/>
              </w:rPr>
              <w:fldChar w:fldCharType="begin"/>
            </w:r>
            <w:r>
              <w:rPr>
                <w:noProof/>
                <w:webHidden/>
              </w:rPr>
              <w:instrText xml:space="preserve"> PAGEREF _Toc222230643 \h </w:instrText>
            </w:r>
          </w:ins>
          <w:r>
            <w:rPr>
              <w:noProof/>
              <w:webHidden/>
            </w:rPr>
          </w:r>
          <w:r>
            <w:rPr>
              <w:noProof/>
              <w:webHidden/>
            </w:rPr>
            <w:fldChar w:fldCharType="separate"/>
          </w:r>
          <w:ins w:id="277" w:author="CLUZEAU Marie" w:date="2026-02-17T14:22:00Z" w16du:dateUtc="2026-02-17T13:22:00Z">
            <w:r>
              <w:rPr>
                <w:noProof/>
                <w:webHidden/>
              </w:rPr>
              <w:t>37</w:t>
            </w:r>
            <w:r>
              <w:rPr>
                <w:noProof/>
                <w:webHidden/>
              </w:rPr>
              <w:fldChar w:fldCharType="end"/>
            </w:r>
            <w:r w:rsidRPr="00694CEF">
              <w:rPr>
                <w:rStyle w:val="Lienhypertexte"/>
                <w:noProof/>
              </w:rPr>
              <w:fldChar w:fldCharType="end"/>
            </w:r>
          </w:ins>
        </w:p>
        <w:p w14:paraId="3E420AC5" w14:textId="1C22BADD" w:rsidR="00E42772" w:rsidRDefault="00E42772">
          <w:pPr>
            <w:pStyle w:val="TM1"/>
            <w:tabs>
              <w:tab w:val="right" w:leader="dot" w:pos="9602"/>
            </w:tabs>
            <w:rPr>
              <w:ins w:id="278"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79"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"_Toc222230644"</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caps/>
                <w:noProof/>
                <w:kern w:val="32"/>
              </w:rPr>
              <w:t>Article 22 -</w:t>
            </w:r>
            <w:r w:rsidRPr="00694CEF">
              <w:rPr>
                <w:rStyle w:val="Lienhypertexte"/>
                <w:rFonts w:ascii="FranceTV Brown TT Light" w:hAnsi="FranceTV Brown TT Light" w:cs="FranceTV Brown TT Light"/>
                <w:bCs/>
                <w:noProof/>
                <w:kern w:val="32"/>
              </w:rPr>
              <w:t xml:space="preserve"> DISPOSITIONS DIVERSES</w:t>
            </w:r>
            <w:r>
              <w:rPr>
                <w:noProof/>
                <w:webHidden/>
              </w:rPr>
              <w:tab/>
            </w:r>
            <w:r>
              <w:rPr>
                <w:noProof/>
                <w:webHidden/>
              </w:rPr>
              <w:fldChar w:fldCharType="begin"/>
            </w:r>
            <w:r>
              <w:rPr>
                <w:noProof/>
                <w:webHidden/>
              </w:rPr>
              <w:instrText xml:space="preserve"> PAGEREF _Toc222230644 \h </w:instrText>
            </w:r>
          </w:ins>
          <w:r>
            <w:rPr>
              <w:noProof/>
              <w:webHidden/>
            </w:rPr>
          </w:r>
          <w:r>
            <w:rPr>
              <w:noProof/>
              <w:webHidden/>
            </w:rPr>
            <w:fldChar w:fldCharType="separate"/>
          </w:r>
          <w:ins w:id="280" w:author="CLUZEAU Marie" w:date="2026-02-17T14:22:00Z" w16du:dateUtc="2026-02-17T13:22:00Z">
            <w:r>
              <w:rPr>
                <w:noProof/>
                <w:webHidden/>
              </w:rPr>
              <w:t>38</w:t>
            </w:r>
            <w:r>
              <w:rPr>
                <w:noProof/>
                <w:webHidden/>
              </w:rPr>
              <w:fldChar w:fldCharType="end"/>
            </w:r>
            <w:r w:rsidRPr="00694CEF">
              <w:rPr>
                <w:rStyle w:val="Lienhypertexte"/>
                <w:noProof/>
              </w:rPr>
              <w:fldChar w:fldCharType="end"/>
            </w:r>
          </w:ins>
        </w:p>
        <w:p w14:paraId="06A40A10" w14:textId="5BD96D11" w:rsidR="00E42772" w:rsidRDefault="00E42772">
          <w:pPr>
            <w:pStyle w:val="TM2"/>
            <w:tabs>
              <w:tab w:val="right" w:leader="dot" w:pos="9602"/>
            </w:tabs>
            <w:rPr>
              <w:ins w:id="281"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82"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"_Toc222230645"</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22.1 - Différends et litiges</w:t>
            </w:r>
            <w:r>
              <w:rPr>
                <w:noProof/>
                <w:webHidden/>
              </w:rPr>
              <w:tab/>
            </w:r>
            <w:r>
              <w:rPr>
                <w:noProof/>
                <w:webHidden/>
              </w:rPr>
              <w:fldChar w:fldCharType="begin"/>
            </w:r>
            <w:r>
              <w:rPr>
                <w:noProof/>
                <w:webHidden/>
              </w:rPr>
              <w:instrText xml:space="preserve"> PAGEREF _Toc222230645 \h </w:instrText>
            </w:r>
          </w:ins>
          <w:r>
            <w:rPr>
              <w:noProof/>
              <w:webHidden/>
            </w:rPr>
          </w:r>
          <w:r>
            <w:rPr>
              <w:noProof/>
              <w:webHidden/>
            </w:rPr>
            <w:fldChar w:fldCharType="separate"/>
          </w:r>
          <w:ins w:id="283" w:author="CLUZEAU Marie" w:date="2026-02-17T14:22:00Z" w16du:dateUtc="2026-02-17T13:22:00Z">
            <w:r>
              <w:rPr>
                <w:noProof/>
                <w:webHidden/>
              </w:rPr>
              <w:t>38</w:t>
            </w:r>
            <w:r>
              <w:rPr>
                <w:noProof/>
                <w:webHidden/>
              </w:rPr>
              <w:fldChar w:fldCharType="end"/>
            </w:r>
            <w:r w:rsidRPr="00694CEF">
              <w:rPr>
                <w:rStyle w:val="Lienhypertexte"/>
                <w:noProof/>
              </w:rPr>
              <w:fldChar w:fldCharType="end"/>
            </w:r>
          </w:ins>
        </w:p>
        <w:p w14:paraId="5E22C58D" w14:textId="4CA87651" w:rsidR="00E42772" w:rsidRDefault="00E42772">
          <w:pPr>
            <w:pStyle w:val="TM2"/>
            <w:tabs>
              <w:tab w:val="right" w:leader="dot" w:pos="9602"/>
            </w:tabs>
            <w:rPr>
              <w:ins w:id="284"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85"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"_Toc222230646"</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22.2 - Médiation</w:t>
            </w:r>
            <w:r>
              <w:rPr>
                <w:noProof/>
                <w:webHidden/>
              </w:rPr>
              <w:tab/>
            </w:r>
            <w:r>
              <w:rPr>
                <w:noProof/>
                <w:webHidden/>
              </w:rPr>
              <w:fldChar w:fldCharType="begin"/>
            </w:r>
            <w:r>
              <w:rPr>
                <w:noProof/>
                <w:webHidden/>
              </w:rPr>
              <w:instrText xml:space="preserve"> PAGEREF _Toc222230646 \h </w:instrText>
            </w:r>
          </w:ins>
          <w:r>
            <w:rPr>
              <w:noProof/>
              <w:webHidden/>
            </w:rPr>
          </w:r>
          <w:r>
            <w:rPr>
              <w:noProof/>
              <w:webHidden/>
            </w:rPr>
            <w:fldChar w:fldCharType="separate"/>
          </w:r>
          <w:ins w:id="286" w:author="CLUZEAU Marie" w:date="2026-02-17T14:22:00Z" w16du:dateUtc="2026-02-17T13:22:00Z">
            <w:r>
              <w:rPr>
                <w:noProof/>
                <w:webHidden/>
              </w:rPr>
              <w:t>38</w:t>
            </w:r>
            <w:r>
              <w:rPr>
                <w:noProof/>
                <w:webHidden/>
              </w:rPr>
              <w:fldChar w:fldCharType="end"/>
            </w:r>
            <w:r w:rsidRPr="00694CEF">
              <w:rPr>
                <w:rStyle w:val="Lienhypertexte"/>
                <w:noProof/>
              </w:rPr>
              <w:fldChar w:fldCharType="end"/>
            </w:r>
          </w:ins>
        </w:p>
        <w:p w14:paraId="7701A5D5" w14:textId="325AACDC" w:rsidR="00E42772" w:rsidRDefault="00E42772">
          <w:pPr>
            <w:pStyle w:val="TM2"/>
            <w:tabs>
              <w:tab w:val="right" w:leader="dot" w:pos="9602"/>
            </w:tabs>
            <w:rPr>
              <w:ins w:id="287"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88"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"_Toc222230647"</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22.1 - Utilisation de la langue française</w:t>
            </w:r>
            <w:r>
              <w:rPr>
                <w:noProof/>
                <w:webHidden/>
              </w:rPr>
              <w:tab/>
            </w:r>
            <w:r>
              <w:rPr>
                <w:noProof/>
                <w:webHidden/>
              </w:rPr>
              <w:fldChar w:fldCharType="begin"/>
            </w:r>
            <w:r>
              <w:rPr>
                <w:noProof/>
                <w:webHidden/>
              </w:rPr>
              <w:instrText xml:space="preserve"> PAGEREF _Toc222230647 \h </w:instrText>
            </w:r>
          </w:ins>
          <w:r>
            <w:rPr>
              <w:noProof/>
              <w:webHidden/>
            </w:rPr>
          </w:r>
          <w:r>
            <w:rPr>
              <w:noProof/>
              <w:webHidden/>
            </w:rPr>
            <w:fldChar w:fldCharType="separate"/>
          </w:r>
          <w:ins w:id="289" w:author="CLUZEAU Marie" w:date="2026-02-17T14:22:00Z" w16du:dateUtc="2026-02-17T13:22:00Z">
            <w:r>
              <w:rPr>
                <w:noProof/>
                <w:webHidden/>
              </w:rPr>
              <w:t>38</w:t>
            </w:r>
            <w:r>
              <w:rPr>
                <w:noProof/>
                <w:webHidden/>
              </w:rPr>
              <w:fldChar w:fldCharType="end"/>
            </w:r>
            <w:r w:rsidRPr="00694CEF">
              <w:rPr>
                <w:rStyle w:val="Lienhypertexte"/>
                <w:noProof/>
              </w:rPr>
              <w:fldChar w:fldCharType="end"/>
            </w:r>
          </w:ins>
        </w:p>
        <w:p w14:paraId="1543E700" w14:textId="11B9A5C7" w:rsidR="00E42772" w:rsidRDefault="00E42772">
          <w:pPr>
            <w:pStyle w:val="TM2"/>
            <w:tabs>
              <w:tab w:val="right" w:leader="dot" w:pos="9602"/>
            </w:tabs>
            <w:rPr>
              <w:ins w:id="290"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91"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"_Toc222230648"</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22.2 - Réversibilité en fin d’accord-cadre</w:t>
            </w:r>
            <w:r>
              <w:rPr>
                <w:noProof/>
                <w:webHidden/>
              </w:rPr>
              <w:tab/>
            </w:r>
            <w:r>
              <w:rPr>
                <w:noProof/>
                <w:webHidden/>
              </w:rPr>
              <w:fldChar w:fldCharType="begin"/>
            </w:r>
            <w:r>
              <w:rPr>
                <w:noProof/>
                <w:webHidden/>
              </w:rPr>
              <w:instrText xml:space="preserve"> PAGEREF _Toc222230648 \h </w:instrText>
            </w:r>
          </w:ins>
          <w:r>
            <w:rPr>
              <w:noProof/>
              <w:webHidden/>
            </w:rPr>
          </w:r>
          <w:r>
            <w:rPr>
              <w:noProof/>
              <w:webHidden/>
            </w:rPr>
            <w:fldChar w:fldCharType="separate"/>
          </w:r>
          <w:ins w:id="292" w:author="CLUZEAU Marie" w:date="2026-02-17T14:22:00Z" w16du:dateUtc="2026-02-17T13:22:00Z">
            <w:r>
              <w:rPr>
                <w:noProof/>
                <w:webHidden/>
              </w:rPr>
              <w:t>39</w:t>
            </w:r>
            <w:r>
              <w:rPr>
                <w:noProof/>
                <w:webHidden/>
              </w:rPr>
              <w:fldChar w:fldCharType="end"/>
            </w:r>
            <w:r w:rsidRPr="00694CEF">
              <w:rPr>
                <w:rStyle w:val="Lienhypertexte"/>
                <w:noProof/>
              </w:rPr>
              <w:fldChar w:fldCharType="end"/>
            </w:r>
          </w:ins>
        </w:p>
        <w:p w14:paraId="69019FF9" w14:textId="37CB4C7E" w:rsidR="00E42772" w:rsidRDefault="00E42772">
          <w:pPr>
            <w:pStyle w:val="TM2"/>
            <w:tabs>
              <w:tab w:val="right" w:leader="dot" w:pos="9602"/>
            </w:tabs>
            <w:rPr>
              <w:ins w:id="293"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94"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"_Toc222230649"</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iCs/>
                <w:noProof/>
              </w:rPr>
              <w:t>22.3 - Dérogations au CCAG-FCS</w:t>
            </w:r>
            <w:r>
              <w:rPr>
                <w:noProof/>
                <w:webHidden/>
              </w:rPr>
              <w:tab/>
            </w:r>
            <w:r>
              <w:rPr>
                <w:noProof/>
                <w:webHidden/>
              </w:rPr>
              <w:fldChar w:fldCharType="begin"/>
            </w:r>
            <w:r>
              <w:rPr>
                <w:noProof/>
                <w:webHidden/>
              </w:rPr>
              <w:instrText xml:space="preserve"> PAGEREF _Toc222230649 \h </w:instrText>
            </w:r>
          </w:ins>
          <w:r>
            <w:rPr>
              <w:noProof/>
              <w:webHidden/>
            </w:rPr>
          </w:r>
          <w:r>
            <w:rPr>
              <w:noProof/>
              <w:webHidden/>
            </w:rPr>
            <w:fldChar w:fldCharType="separate"/>
          </w:r>
          <w:ins w:id="295" w:author="CLUZEAU Marie" w:date="2026-02-17T14:22:00Z" w16du:dateUtc="2026-02-17T13:22:00Z">
            <w:r>
              <w:rPr>
                <w:noProof/>
                <w:webHidden/>
              </w:rPr>
              <w:t>39</w:t>
            </w:r>
            <w:r>
              <w:rPr>
                <w:noProof/>
                <w:webHidden/>
              </w:rPr>
              <w:fldChar w:fldCharType="end"/>
            </w:r>
            <w:r w:rsidRPr="00694CEF">
              <w:rPr>
                <w:rStyle w:val="Lienhypertexte"/>
                <w:noProof/>
              </w:rPr>
              <w:fldChar w:fldCharType="end"/>
            </w:r>
          </w:ins>
        </w:p>
        <w:p w14:paraId="7E62FD67" w14:textId="7DCDA0C6" w:rsidR="00E42772" w:rsidRDefault="00E42772">
          <w:pPr>
            <w:pStyle w:val="TM1"/>
            <w:tabs>
              <w:tab w:val="right" w:leader="dot" w:pos="9602"/>
            </w:tabs>
            <w:rPr>
              <w:ins w:id="296"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297"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"_Toc222230650"</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noProof/>
                <w:kern w:val="32"/>
              </w:rPr>
              <w:t>ANNEXE I : LES PRATIQUES COMMERCIALES</w:t>
            </w:r>
            <w:r>
              <w:rPr>
                <w:noProof/>
                <w:webHidden/>
              </w:rPr>
              <w:tab/>
            </w:r>
            <w:r>
              <w:rPr>
                <w:noProof/>
                <w:webHidden/>
              </w:rPr>
              <w:fldChar w:fldCharType="begin"/>
            </w:r>
            <w:r>
              <w:rPr>
                <w:noProof/>
                <w:webHidden/>
              </w:rPr>
              <w:instrText xml:space="preserve"> PAGEREF _Toc222230650 \h </w:instrText>
            </w:r>
          </w:ins>
          <w:r>
            <w:rPr>
              <w:noProof/>
              <w:webHidden/>
            </w:rPr>
          </w:r>
          <w:r>
            <w:rPr>
              <w:noProof/>
              <w:webHidden/>
            </w:rPr>
            <w:fldChar w:fldCharType="separate"/>
          </w:r>
          <w:ins w:id="298" w:author="CLUZEAU Marie" w:date="2026-02-17T14:22:00Z" w16du:dateUtc="2026-02-17T13:22:00Z">
            <w:r>
              <w:rPr>
                <w:noProof/>
                <w:webHidden/>
              </w:rPr>
              <w:t>40</w:t>
            </w:r>
            <w:r>
              <w:rPr>
                <w:noProof/>
                <w:webHidden/>
              </w:rPr>
              <w:fldChar w:fldCharType="end"/>
            </w:r>
            <w:r w:rsidRPr="00694CEF">
              <w:rPr>
                <w:rStyle w:val="Lienhypertexte"/>
                <w:noProof/>
              </w:rPr>
              <w:fldChar w:fldCharType="end"/>
            </w:r>
          </w:ins>
        </w:p>
        <w:p w14:paraId="36A0527A" w14:textId="3B272397" w:rsidR="00E42772" w:rsidRDefault="00E42772">
          <w:pPr>
            <w:pStyle w:val="TM1"/>
            <w:tabs>
              <w:tab w:val="right" w:leader="dot" w:pos="9602"/>
            </w:tabs>
            <w:rPr>
              <w:ins w:id="299"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300"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"_Toc222230651"</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noProof/>
                <w:kern w:val="32"/>
              </w:rPr>
              <w:t>ANNEXE II : CONDITIONS FINANCIERES</w:t>
            </w:r>
            <w:r>
              <w:rPr>
                <w:noProof/>
                <w:webHidden/>
              </w:rPr>
              <w:tab/>
            </w:r>
            <w:r>
              <w:rPr>
                <w:noProof/>
                <w:webHidden/>
              </w:rPr>
              <w:fldChar w:fldCharType="begin"/>
            </w:r>
            <w:r>
              <w:rPr>
                <w:noProof/>
                <w:webHidden/>
              </w:rPr>
              <w:instrText xml:space="preserve"> PAGEREF _Toc222230651 \h </w:instrText>
            </w:r>
          </w:ins>
          <w:r>
            <w:rPr>
              <w:noProof/>
              <w:webHidden/>
            </w:rPr>
          </w:r>
          <w:r>
            <w:rPr>
              <w:noProof/>
              <w:webHidden/>
            </w:rPr>
            <w:fldChar w:fldCharType="separate"/>
          </w:r>
          <w:ins w:id="301" w:author="CLUZEAU Marie" w:date="2026-02-17T14:22:00Z" w16du:dateUtc="2026-02-17T13:22:00Z">
            <w:r>
              <w:rPr>
                <w:noProof/>
                <w:webHidden/>
              </w:rPr>
              <w:t>41</w:t>
            </w:r>
            <w:r>
              <w:rPr>
                <w:noProof/>
                <w:webHidden/>
              </w:rPr>
              <w:fldChar w:fldCharType="end"/>
            </w:r>
            <w:r w:rsidRPr="00694CEF">
              <w:rPr>
                <w:rStyle w:val="Lienhypertexte"/>
                <w:noProof/>
              </w:rPr>
              <w:fldChar w:fldCharType="end"/>
            </w:r>
          </w:ins>
        </w:p>
        <w:p w14:paraId="3F88E81D" w14:textId="0AC85D62" w:rsidR="00E42772" w:rsidRDefault="00E42772">
          <w:pPr>
            <w:pStyle w:val="TM1"/>
            <w:tabs>
              <w:tab w:val="right" w:leader="dot" w:pos="9602"/>
            </w:tabs>
            <w:rPr>
              <w:ins w:id="302" w:author="CLUZEAU Marie" w:date="2026-02-17T14:22:00Z" w16du:dateUtc="2026-02-17T13:22:00Z"/>
              <w:rFonts w:asciiTheme="minorHAnsi" w:eastAsiaTheme="minorEastAsia" w:hAnsiTheme="minorHAnsi" w:cstheme="minorBidi"/>
              <w:noProof/>
              <w:kern w:val="2"/>
              <w:sz w:val="24"/>
              <w:szCs w:val="24"/>
              <w:lang w:eastAsia="fr-FR"/>
              <w14:ligatures w14:val="standardContextual"/>
            </w:rPr>
          </w:pPr>
          <w:ins w:id="303" w:author="CLUZEAU Marie" w:date="2026-02-17T14:22:00Z" w16du:dateUtc="2026-02-17T13:22:00Z">
            <w:r w:rsidRPr="00694CEF">
              <w:rPr>
                <w:rStyle w:val="Lienhypertexte"/>
                <w:noProof/>
              </w:rPr>
              <w:fldChar w:fldCharType="begin"/>
            </w:r>
            <w:r w:rsidRPr="00694CEF">
              <w:rPr>
                <w:rStyle w:val="Lienhypertexte"/>
                <w:noProof/>
              </w:rPr>
              <w:instrText xml:space="preserve"> </w:instrText>
            </w:r>
            <w:r>
              <w:rPr>
                <w:noProof/>
              </w:rPr>
              <w:instrText>HYPERLINK \l "_Toc222230652"</w:instrText>
            </w:r>
            <w:r w:rsidRPr="00694CEF">
              <w:rPr>
                <w:rStyle w:val="Lienhypertexte"/>
                <w:noProof/>
              </w:rPr>
              <w:instrText xml:space="preserve"> </w:instrText>
            </w:r>
            <w:r w:rsidRPr="00694CEF">
              <w:rPr>
                <w:rStyle w:val="Lienhypertexte"/>
                <w:noProof/>
              </w:rPr>
            </w:r>
            <w:r w:rsidRPr="00694CEF">
              <w:rPr>
                <w:rStyle w:val="Lienhypertexte"/>
                <w:noProof/>
              </w:rPr>
              <w:fldChar w:fldCharType="separate"/>
            </w:r>
            <w:r w:rsidRPr="00694CEF">
              <w:rPr>
                <w:rStyle w:val="Lienhypertexte"/>
                <w:rFonts w:ascii="FranceTV Brown TT Light" w:hAnsi="FranceTV Brown TT Light" w:cs="FranceTV Brown TT Light"/>
                <w:bCs/>
                <w:noProof/>
                <w:kern w:val="32"/>
              </w:rPr>
              <w:t>ANNEXE III : RESPONSABILITE SOCIALE ET ENVIRONNEMENTALE</w:t>
            </w:r>
            <w:r>
              <w:rPr>
                <w:noProof/>
                <w:webHidden/>
              </w:rPr>
              <w:tab/>
            </w:r>
            <w:r>
              <w:rPr>
                <w:noProof/>
                <w:webHidden/>
              </w:rPr>
              <w:fldChar w:fldCharType="begin"/>
            </w:r>
            <w:r>
              <w:rPr>
                <w:noProof/>
                <w:webHidden/>
              </w:rPr>
              <w:instrText xml:space="preserve"> PAGEREF _Toc222230652 \h </w:instrText>
            </w:r>
          </w:ins>
          <w:r>
            <w:rPr>
              <w:noProof/>
              <w:webHidden/>
            </w:rPr>
          </w:r>
          <w:r>
            <w:rPr>
              <w:noProof/>
              <w:webHidden/>
            </w:rPr>
            <w:fldChar w:fldCharType="separate"/>
          </w:r>
          <w:ins w:id="304" w:author="CLUZEAU Marie" w:date="2026-02-17T14:22:00Z" w16du:dateUtc="2026-02-17T13:22:00Z">
            <w:r>
              <w:rPr>
                <w:noProof/>
                <w:webHidden/>
              </w:rPr>
              <w:t>42</w:t>
            </w:r>
            <w:r>
              <w:rPr>
                <w:noProof/>
                <w:webHidden/>
              </w:rPr>
              <w:fldChar w:fldCharType="end"/>
            </w:r>
            <w:r w:rsidRPr="00694CEF">
              <w:rPr>
                <w:rStyle w:val="Lienhypertexte"/>
                <w:noProof/>
              </w:rPr>
              <w:fldChar w:fldCharType="end"/>
            </w:r>
          </w:ins>
        </w:p>
        <w:p w14:paraId="3AC58963" w14:textId="023D798E" w:rsidR="005A2A2B" w:rsidDel="00B41095" w:rsidRDefault="005A2A2B">
          <w:pPr>
            <w:pStyle w:val="TM1"/>
            <w:tabs>
              <w:tab w:val="right" w:leader="dot" w:pos="9602"/>
            </w:tabs>
            <w:rPr>
              <w:del w:id="305"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06" w:author="CLUZEAU Marie" w:date="2026-02-16T10:29:00Z" w16du:dateUtc="2026-02-16T09:29:00Z">
            <w:r w:rsidRPr="00B41095" w:rsidDel="00B41095">
              <w:rPr>
                <w:rPrChange w:id="307" w:author="CLUZEAU Marie" w:date="2026-02-16T10:29:00Z" w16du:dateUtc="2026-02-16T09:29:00Z">
                  <w:rPr>
                    <w:rStyle w:val="Lienhypertexte"/>
                    <w:rFonts w:ascii="FranceTV Brown TT Light" w:hAnsi="FranceTV Brown TT Light" w:cs="FranceTV Brown TT Light"/>
                    <w:bCs/>
                    <w:caps/>
                    <w:noProof/>
                    <w:kern w:val="32"/>
                  </w:rPr>
                </w:rPrChange>
              </w:rPr>
              <w:delText>Article 1 -</w:delText>
            </w:r>
            <w:r w:rsidRPr="00B41095" w:rsidDel="00B41095">
              <w:rPr>
                <w:rPrChange w:id="308" w:author="CLUZEAU Marie" w:date="2026-02-16T10:29:00Z" w16du:dateUtc="2026-02-16T09:29:00Z">
                  <w:rPr>
                    <w:rStyle w:val="Lienhypertexte"/>
                    <w:rFonts w:ascii="FranceTV Brown TT Light" w:hAnsi="FranceTV Brown TT Light" w:cs="FranceTV Brown TT Light"/>
                    <w:noProof/>
                  </w:rPr>
                </w:rPrChange>
              </w:rPr>
              <w:delText xml:space="preserve"> OBJET DE L’ACCORD-CADRE ET LIEU D’EXECUTION</w:delText>
            </w:r>
            <w:r w:rsidDel="00B41095">
              <w:rPr>
                <w:noProof/>
                <w:webHidden/>
              </w:rPr>
              <w:tab/>
              <w:delText>5</w:delText>
            </w:r>
          </w:del>
        </w:p>
        <w:p w14:paraId="47347C5F" w14:textId="31AB397A" w:rsidR="005A2A2B" w:rsidDel="00B41095" w:rsidRDefault="005A2A2B">
          <w:pPr>
            <w:pStyle w:val="TM1"/>
            <w:tabs>
              <w:tab w:val="right" w:leader="dot" w:pos="9602"/>
            </w:tabs>
            <w:rPr>
              <w:del w:id="309"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10" w:author="CLUZEAU Marie" w:date="2026-02-16T10:29:00Z" w16du:dateUtc="2026-02-16T09:29:00Z">
            <w:r w:rsidRPr="00B41095" w:rsidDel="00B41095">
              <w:rPr>
                <w:rPrChange w:id="311" w:author="CLUZEAU Marie" w:date="2026-02-16T10:29:00Z" w16du:dateUtc="2026-02-16T09:29:00Z">
                  <w:rPr>
                    <w:rStyle w:val="Lienhypertexte"/>
                    <w:rFonts w:ascii="FranceTV Brown TT Light" w:hAnsi="FranceTV Brown TT Light" w:cs="FranceTV Brown TT Light"/>
                    <w:caps/>
                    <w:noProof/>
                  </w:rPr>
                </w:rPrChange>
              </w:rPr>
              <w:delText>Article 2 -</w:delText>
            </w:r>
            <w:r w:rsidRPr="00B41095" w:rsidDel="00B41095">
              <w:rPr>
                <w:rPrChange w:id="312" w:author="CLUZEAU Marie" w:date="2026-02-16T10:29:00Z" w16du:dateUtc="2026-02-16T09:29:00Z">
                  <w:rPr>
                    <w:rStyle w:val="Lienhypertexte"/>
                    <w:rFonts w:ascii="FranceTV Brown TT Light" w:hAnsi="FranceTV Brown TT Light" w:cs="FranceTV Brown TT Light"/>
                    <w:noProof/>
                  </w:rPr>
                </w:rPrChange>
              </w:rPr>
              <w:delText xml:space="preserve"> PROCEDURE DE PASSATION ET FORME DE L’ACCORD-CADRE</w:delText>
            </w:r>
            <w:r w:rsidDel="00B41095">
              <w:rPr>
                <w:noProof/>
                <w:webHidden/>
              </w:rPr>
              <w:tab/>
              <w:delText>5</w:delText>
            </w:r>
          </w:del>
        </w:p>
        <w:p w14:paraId="43942772" w14:textId="6B54C080" w:rsidR="005A2A2B" w:rsidDel="00B41095" w:rsidRDefault="005A2A2B">
          <w:pPr>
            <w:pStyle w:val="TM2"/>
            <w:tabs>
              <w:tab w:val="right" w:leader="dot" w:pos="9602"/>
            </w:tabs>
            <w:rPr>
              <w:del w:id="313"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14" w:author="CLUZEAU Marie" w:date="2026-02-16T10:29:00Z" w16du:dateUtc="2026-02-16T09:29:00Z">
            <w:r w:rsidRPr="00B41095" w:rsidDel="00B41095">
              <w:rPr>
                <w:rPrChange w:id="315" w:author="CLUZEAU Marie" w:date="2026-02-16T10:29:00Z" w16du:dateUtc="2026-02-16T09:29:00Z">
                  <w:rPr>
                    <w:rStyle w:val="Lienhypertexte"/>
                    <w:rFonts w:ascii="FranceTV Brown TT Light" w:hAnsi="FranceTV Brown TT Light" w:cs="FranceTV Brown TT Light"/>
                    <w:noProof/>
                  </w:rPr>
                </w:rPrChange>
              </w:rPr>
              <w:delText>2.1 - Procédure</w:delText>
            </w:r>
            <w:r w:rsidDel="00B41095">
              <w:rPr>
                <w:noProof/>
                <w:webHidden/>
              </w:rPr>
              <w:tab/>
              <w:delText>5</w:delText>
            </w:r>
          </w:del>
        </w:p>
        <w:p w14:paraId="25BA1F93" w14:textId="6B4C7501" w:rsidR="005A2A2B" w:rsidDel="00B41095" w:rsidRDefault="005A2A2B">
          <w:pPr>
            <w:pStyle w:val="TM2"/>
            <w:tabs>
              <w:tab w:val="right" w:leader="dot" w:pos="9602"/>
            </w:tabs>
            <w:rPr>
              <w:del w:id="316"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17" w:author="CLUZEAU Marie" w:date="2026-02-16T10:29:00Z" w16du:dateUtc="2026-02-16T09:29:00Z">
            <w:r w:rsidRPr="00B41095" w:rsidDel="00B41095">
              <w:rPr>
                <w:rPrChange w:id="318" w:author="CLUZEAU Marie" w:date="2026-02-16T10:29:00Z" w16du:dateUtc="2026-02-16T09:29:00Z">
                  <w:rPr>
                    <w:rStyle w:val="Lienhypertexte"/>
                    <w:rFonts w:ascii="FranceTV Brown TT Light" w:hAnsi="FranceTV Brown TT Light" w:cs="FranceTV Brown TT Light"/>
                    <w:bCs/>
                    <w:iCs/>
                    <w:noProof/>
                  </w:rPr>
                </w:rPrChange>
              </w:rPr>
              <w:delText>2.2 -</w:delText>
            </w:r>
            <w:r w:rsidRPr="00B41095" w:rsidDel="00B41095">
              <w:rPr>
                <w:rPrChange w:id="319" w:author="CLUZEAU Marie" w:date="2026-02-16T10:29:00Z" w16du:dateUtc="2026-02-16T09:29:00Z">
                  <w:rPr>
                    <w:rStyle w:val="Lienhypertexte"/>
                    <w:rFonts w:ascii="FranceTV Brown TT Light" w:hAnsi="FranceTV Brown TT Light" w:cs="FranceTV Brown TT Light"/>
                    <w:noProof/>
                  </w:rPr>
                </w:rPrChange>
              </w:rPr>
              <w:delText xml:space="preserve"> Forme</w:delText>
            </w:r>
            <w:r w:rsidDel="00B41095">
              <w:rPr>
                <w:noProof/>
                <w:webHidden/>
              </w:rPr>
              <w:tab/>
              <w:delText>5</w:delText>
            </w:r>
          </w:del>
        </w:p>
        <w:p w14:paraId="705A181A" w14:textId="62234D63" w:rsidR="005A2A2B" w:rsidDel="00B41095" w:rsidRDefault="005A2A2B">
          <w:pPr>
            <w:pStyle w:val="TM1"/>
            <w:tabs>
              <w:tab w:val="right" w:leader="dot" w:pos="9602"/>
            </w:tabs>
            <w:rPr>
              <w:del w:id="320"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21" w:author="CLUZEAU Marie" w:date="2026-02-16T10:29:00Z" w16du:dateUtc="2026-02-16T09:29:00Z">
            <w:r w:rsidRPr="00B41095" w:rsidDel="00B41095">
              <w:rPr>
                <w:rPrChange w:id="322" w:author="CLUZEAU Marie" w:date="2026-02-16T10:29:00Z" w16du:dateUtc="2026-02-16T09:29:00Z">
                  <w:rPr>
                    <w:rStyle w:val="Lienhypertexte"/>
                    <w:rFonts w:ascii="FranceTV Brown TT Light" w:hAnsi="FranceTV Brown TT Light" w:cs="FranceTV Brown TT Light"/>
                    <w:bCs/>
                    <w:caps/>
                    <w:noProof/>
                    <w:kern w:val="32"/>
                  </w:rPr>
                </w:rPrChange>
              </w:rPr>
              <w:delText>Article 3 -</w:delText>
            </w:r>
            <w:r w:rsidRPr="00B41095" w:rsidDel="00B41095">
              <w:rPr>
                <w:rPrChange w:id="323" w:author="CLUZEAU Marie" w:date="2026-02-16T10:29:00Z" w16du:dateUtc="2026-02-16T09:29:00Z">
                  <w:rPr>
                    <w:rStyle w:val="Lienhypertexte"/>
                    <w:rFonts w:ascii="FranceTV Brown TT Light" w:hAnsi="FranceTV Brown TT Light" w:cs="FranceTV Brown TT Light"/>
                    <w:bCs/>
                    <w:noProof/>
                    <w:kern w:val="32"/>
                  </w:rPr>
                </w:rPrChange>
              </w:rPr>
              <w:delText xml:space="preserve"> INTERLOCUTEURS FRANCE TELEVISIONS DE L’ACCORD-CADRE</w:delText>
            </w:r>
            <w:r w:rsidDel="00B41095">
              <w:rPr>
                <w:noProof/>
                <w:webHidden/>
              </w:rPr>
              <w:tab/>
              <w:delText>5</w:delText>
            </w:r>
          </w:del>
        </w:p>
        <w:p w14:paraId="4B5B8525" w14:textId="13AA2992" w:rsidR="005A2A2B" w:rsidDel="00B41095" w:rsidRDefault="005A2A2B">
          <w:pPr>
            <w:pStyle w:val="TM1"/>
            <w:tabs>
              <w:tab w:val="right" w:leader="dot" w:pos="9602"/>
            </w:tabs>
            <w:rPr>
              <w:del w:id="324"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25" w:author="CLUZEAU Marie" w:date="2026-02-16T10:29:00Z" w16du:dateUtc="2026-02-16T09:29:00Z">
            <w:r w:rsidRPr="00B41095" w:rsidDel="00B41095">
              <w:rPr>
                <w:rPrChange w:id="326" w:author="CLUZEAU Marie" w:date="2026-02-16T10:29:00Z" w16du:dateUtc="2026-02-16T09:29:00Z">
                  <w:rPr>
                    <w:rStyle w:val="Lienhypertexte"/>
                    <w:rFonts w:ascii="FranceTV Brown TT Light" w:hAnsi="FranceTV Brown TT Light" w:cs="FranceTV Brown TT Light"/>
                    <w:bCs/>
                    <w:caps/>
                    <w:noProof/>
                    <w:kern w:val="32"/>
                  </w:rPr>
                </w:rPrChange>
              </w:rPr>
              <w:delText>Article 4 -</w:delText>
            </w:r>
            <w:r w:rsidRPr="00B41095" w:rsidDel="00B41095">
              <w:rPr>
                <w:rPrChange w:id="327" w:author="CLUZEAU Marie" w:date="2026-02-16T10:29:00Z" w16du:dateUtc="2026-02-16T09:29:00Z">
                  <w:rPr>
                    <w:rStyle w:val="Lienhypertexte"/>
                    <w:rFonts w:ascii="FranceTV Brown TT Light" w:hAnsi="FranceTV Brown TT Light" w:cs="FranceTV Brown TT Light"/>
                    <w:bCs/>
                    <w:noProof/>
                    <w:kern w:val="32"/>
                  </w:rPr>
                </w:rPrChange>
              </w:rPr>
              <w:delText xml:space="preserve"> ALLOTISSEMENT</w:delText>
            </w:r>
            <w:r w:rsidDel="00B41095">
              <w:rPr>
                <w:noProof/>
                <w:webHidden/>
              </w:rPr>
              <w:tab/>
              <w:delText>5</w:delText>
            </w:r>
          </w:del>
        </w:p>
        <w:p w14:paraId="110FC545" w14:textId="2C6ECB0C" w:rsidR="005A2A2B" w:rsidDel="00B41095" w:rsidRDefault="005A2A2B">
          <w:pPr>
            <w:pStyle w:val="TM1"/>
            <w:tabs>
              <w:tab w:val="right" w:leader="dot" w:pos="9602"/>
            </w:tabs>
            <w:rPr>
              <w:del w:id="328"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29" w:author="CLUZEAU Marie" w:date="2026-02-16T10:29:00Z" w16du:dateUtc="2026-02-16T09:29:00Z">
            <w:r w:rsidRPr="00B41095" w:rsidDel="00B41095">
              <w:rPr>
                <w:rPrChange w:id="330" w:author="CLUZEAU Marie" w:date="2026-02-16T10:29:00Z" w16du:dateUtc="2026-02-16T09:29:00Z">
                  <w:rPr>
                    <w:rStyle w:val="Lienhypertexte"/>
                    <w:rFonts w:ascii="FranceTV Brown TT Light" w:hAnsi="FranceTV Brown TT Light" w:cs="FranceTV Brown TT Light"/>
                    <w:caps/>
                    <w:noProof/>
                  </w:rPr>
                </w:rPrChange>
              </w:rPr>
              <w:delText>Article 5 -</w:delText>
            </w:r>
            <w:r w:rsidRPr="00B41095" w:rsidDel="00B41095">
              <w:rPr>
                <w:rPrChange w:id="331" w:author="CLUZEAU Marie" w:date="2026-02-16T10:29:00Z" w16du:dateUtc="2026-02-16T09:29:00Z">
                  <w:rPr>
                    <w:rStyle w:val="Lienhypertexte"/>
                    <w:rFonts w:ascii="FranceTV Brown TT Light" w:hAnsi="FranceTV Brown TT Light" w:cs="FranceTV Brown TT Light"/>
                    <w:noProof/>
                  </w:rPr>
                </w:rPrChange>
              </w:rPr>
              <w:delText xml:space="preserve"> LA DUREE DE L’ACCORD-CADRE</w:delText>
            </w:r>
            <w:r w:rsidDel="00B41095">
              <w:rPr>
                <w:noProof/>
                <w:webHidden/>
              </w:rPr>
              <w:tab/>
              <w:delText>6</w:delText>
            </w:r>
          </w:del>
        </w:p>
        <w:p w14:paraId="250F9FF7" w14:textId="1D599C79" w:rsidR="005A2A2B" w:rsidDel="00B41095" w:rsidRDefault="005A2A2B">
          <w:pPr>
            <w:pStyle w:val="TM2"/>
            <w:tabs>
              <w:tab w:val="right" w:leader="dot" w:pos="9602"/>
            </w:tabs>
            <w:rPr>
              <w:del w:id="332"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33" w:author="CLUZEAU Marie" w:date="2026-02-16T10:29:00Z" w16du:dateUtc="2026-02-16T09:29:00Z">
            <w:r w:rsidRPr="00B41095" w:rsidDel="00B41095">
              <w:rPr>
                <w:rPrChange w:id="334" w:author="CLUZEAU Marie" w:date="2026-02-16T10:29:00Z" w16du:dateUtc="2026-02-16T09:29:00Z">
                  <w:rPr>
                    <w:rStyle w:val="Lienhypertexte"/>
                    <w:rFonts w:ascii="FranceTV Brown TT Light" w:hAnsi="FranceTV Brown TT Light" w:cs="FranceTV Brown TT Light"/>
                    <w:bCs/>
                    <w:iCs/>
                    <w:noProof/>
                  </w:rPr>
                </w:rPrChange>
              </w:rPr>
              <w:delText>5.1 - Durée de l’accord-cadre – entrée en vigueur</w:delText>
            </w:r>
            <w:r w:rsidDel="00B41095">
              <w:rPr>
                <w:noProof/>
                <w:webHidden/>
              </w:rPr>
              <w:tab/>
              <w:delText>6</w:delText>
            </w:r>
          </w:del>
        </w:p>
        <w:p w14:paraId="63788D89" w14:textId="0DEC7851" w:rsidR="005A2A2B" w:rsidDel="00B41095" w:rsidRDefault="005A2A2B">
          <w:pPr>
            <w:pStyle w:val="TM1"/>
            <w:tabs>
              <w:tab w:val="right" w:leader="dot" w:pos="9602"/>
            </w:tabs>
            <w:rPr>
              <w:del w:id="335"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36" w:author="CLUZEAU Marie" w:date="2026-02-16T10:29:00Z" w16du:dateUtc="2026-02-16T09:29:00Z">
            <w:r w:rsidRPr="00B41095" w:rsidDel="00B41095">
              <w:rPr>
                <w:rPrChange w:id="337" w:author="CLUZEAU Marie" w:date="2026-02-16T10:29:00Z" w16du:dateUtc="2026-02-16T09:29:00Z">
                  <w:rPr>
                    <w:rStyle w:val="Lienhypertexte"/>
                    <w:rFonts w:ascii="FranceTV Brown TT Light" w:hAnsi="FranceTV Brown TT Light" w:cs="FranceTV Brown TT Light"/>
                    <w:bCs/>
                    <w:caps/>
                    <w:noProof/>
                    <w:kern w:val="32"/>
                  </w:rPr>
                </w:rPrChange>
              </w:rPr>
              <w:delText>Article 6 -</w:delText>
            </w:r>
            <w:r w:rsidRPr="00B41095" w:rsidDel="00B41095">
              <w:rPr>
                <w:rPrChange w:id="338" w:author="CLUZEAU Marie" w:date="2026-02-16T10:29:00Z" w16du:dateUtc="2026-02-16T09:29:00Z">
                  <w:rPr>
                    <w:rStyle w:val="Lienhypertexte"/>
                    <w:rFonts w:ascii="FranceTV Brown TT Light" w:hAnsi="FranceTV Brown TT Light" w:cs="FranceTV Brown TT Light"/>
                    <w:bCs/>
                    <w:noProof/>
                    <w:kern w:val="32"/>
                  </w:rPr>
                </w:rPrChange>
              </w:rPr>
              <w:delText xml:space="preserve"> ORDRE DE PRIORITE DES PIECES CONTRACTUELLES</w:delText>
            </w:r>
            <w:r w:rsidDel="00B41095">
              <w:rPr>
                <w:noProof/>
                <w:webHidden/>
              </w:rPr>
              <w:tab/>
              <w:delText>6</w:delText>
            </w:r>
          </w:del>
        </w:p>
        <w:p w14:paraId="22DAB390" w14:textId="42534697" w:rsidR="005A2A2B" w:rsidDel="00B41095" w:rsidRDefault="005A2A2B">
          <w:pPr>
            <w:pStyle w:val="TM1"/>
            <w:tabs>
              <w:tab w:val="right" w:leader="dot" w:pos="9602"/>
            </w:tabs>
            <w:rPr>
              <w:del w:id="339"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40" w:author="CLUZEAU Marie" w:date="2026-02-16T10:29:00Z" w16du:dateUtc="2026-02-16T09:29:00Z">
            <w:r w:rsidRPr="00B41095" w:rsidDel="00B41095">
              <w:rPr>
                <w:rPrChange w:id="341" w:author="CLUZEAU Marie" w:date="2026-02-16T10:29:00Z" w16du:dateUtc="2026-02-16T09:29:00Z">
                  <w:rPr>
                    <w:rStyle w:val="Lienhypertexte"/>
                    <w:rFonts w:ascii="FranceTV Brown TT Light" w:hAnsi="FranceTV Brown TT Light" w:cs="FranceTV Brown TT Light"/>
                    <w:bCs/>
                    <w:caps/>
                    <w:noProof/>
                    <w:kern w:val="32"/>
                  </w:rPr>
                </w:rPrChange>
              </w:rPr>
              <w:delText>Article 7 -</w:delText>
            </w:r>
            <w:r w:rsidRPr="00B41095" w:rsidDel="00B41095">
              <w:rPr>
                <w:rPrChange w:id="342" w:author="CLUZEAU Marie" w:date="2026-02-16T10:29:00Z" w16du:dateUtc="2026-02-16T09:29:00Z">
                  <w:rPr>
                    <w:rStyle w:val="Lienhypertexte"/>
                    <w:rFonts w:ascii="FranceTV Brown TT Light" w:hAnsi="FranceTV Brown TT Light" w:cs="FranceTV Brown TT Light"/>
                    <w:bCs/>
                    <w:noProof/>
                    <w:kern w:val="32"/>
                  </w:rPr>
                </w:rPrChange>
              </w:rPr>
              <w:delText xml:space="preserve"> PRIX</w:delText>
            </w:r>
            <w:r w:rsidDel="00B41095">
              <w:rPr>
                <w:noProof/>
                <w:webHidden/>
              </w:rPr>
              <w:tab/>
              <w:delText>7</w:delText>
            </w:r>
          </w:del>
        </w:p>
        <w:p w14:paraId="3B275947" w14:textId="69715674" w:rsidR="005A2A2B" w:rsidDel="00B41095" w:rsidRDefault="005A2A2B">
          <w:pPr>
            <w:pStyle w:val="TM2"/>
            <w:tabs>
              <w:tab w:val="right" w:leader="dot" w:pos="9602"/>
            </w:tabs>
            <w:rPr>
              <w:del w:id="343"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44" w:author="CLUZEAU Marie" w:date="2026-02-16T10:29:00Z" w16du:dateUtc="2026-02-16T09:29:00Z">
            <w:r w:rsidRPr="00B41095" w:rsidDel="00B41095">
              <w:rPr>
                <w:rPrChange w:id="345" w:author="CLUZEAU Marie" w:date="2026-02-16T10:29:00Z" w16du:dateUtc="2026-02-16T09:29:00Z">
                  <w:rPr>
                    <w:rStyle w:val="Lienhypertexte"/>
                    <w:rFonts w:ascii="FranceTV Brown TT Light" w:hAnsi="FranceTV Brown TT Light" w:cs="FranceTV Brown TT Light"/>
                    <w:bCs/>
                    <w:iCs/>
                    <w:noProof/>
                  </w:rPr>
                </w:rPrChange>
              </w:rPr>
              <w:delText>7.1 - Forme des prix</w:delText>
            </w:r>
            <w:r w:rsidDel="00B41095">
              <w:rPr>
                <w:noProof/>
                <w:webHidden/>
              </w:rPr>
              <w:tab/>
              <w:delText>7</w:delText>
            </w:r>
          </w:del>
        </w:p>
        <w:p w14:paraId="6F98DAF2" w14:textId="7C45D42D" w:rsidR="005A2A2B" w:rsidDel="00B41095" w:rsidRDefault="005A2A2B">
          <w:pPr>
            <w:pStyle w:val="TM2"/>
            <w:tabs>
              <w:tab w:val="right" w:leader="dot" w:pos="9602"/>
            </w:tabs>
            <w:rPr>
              <w:del w:id="346"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47" w:author="CLUZEAU Marie" w:date="2026-02-16T10:29:00Z" w16du:dateUtc="2026-02-16T09:29:00Z">
            <w:r w:rsidRPr="00B41095" w:rsidDel="00B41095">
              <w:rPr>
                <w:rPrChange w:id="348" w:author="CLUZEAU Marie" w:date="2026-02-16T10:29:00Z" w16du:dateUtc="2026-02-16T09:29:00Z">
                  <w:rPr>
                    <w:rStyle w:val="Lienhypertexte"/>
                    <w:rFonts w:ascii="FranceTV Brown TT Light" w:hAnsi="FranceTV Brown TT Light" w:cs="FranceTV Brown TT Light"/>
                    <w:bCs/>
                    <w:iCs/>
                    <w:noProof/>
                  </w:rPr>
                </w:rPrChange>
              </w:rPr>
              <w:delText>7.2 - Contenu des prix</w:delText>
            </w:r>
            <w:r w:rsidDel="00B41095">
              <w:rPr>
                <w:noProof/>
                <w:webHidden/>
              </w:rPr>
              <w:tab/>
              <w:delText>7</w:delText>
            </w:r>
          </w:del>
        </w:p>
        <w:p w14:paraId="5614742B" w14:textId="2D8E3E48" w:rsidR="005A2A2B" w:rsidDel="00B41095" w:rsidRDefault="005A2A2B">
          <w:pPr>
            <w:pStyle w:val="TM2"/>
            <w:tabs>
              <w:tab w:val="right" w:leader="dot" w:pos="9602"/>
            </w:tabs>
            <w:rPr>
              <w:del w:id="349"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50" w:author="CLUZEAU Marie" w:date="2026-02-16T10:29:00Z" w16du:dateUtc="2026-02-16T09:29:00Z">
            <w:r w:rsidRPr="00B41095" w:rsidDel="00B41095">
              <w:rPr>
                <w:rPrChange w:id="351" w:author="CLUZEAU Marie" w:date="2026-02-16T10:29:00Z" w16du:dateUtc="2026-02-16T09:29:00Z">
                  <w:rPr>
                    <w:rStyle w:val="Lienhypertexte"/>
                    <w:rFonts w:ascii="FranceTV Brown TT Light" w:hAnsi="FranceTV Brown TT Light" w:cs="FranceTV Brown TT Light"/>
                    <w:bCs/>
                    <w:iCs/>
                    <w:noProof/>
                  </w:rPr>
                </w:rPrChange>
              </w:rPr>
              <w:delText>7.3 - Conditions tarifaires identiques au bénéfice des filiales de France Télévisions</w:delText>
            </w:r>
            <w:r w:rsidDel="00B41095">
              <w:rPr>
                <w:noProof/>
                <w:webHidden/>
              </w:rPr>
              <w:tab/>
              <w:delText>7</w:delText>
            </w:r>
          </w:del>
        </w:p>
        <w:p w14:paraId="69B97201" w14:textId="3F061EAA" w:rsidR="005A2A2B" w:rsidDel="00B41095" w:rsidRDefault="005A2A2B">
          <w:pPr>
            <w:pStyle w:val="TM2"/>
            <w:tabs>
              <w:tab w:val="right" w:leader="dot" w:pos="9602"/>
            </w:tabs>
            <w:rPr>
              <w:del w:id="352"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53" w:author="CLUZEAU Marie" w:date="2026-02-16T10:29:00Z" w16du:dateUtc="2026-02-16T09:29:00Z">
            <w:r w:rsidRPr="00B41095" w:rsidDel="00B41095">
              <w:rPr>
                <w:rPrChange w:id="354" w:author="CLUZEAU Marie" w:date="2026-02-16T10:29:00Z" w16du:dateUtc="2026-02-16T09:29:00Z">
                  <w:rPr>
                    <w:rStyle w:val="Lienhypertexte"/>
                    <w:rFonts w:ascii="FranceTV Brown TT Light" w:hAnsi="FranceTV Brown TT Light" w:cs="FranceTV Brown TT Light"/>
                    <w:bCs/>
                    <w:iCs/>
                    <w:noProof/>
                  </w:rPr>
                </w:rPrChange>
              </w:rPr>
              <w:delText>7.4 - Charges fiscales</w:delText>
            </w:r>
            <w:r w:rsidDel="00B41095">
              <w:rPr>
                <w:noProof/>
                <w:webHidden/>
              </w:rPr>
              <w:tab/>
              <w:delText>7</w:delText>
            </w:r>
          </w:del>
        </w:p>
        <w:p w14:paraId="0A578F25" w14:textId="1D3A739F" w:rsidR="005A2A2B" w:rsidDel="00B41095" w:rsidRDefault="005A2A2B">
          <w:pPr>
            <w:pStyle w:val="TM2"/>
            <w:tabs>
              <w:tab w:val="right" w:leader="dot" w:pos="9602"/>
            </w:tabs>
            <w:rPr>
              <w:del w:id="355"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56" w:author="CLUZEAU Marie" w:date="2026-02-16T10:29:00Z" w16du:dateUtc="2026-02-16T09:29:00Z">
            <w:r w:rsidRPr="00B41095" w:rsidDel="00B41095">
              <w:rPr>
                <w:rPrChange w:id="357" w:author="CLUZEAU Marie" w:date="2026-02-16T10:29:00Z" w16du:dateUtc="2026-02-16T09:29:00Z">
                  <w:rPr>
                    <w:rStyle w:val="Lienhypertexte"/>
                    <w:rFonts w:ascii="FranceTV Brown TT Light" w:hAnsi="FranceTV Brown TT Light" w:cs="FranceTV Brown TT Light"/>
                    <w:bCs/>
                    <w:iCs/>
                    <w:noProof/>
                  </w:rPr>
                </w:rPrChange>
              </w:rPr>
              <w:delText>7.5 - Révision du prix des prestations</w:delText>
            </w:r>
            <w:r w:rsidDel="00B41095">
              <w:rPr>
                <w:noProof/>
                <w:webHidden/>
              </w:rPr>
              <w:tab/>
              <w:delText>8</w:delText>
            </w:r>
          </w:del>
        </w:p>
        <w:p w14:paraId="5C1B3ECE" w14:textId="463AFA0C" w:rsidR="005A2A2B" w:rsidDel="00B41095" w:rsidRDefault="005A2A2B">
          <w:pPr>
            <w:pStyle w:val="TM1"/>
            <w:tabs>
              <w:tab w:val="right" w:leader="dot" w:pos="9602"/>
            </w:tabs>
            <w:rPr>
              <w:del w:id="358"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59" w:author="CLUZEAU Marie" w:date="2026-02-16T10:29:00Z" w16du:dateUtc="2026-02-16T09:29:00Z">
            <w:r w:rsidRPr="00B41095" w:rsidDel="00B41095">
              <w:rPr>
                <w:rPrChange w:id="360" w:author="CLUZEAU Marie" w:date="2026-02-16T10:29:00Z" w16du:dateUtc="2026-02-16T09:29:00Z">
                  <w:rPr>
                    <w:rStyle w:val="Lienhypertexte"/>
                    <w:rFonts w:ascii="FranceTV Brown TT Light" w:hAnsi="FranceTV Brown TT Light" w:cs="FranceTV Brown TT Light"/>
                    <w:noProof/>
                  </w:rPr>
                </w:rPrChange>
              </w:rPr>
              <w:delText>Dans laquelle :</w:delText>
            </w:r>
            <w:r w:rsidDel="00B41095">
              <w:rPr>
                <w:noProof/>
                <w:webHidden/>
              </w:rPr>
              <w:tab/>
              <w:delText>8</w:delText>
            </w:r>
          </w:del>
        </w:p>
        <w:p w14:paraId="1C453FCD" w14:textId="1410F811" w:rsidR="005A2A2B" w:rsidDel="00B41095" w:rsidRDefault="005A2A2B">
          <w:pPr>
            <w:pStyle w:val="TM1"/>
            <w:tabs>
              <w:tab w:val="right" w:leader="dot" w:pos="9602"/>
            </w:tabs>
            <w:rPr>
              <w:del w:id="361"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62" w:author="CLUZEAU Marie" w:date="2026-02-16T10:29:00Z" w16du:dateUtc="2026-02-16T09:29:00Z">
            <w:r w:rsidRPr="00B41095" w:rsidDel="00B41095">
              <w:rPr>
                <w:rPrChange w:id="363" w:author="CLUZEAU Marie" w:date="2026-02-16T10:29:00Z" w16du:dateUtc="2026-02-16T09:29:00Z">
                  <w:rPr>
                    <w:rStyle w:val="Lienhypertexte"/>
                    <w:rFonts w:ascii="FranceTV Brown TT Light" w:hAnsi="FranceTV Brown TT Light" w:cs="FranceTV Brown TT Light"/>
                    <w:bCs/>
                    <w:caps/>
                    <w:noProof/>
                    <w:kern w:val="32"/>
                  </w:rPr>
                </w:rPrChange>
              </w:rPr>
              <w:delText>Article 8 -</w:delText>
            </w:r>
            <w:r w:rsidRPr="00B41095" w:rsidDel="00B41095">
              <w:rPr>
                <w:rPrChange w:id="364" w:author="CLUZEAU Marie" w:date="2026-02-16T10:29:00Z" w16du:dateUtc="2026-02-16T09:29:00Z">
                  <w:rPr>
                    <w:rStyle w:val="Lienhypertexte"/>
                    <w:rFonts w:ascii="FranceTV Brown TT Light" w:hAnsi="FranceTV Brown TT Light" w:cs="FranceTV Brown TT Light"/>
                    <w:bCs/>
                    <w:noProof/>
                    <w:kern w:val="32"/>
                  </w:rPr>
                </w:rPrChange>
              </w:rPr>
              <w:delText xml:space="preserve"> MODALITES GENERALES D’EXECUTION DES PRESTATIONS</w:delText>
            </w:r>
            <w:r w:rsidDel="00B41095">
              <w:rPr>
                <w:noProof/>
                <w:webHidden/>
              </w:rPr>
              <w:tab/>
              <w:delText>9</w:delText>
            </w:r>
          </w:del>
        </w:p>
        <w:p w14:paraId="27AD6295" w14:textId="0B800945" w:rsidR="005A2A2B" w:rsidDel="00B41095" w:rsidRDefault="005A2A2B">
          <w:pPr>
            <w:pStyle w:val="TM2"/>
            <w:tabs>
              <w:tab w:val="right" w:leader="dot" w:pos="9602"/>
            </w:tabs>
            <w:rPr>
              <w:del w:id="365"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66" w:author="CLUZEAU Marie" w:date="2026-02-16T10:29:00Z" w16du:dateUtc="2026-02-16T09:29:00Z">
            <w:r w:rsidRPr="00B41095" w:rsidDel="00B41095">
              <w:rPr>
                <w:rPrChange w:id="367" w:author="CLUZEAU Marie" w:date="2026-02-16T10:29:00Z" w16du:dateUtc="2026-02-16T09:29:00Z">
                  <w:rPr>
                    <w:rStyle w:val="Lienhypertexte"/>
                    <w:rFonts w:ascii="FranceTV Brown TT Light" w:hAnsi="FranceTV Brown TT Light" w:cs="FranceTV Brown TT Light"/>
                    <w:bCs/>
                    <w:iCs/>
                    <w:noProof/>
                  </w:rPr>
                </w:rPrChange>
              </w:rPr>
              <w:delText>8.1 - Délais d’exécution des prestations</w:delText>
            </w:r>
            <w:r w:rsidDel="00B41095">
              <w:rPr>
                <w:noProof/>
                <w:webHidden/>
              </w:rPr>
              <w:tab/>
              <w:delText>9</w:delText>
            </w:r>
          </w:del>
        </w:p>
        <w:p w14:paraId="41ABB011" w14:textId="41B8EE7B" w:rsidR="005A2A2B" w:rsidDel="00B41095" w:rsidRDefault="005A2A2B">
          <w:pPr>
            <w:pStyle w:val="TM2"/>
            <w:tabs>
              <w:tab w:val="right" w:leader="dot" w:pos="9602"/>
            </w:tabs>
            <w:rPr>
              <w:del w:id="368"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69" w:author="CLUZEAU Marie" w:date="2026-02-16T10:29:00Z" w16du:dateUtc="2026-02-16T09:29:00Z">
            <w:r w:rsidRPr="00B41095" w:rsidDel="00B41095">
              <w:rPr>
                <w:rPrChange w:id="370" w:author="CLUZEAU Marie" w:date="2026-02-16T10:29:00Z" w16du:dateUtc="2026-02-16T09:29:00Z">
                  <w:rPr>
                    <w:rStyle w:val="Lienhypertexte"/>
                    <w:rFonts w:ascii="FranceTV Brown TT Light" w:hAnsi="FranceTV Brown TT Light" w:cs="FranceTV Brown TT Light"/>
                    <w:bCs/>
                    <w:iCs/>
                    <w:noProof/>
                  </w:rPr>
                </w:rPrChange>
              </w:rPr>
              <w:delText>8.2 - Prolongation des délais d’exécution des prestations</w:delText>
            </w:r>
            <w:r w:rsidDel="00B41095">
              <w:rPr>
                <w:noProof/>
                <w:webHidden/>
              </w:rPr>
              <w:tab/>
              <w:delText>9</w:delText>
            </w:r>
          </w:del>
        </w:p>
        <w:p w14:paraId="728E5005" w14:textId="2C2E03D5" w:rsidR="005A2A2B" w:rsidDel="00B41095" w:rsidRDefault="005A2A2B">
          <w:pPr>
            <w:pStyle w:val="TM2"/>
            <w:tabs>
              <w:tab w:val="right" w:leader="dot" w:pos="9602"/>
            </w:tabs>
            <w:rPr>
              <w:del w:id="371"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72" w:author="CLUZEAU Marie" w:date="2026-02-16T10:29:00Z" w16du:dateUtc="2026-02-16T09:29:00Z">
            <w:r w:rsidRPr="00B41095" w:rsidDel="00B41095">
              <w:rPr>
                <w:rPrChange w:id="373" w:author="CLUZEAU Marie" w:date="2026-02-16T10:29:00Z" w16du:dateUtc="2026-02-16T09:29:00Z">
                  <w:rPr>
                    <w:rStyle w:val="Lienhypertexte"/>
                    <w:rFonts w:ascii="FranceTV Brown TT Light" w:hAnsi="FranceTV Brown TT Light" w:cs="FranceTV Brown TT Light"/>
                    <w:bCs/>
                    <w:iCs/>
                    <w:noProof/>
                  </w:rPr>
                </w:rPrChange>
              </w:rPr>
              <w:delText>8.3 - Généralités</w:delText>
            </w:r>
            <w:r w:rsidDel="00B41095">
              <w:rPr>
                <w:noProof/>
                <w:webHidden/>
              </w:rPr>
              <w:tab/>
              <w:delText>9</w:delText>
            </w:r>
          </w:del>
        </w:p>
        <w:p w14:paraId="58A0B378" w14:textId="30F9AF28" w:rsidR="005A2A2B" w:rsidDel="00B41095" w:rsidRDefault="005A2A2B">
          <w:pPr>
            <w:pStyle w:val="TM2"/>
            <w:tabs>
              <w:tab w:val="right" w:leader="dot" w:pos="9602"/>
            </w:tabs>
            <w:rPr>
              <w:del w:id="374"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75" w:author="CLUZEAU Marie" w:date="2026-02-16T10:29:00Z" w16du:dateUtc="2026-02-16T09:29:00Z">
            <w:r w:rsidRPr="00B41095" w:rsidDel="00B41095">
              <w:rPr>
                <w:rPrChange w:id="376" w:author="CLUZEAU Marie" w:date="2026-02-16T10:29:00Z" w16du:dateUtc="2026-02-16T09:29:00Z">
                  <w:rPr>
                    <w:rStyle w:val="Lienhypertexte"/>
                    <w:rFonts w:ascii="FranceTV Brown TT Light" w:hAnsi="FranceTV Brown TT Light" w:cs="FranceTV Brown TT Light"/>
                    <w:bCs/>
                    <w:iCs/>
                    <w:noProof/>
                  </w:rPr>
                </w:rPrChange>
              </w:rPr>
              <w:delText>8.4 - Horaire d’intervention</w:delText>
            </w:r>
            <w:r w:rsidDel="00B41095">
              <w:rPr>
                <w:noProof/>
                <w:webHidden/>
              </w:rPr>
              <w:tab/>
              <w:delText>10</w:delText>
            </w:r>
          </w:del>
        </w:p>
        <w:p w14:paraId="2811F2EA" w14:textId="30FBEB99" w:rsidR="005A2A2B" w:rsidDel="00B41095" w:rsidRDefault="005A2A2B">
          <w:pPr>
            <w:pStyle w:val="TM2"/>
            <w:tabs>
              <w:tab w:val="right" w:leader="dot" w:pos="9602"/>
            </w:tabs>
            <w:rPr>
              <w:del w:id="377"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78" w:author="CLUZEAU Marie" w:date="2026-02-16T10:29:00Z" w16du:dateUtc="2026-02-16T09:29:00Z">
            <w:r w:rsidRPr="00B41095" w:rsidDel="00B41095">
              <w:rPr>
                <w:rPrChange w:id="379" w:author="CLUZEAU Marie" w:date="2026-02-16T10:29:00Z" w16du:dateUtc="2026-02-16T09:29:00Z">
                  <w:rPr>
                    <w:rStyle w:val="Lienhypertexte"/>
                    <w:rFonts w:ascii="FranceTV Brown TT Light" w:hAnsi="FranceTV Brown TT Light" w:cs="FranceTV Brown TT Light"/>
                    <w:noProof/>
                  </w:rPr>
                </w:rPrChange>
              </w:rPr>
              <w:delText>8.5 - Prise en charge – remise en fin de marché</w:delText>
            </w:r>
            <w:r w:rsidDel="00B41095">
              <w:rPr>
                <w:noProof/>
                <w:webHidden/>
              </w:rPr>
              <w:tab/>
              <w:delText>10</w:delText>
            </w:r>
          </w:del>
        </w:p>
        <w:p w14:paraId="53A0B933" w14:textId="6FA82C1E" w:rsidR="005A2A2B" w:rsidDel="00B41095" w:rsidRDefault="005A2A2B">
          <w:pPr>
            <w:pStyle w:val="TM3"/>
            <w:tabs>
              <w:tab w:val="right" w:leader="dot" w:pos="9602"/>
            </w:tabs>
            <w:rPr>
              <w:del w:id="380"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81" w:author="CLUZEAU Marie" w:date="2026-02-16T10:29:00Z" w16du:dateUtc="2026-02-16T09:29:00Z">
            <w:r w:rsidRPr="00B41095" w:rsidDel="00B41095">
              <w:rPr>
                <w:rPrChange w:id="382" w:author="CLUZEAU Marie" w:date="2026-02-16T10:29:00Z" w16du:dateUtc="2026-02-16T09:29:00Z">
                  <w:rPr>
                    <w:rStyle w:val="Lienhypertexte"/>
                    <w:rFonts w:ascii="FranceTV Brown TT Light" w:hAnsi="FranceTV Brown TT Light" w:cs="FranceTV Brown TT Light"/>
                    <w:noProof/>
                  </w:rPr>
                </w:rPrChange>
              </w:rPr>
              <w:delText>8.5.1 – Prise en charge en début de marché</w:delText>
            </w:r>
            <w:r w:rsidDel="00B41095">
              <w:rPr>
                <w:noProof/>
                <w:webHidden/>
              </w:rPr>
              <w:tab/>
              <w:delText>10</w:delText>
            </w:r>
          </w:del>
        </w:p>
        <w:p w14:paraId="57EDAA39" w14:textId="2962B7ED" w:rsidR="005A2A2B" w:rsidDel="00B41095" w:rsidRDefault="005A2A2B">
          <w:pPr>
            <w:pStyle w:val="TM3"/>
            <w:tabs>
              <w:tab w:val="right" w:leader="dot" w:pos="9602"/>
            </w:tabs>
            <w:rPr>
              <w:del w:id="383"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84" w:author="CLUZEAU Marie" w:date="2026-02-16T10:29:00Z" w16du:dateUtc="2026-02-16T09:29:00Z">
            <w:r w:rsidRPr="00B41095" w:rsidDel="00B41095">
              <w:rPr>
                <w:rPrChange w:id="385" w:author="CLUZEAU Marie" w:date="2026-02-16T10:29:00Z" w16du:dateUtc="2026-02-16T09:29:00Z">
                  <w:rPr>
                    <w:rStyle w:val="Lienhypertexte"/>
                    <w:rFonts w:ascii="FranceTV Brown TT Light" w:hAnsi="FranceTV Brown TT Light" w:cs="FranceTV Brown TT Light"/>
                    <w:noProof/>
                  </w:rPr>
                </w:rPrChange>
              </w:rPr>
              <w:delText>8.5.2 - Remise en l’état initial en fin de marché</w:delText>
            </w:r>
            <w:r w:rsidDel="00B41095">
              <w:rPr>
                <w:noProof/>
                <w:webHidden/>
              </w:rPr>
              <w:tab/>
              <w:delText>10</w:delText>
            </w:r>
          </w:del>
        </w:p>
        <w:p w14:paraId="53A83E99" w14:textId="62AD4FA9" w:rsidR="005A2A2B" w:rsidDel="00B41095" w:rsidRDefault="005A2A2B">
          <w:pPr>
            <w:pStyle w:val="TM2"/>
            <w:tabs>
              <w:tab w:val="right" w:leader="dot" w:pos="9602"/>
            </w:tabs>
            <w:rPr>
              <w:del w:id="386"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87" w:author="CLUZEAU Marie" w:date="2026-02-16T10:29:00Z" w16du:dateUtc="2026-02-16T09:29:00Z">
            <w:r w:rsidRPr="00B41095" w:rsidDel="00B41095">
              <w:rPr>
                <w:rPrChange w:id="388" w:author="CLUZEAU Marie" w:date="2026-02-16T10:29:00Z" w16du:dateUtc="2026-02-16T09:29:00Z">
                  <w:rPr>
                    <w:rStyle w:val="Lienhypertexte"/>
                    <w:rFonts w:ascii="FranceTV Brown TT Light" w:hAnsi="FranceTV Brown TT Light" w:cs="FranceTV Brown TT Light"/>
                    <w:bCs/>
                    <w:iCs/>
                    <w:noProof/>
                  </w:rPr>
                </w:rPrChange>
              </w:rPr>
              <w:delText>8.6 - Obligations concernant le personnel et les moyens du Titulaire</w:delText>
            </w:r>
            <w:r w:rsidDel="00B41095">
              <w:rPr>
                <w:noProof/>
                <w:webHidden/>
              </w:rPr>
              <w:tab/>
              <w:delText>10</w:delText>
            </w:r>
          </w:del>
        </w:p>
        <w:p w14:paraId="78765104" w14:textId="0DB29326" w:rsidR="005A2A2B" w:rsidDel="00B41095" w:rsidRDefault="005A2A2B">
          <w:pPr>
            <w:pStyle w:val="TM3"/>
            <w:tabs>
              <w:tab w:val="right" w:leader="dot" w:pos="9602"/>
            </w:tabs>
            <w:rPr>
              <w:del w:id="389"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90" w:author="CLUZEAU Marie" w:date="2026-02-16T10:29:00Z" w16du:dateUtc="2026-02-16T09:29:00Z">
            <w:r w:rsidRPr="00B41095" w:rsidDel="00B41095">
              <w:rPr>
                <w:rPrChange w:id="391" w:author="CLUZEAU Marie" w:date="2026-02-16T10:29:00Z" w16du:dateUtc="2026-02-16T09:29:00Z">
                  <w:rPr>
                    <w:rStyle w:val="Lienhypertexte"/>
                    <w:rFonts w:ascii="Arial" w:hAnsi="Arial" w:cs="FranceTV Brown TT Light"/>
                    <w:noProof/>
                  </w:rPr>
                </w:rPrChange>
              </w:rPr>
              <w:delText>8.6.1 -</w:delText>
            </w:r>
            <w:r w:rsidRPr="00B41095" w:rsidDel="00B41095">
              <w:rPr>
                <w:rPrChange w:id="392" w:author="CLUZEAU Marie" w:date="2026-02-16T10:29:00Z" w16du:dateUtc="2026-02-16T09:29:00Z">
                  <w:rPr>
                    <w:rStyle w:val="Lienhypertexte"/>
                    <w:rFonts w:ascii="FranceTV Brown TT Light" w:hAnsi="FranceTV Brown TT Light" w:cs="FranceTV Brown TT Light"/>
                    <w:noProof/>
                  </w:rPr>
                </w:rPrChange>
              </w:rPr>
              <w:delText xml:space="preserve"> Personnel du Titulaire</w:delText>
            </w:r>
            <w:r w:rsidDel="00B41095">
              <w:rPr>
                <w:noProof/>
                <w:webHidden/>
              </w:rPr>
              <w:tab/>
              <w:delText>10</w:delText>
            </w:r>
          </w:del>
        </w:p>
        <w:p w14:paraId="6E0EF3B2" w14:textId="744B4D90" w:rsidR="005A2A2B" w:rsidDel="00B41095" w:rsidRDefault="005A2A2B">
          <w:pPr>
            <w:pStyle w:val="TM3"/>
            <w:tabs>
              <w:tab w:val="right" w:leader="dot" w:pos="9602"/>
            </w:tabs>
            <w:rPr>
              <w:del w:id="393"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94" w:author="CLUZEAU Marie" w:date="2026-02-16T10:29:00Z" w16du:dateUtc="2026-02-16T09:29:00Z">
            <w:r w:rsidRPr="00B41095" w:rsidDel="00B41095">
              <w:rPr>
                <w:rPrChange w:id="395" w:author="CLUZEAU Marie" w:date="2026-02-16T10:29:00Z" w16du:dateUtc="2026-02-16T09:29:00Z">
                  <w:rPr>
                    <w:rStyle w:val="Lienhypertexte"/>
                    <w:rFonts w:ascii="Arial" w:hAnsi="Arial" w:cs="FranceTV Brown TT Light"/>
                    <w:noProof/>
                  </w:rPr>
                </w:rPrChange>
              </w:rPr>
              <w:delText>8.6.2 -</w:delText>
            </w:r>
            <w:r w:rsidRPr="00B41095" w:rsidDel="00B41095">
              <w:rPr>
                <w:rPrChange w:id="396" w:author="CLUZEAU Marie" w:date="2026-02-16T10:29:00Z" w16du:dateUtc="2026-02-16T09:29:00Z">
                  <w:rPr>
                    <w:rStyle w:val="Lienhypertexte"/>
                    <w:rFonts w:ascii="FranceTV Brown TT Light" w:hAnsi="FranceTV Brown TT Light" w:cs="FranceTV Brown TT Light"/>
                    <w:noProof/>
                  </w:rPr>
                </w:rPrChange>
              </w:rPr>
              <w:delText xml:space="preserve"> Identité des personnes</w:delText>
            </w:r>
            <w:r w:rsidDel="00B41095">
              <w:rPr>
                <w:noProof/>
                <w:webHidden/>
              </w:rPr>
              <w:tab/>
              <w:delText>11</w:delText>
            </w:r>
          </w:del>
        </w:p>
        <w:p w14:paraId="4EA7ED92" w14:textId="129C52CA" w:rsidR="005A2A2B" w:rsidDel="00B41095" w:rsidRDefault="005A2A2B">
          <w:pPr>
            <w:pStyle w:val="TM3"/>
            <w:tabs>
              <w:tab w:val="right" w:leader="dot" w:pos="9602"/>
            </w:tabs>
            <w:rPr>
              <w:del w:id="397"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398" w:author="CLUZEAU Marie" w:date="2026-02-16T10:29:00Z" w16du:dateUtc="2026-02-16T09:29:00Z">
            <w:r w:rsidRPr="00B41095" w:rsidDel="00B41095">
              <w:rPr>
                <w:rPrChange w:id="399" w:author="CLUZEAU Marie" w:date="2026-02-16T10:29:00Z" w16du:dateUtc="2026-02-16T09:29:00Z">
                  <w:rPr>
                    <w:rStyle w:val="Lienhypertexte"/>
                    <w:rFonts w:ascii="Arial" w:hAnsi="Arial" w:cs="FranceTV Brown TT Light"/>
                    <w:noProof/>
                  </w:rPr>
                </w:rPrChange>
              </w:rPr>
              <w:delText>8.6.3 -</w:delText>
            </w:r>
            <w:r w:rsidRPr="00B41095" w:rsidDel="00B41095">
              <w:rPr>
                <w:rPrChange w:id="400" w:author="CLUZEAU Marie" w:date="2026-02-16T10:29:00Z" w16du:dateUtc="2026-02-16T09:29:00Z">
                  <w:rPr>
                    <w:rStyle w:val="Lienhypertexte"/>
                    <w:rFonts w:ascii="FranceTV Brown TT Light" w:hAnsi="FranceTV Brown TT Light" w:cs="FranceTV Brown TT Light"/>
                    <w:noProof/>
                  </w:rPr>
                </w:rPrChange>
              </w:rPr>
              <w:delText xml:space="preserve"> Réglementation et comportement</w:delText>
            </w:r>
            <w:r w:rsidDel="00B41095">
              <w:rPr>
                <w:noProof/>
                <w:webHidden/>
              </w:rPr>
              <w:tab/>
              <w:delText>11</w:delText>
            </w:r>
          </w:del>
        </w:p>
        <w:p w14:paraId="1B51E843" w14:textId="52F6710B" w:rsidR="005A2A2B" w:rsidDel="00B41095" w:rsidRDefault="005A2A2B">
          <w:pPr>
            <w:pStyle w:val="TM3"/>
            <w:tabs>
              <w:tab w:val="right" w:leader="dot" w:pos="9602"/>
            </w:tabs>
            <w:rPr>
              <w:del w:id="401"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02" w:author="CLUZEAU Marie" w:date="2026-02-16T10:29:00Z" w16du:dateUtc="2026-02-16T09:29:00Z">
            <w:r w:rsidRPr="00B41095" w:rsidDel="00B41095">
              <w:rPr>
                <w:rPrChange w:id="403" w:author="CLUZEAU Marie" w:date="2026-02-16T10:29:00Z" w16du:dateUtc="2026-02-16T09:29:00Z">
                  <w:rPr>
                    <w:rStyle w:val="Lienhypertexte"/>
                    <w:rFonts w:ascii="Arial" w:hAnsi="Arial" w:cs="FranceTV Brown TT Light"/>
                    <w:noProof/>
                  </w:rPr>
                </w:rPrChange>
              </w:rPr>
              <w:delText>8.6.4 -</w:delText>
            </w:r>
            <w:r w:rsidRPr="00B41095" w:rsidDel="00B41095">
              <w:rPr>
                <w:rPrChange w:id="404" w:author="CLUZEAU Marie" w:date="2026-02-16T10:29:00Z" w16du:dateUtc="2026-02-16T09:29:00Z">
                  <w:rPr>
                    <w:rStyle w:val="Lienhypertexte"/>
                    <w:rFonts w:ascii="FranceTV Brown TT Light" w:hAnsi="FranceTV Brown TT Light" w:cs="FranceTV Brown TT Light"/>
                    <w:noProof/>
                  </w:rPr>
                </w:rPrChange>
              </w:rPr>
              <w:delText xml:space="preserve"> Formation</w:delText>
            </w:r>
            <w:r w:rsidDel="00B41095">
              <w:rPr>
                <w:noProof/>
                <w:webHidden/>
              </w:rPr>
              <w:tab/>
              <w:delText>12</w:delText>
            </w:r>
          </w:del>
        </w:p>
        <w:p w14:paraId="30480D3C" w14:textId="2D2C58D0" w:rsidR="005A2A2B" w:rsidDel="00B41095" w:rsidRDefault="005A2A2B">
          <w:pPr>
            <w:pStyle w:val="TM3"/>
            <w:tabs>
              <w:tab w:val="right" w:leader="dot" w:pos="9602"/>
            </w:tabs>
            <w:rPr>
              <w:del w:id="405"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06" w:author="CLUZEAU Marie" w:date="2026-02-16T10:29:00Z" w16du:dateUtc="2026-02-16T09:29:00Z">
            <w:r w:rsidRPr="00B41095" w:rsidDel="00B41095">
              <w:rPr>
                <w:rPrChange w:id="407" w:author="CLUZEAU Marie" w:date="2026-02-16T10:29:00Z" w16du:dateUtc="2026-02-16T09:29:00Z">
                  <w:rPr>
                    <w:rStyle w:val="Lienhypertexte"/>
                    <w:rFonts w:ascii="Arial" w:hAnsi="Arial" w:cs="FranceTV Brown TT Light"/>
                    <w:noProof/>
                  </w:rPr>
                </w:rPrChange>
              </w:rPr>
              <w:delText>8.6.5 -</w:delText>
            </w:r>
            <w:r w:rsidRPr="00B41095" w:rsidDel="00B41095">
              <w:rPr>
                <w:rPrChange w:id="408" w:author="CLUZEAU Marie" w:date="2026-02-16T10:29:00Z" w16du:dateUtc="2026-02-16T09:29:00Z">
                  <w:rPr>
                    <w:rStyle w:val="Lienhypertexte"/>
                    <w:rFonts w:ascii="FranceTV Brown TT Light" w:hAnsi="FranceTV Brown TT Light" w:cs="FranceTV Brown TT Light"/>
                    <w:noProof/>
                  </w:rPr>
                </w:rPrChange>
              </w:rPr>
              <w:delText xml:space="preserve"> Sécurité des biens</w:delText>
            </w:r>
            <w:r w:rsidDel="00B41095">
              <w:rPr>
                <w:noProof/>
                <w:webHidden/>
              </w:rPr>
              <w:tab/>
              <w:delText>12</w:delText>
            </w:r>
          </w:del>
        </w:p>
        <w:p w14:paraId="573087CB" w14:textId="6824F88B" w:rsidR="005A2A2B" w:rsidDel="00B41095" w:rsidRDefault="005A2A2B">
          <w:pPr>
            <w:pStyle w:val="TM3"/>
            <w:tabs>
              <w:tab w:val="right" w:leader="dot" w:pos="9602"/>
            </w:tabs>
            <w:rPr>
              <w:del w:id="409"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10" w:author="CLUZEAU Marie" w:date="2026-02-16T10:29:00Z" w16du:dateUtc="2026-02-16T09:29:00Z">
            <w:r w:rsidRPr="00B41095" w:rsidDel="00B41095">
              <w:rPr>
                <w:rPrChange w:id="411" w:author="CLUZEAU Marie" w:date="2026-02-16T10:29:00Z" w16du:dateUtc="2026-02-16T09:29:00Z">
                  <w:rPr>
                    <w:rStyle w:val="Lienhypertexte"/>
                    <w:rFonts w:ascii="Arial" w:hAnsi="Arial" w:cs="FranceTV Brown TT Light"/>
                    <w:noProof/>
                  </w:rPr>
                </w:rPrChange>
              </w:rPr>
              <w:delText>8.6.6 -</w:delText>
            </w:r>
            <w:r w:rsidRPr="00B41095" w:rsidDel="00B41095">
              <w:rPr>
                <w:rPrChange w:id="412" w:author="CLUZEAU Marie" w:date="2026-02-16T10:29:00Z" w16du:dateUtc="2026-02-16T09:29:00Z">
                  <w:rPr>
                    <w:rStyle w:val="Lienhypertexte"/>
                    <w:rFonts w:ascii="FranceTV Brown TT Light" w:hAnsi="FranceTV Brown TT Light" w:cs="FranceTV Brown TT Light"/>
                    <w:noProof/>
                  </w:rPr>
                </w:rPrChange>
              </w:rPr>
              <w:delText xml:space="preserve"> Accès</w:delText>
            </w:r>
            <w:r w:rsidDel="00B41095">
              <w:rPr>
                <w:noProof/>
                <w:webHidden/>
              </w:rPr>
              <w:tab/>
              <w:delText>13</w:delText>
            </w:r>
          </w:del>
        </w:p>
        <w:p w14:paraId="7BD65E25" w14:textId="3CD27080" w:rsidR="005A2A2B" w:rsidDel="00B41095" w:rsidRDefault="005A2A2B">
          <w:pPr>
            <w:pStyle w:val="TM2"/>
            <w:tabs>
              <w:tab w:val="right" w:leader="dot" w:pos="9602"/>
            </w:tabs>
            <w:rPr>
              <w:del w:id="413"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14" w:author="CLUZEAU Marie" w:date="2026-02-16T10:29:00Z" w16du:dateUtc="2026-02-16T09:29:00Z">
            <w:r w:rsidRPr="00B41095" w:rsidDel="00B41095">
              <w:rPr>
                <w:rPrChange w:id="415" w:author="CLUZEAU Marie" w:date="2026-02-16T10:29:00Z" w16du:dateUtc="2026-02-16T09:29:00Z">
                  <w:rPr>
                    <w:rStyle w:val="Lienhypertexte"/>
                    <w:rFonts w:ascii="FranceTV Brown TT Light" w:hAnsi="FranceTV Brown TT Light" w:cs="FranceTV Brown TT Light"/>
                    <w:bCs/>
                    <w:iCs/>
                    <w:noProof/>
                  </w:rPr>
                </w:rPrChange>
              </w:rPr>
              <w:delText>8.7 - Obligations du Titulaire</w:delText>
            </w:r>
            <w:r w:rsidDel="00B41095">
              <w:rPr>
                <w:noProof/>
                <w:webHidden/>
              </w:rPr>
              <w:tab/>
              <w:delText>13</w:delText>
            </w:r>
          </w:del>
        </w:p>
        <w:p w14:paraId="69E6A4C1" w14:textId="2FDF67FC" w:rsidR="005A2A2B" w:rsidDel="00B41095" w:rsidRDefault="005A2A2B">
          <w:pPr>
            <w:pStyle w:val="TM3"/>
            <w:tabs>
              <w:tab w:val="right" w:leader="dot" w:pos="9602"/>
            </w:tabs>
            <w:rPr>
              <w:del w:id="416"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17" w:author="CLUZEAU Marie" w:date="2026-02-16T10:29:00Z" w16du:dateUtc="2026-02-16T09:29:00Z">
            <w:r w:rsidRPr="00B41095" w:rsidDel="00B41095">
              <w:rPr>
                <w:rPrChange w:id="418" w:author="CLUZEAU Marie" w:date="2026-02-16T10:29:00Z" w16du:dateUtc="2026-02-16T09:29:00Z">
                  <w:rPr>
                    <w:rStyle w:val="Lienhypertexte"/>
                    <w:rFonts w:ascii="Arial" w:hAnsi="Arial" w:cs="FranceTV Brown TT Light"/>
                    <w:noProof/>
                  </w:rPr>
                </w:rPrChange>
              </w:rPr>
              <w:delText>8.7.1 -</w:delText>
            </w:r>
            <w:r w:rsidRPr="00B41095" w:rsidDel="00B41095">
              <w:rPr>
                <w:rPrChange w:id="419" w:author="CLUZEAU Marie" w:date="2026-02-16T10:29:00Z" w16du:dateUtc="2026-02-16T09:29:00Z">
                  <w:rPr>
                    <w:rStyle w:val="Lienhypertexte"/>
                    <w:rFonts w:ascii="FranceTV Brown TT Light" w:hAnsi="FranceTV Brown TT Light" w:cs="FranceTV Brown TT Light"/>
                    <w:noProof/>
                  </w:rPr>
                </w:rPrChange>
              </w:rPr>
              <w:delText xml:space="preserve"> Obligation de résultat du Titulaire</w:delText>
            </w:r>
            <w:r w:rsidDel="00B41095">
              <w:rPr>
                <w:noProof/>
                <w:webHidden/>
              </w:rPr>
              <w:tab/>
              <w:delText>13</w:delText>
            </w:r>
          </w:del>
        </w:p>
        <w:p w14:paraId="504B6EEE" w14:textId="67402F93" w:rsidR="005A2A2B" w:rsidDel="00B41095" w:rsidRDefault="005A2A2B">
          <w:pPr>
            <w:pStyle w:val="TM2"/>
            <w:tabs>
              <w:tab w:val="right" w:leader="dot" w:pos="9602"/>
            </w:tabs>
            <w:rPr>
              <w:del w:id="420"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21" w:author="CLUZEAU Marie" w:date="2026-02-16T10:29:00Z" w16du:dateUtc="2026-02-16T09:29:00Z">
            <w:r w:rsidRPr="00B41095" w:rsidDel="00B41095">
              <w:rPr>
                <w:rPrChange w:id="422" w:author="CLUZEAU Marie" w:date="2026-02-16T10:29:00Z" w16du:dateUtc="2026-02-16T09:29:00Z">
                  <w:rPr>
                    <w:rStyle w:val="Lienhypertexte"/>
                    <w:rFonts w:ascii="FranceTV Brown TT Light" w:hAnsi="FranceTV Brown TT Light" w:cs="FranceTV Brown TT Light"/>
                    <w:bCs/>
                    <w:iCs/>
                    <w:noProof/>
                  </w:rPr>
                </w:rPrChange>
              </w:rPr>
              <w:delText>8.8 - Plan de prévention</w:delText>
            </w:r>
            <w:r w:rsidDel="00B41095">
              <w:rPr>
                <w:noProof/>
                <w:webHidden/>
              </w:rPr>
              <w:tab/>
              <w:delText>13</w:delText>
            </w:r>
          </w:del>
        </w:p>
        <w:p w14:paraId="78EB9319" w14:textId="606AF45E" w:rsidR="005A2A2B" w:rsidDel="00B41095" w:rsidRDefault="005A2A2B">
          <w:pPr>
            <w:pStyle w:val="TM1"/>
            <w:tabs>
              <w:tab w:val="right" w:leader="dot" w:pos="9602"/>
            </w:tabs>
            <w:rPr>
              <w:del w:id="423"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24" w:author="CLUZEAU Marie" w:date="2026-02-16T10:29:00Z" w16du:dateUtc="2026-02-16T09:29:00Z">
            <w:r w:rsidRPr="00B41095" w:rsidDel="00B41095">
              <w:rPr>
                <w:rPrChange w:id="425" w:author="CLUZEAU Marie" w:date="2026-02-16T10:29:00Z" w16du:dateUtc="2026-02-16T09:29:00Z">
                  <w:rPr>
                    <w:rStyle w:val="Lienhypertexte"/>
                    <w:rFonts w:ascii="FranceTV Brown TT Light" w:hAnsi="FranceTV Brown TT Light" w:cs="FranceTV Brown TT Light"/>
                    <w:bCs/>
                    <w:caps/>
                    <w:noProof/>
                    <w:kern w:val="32"/>
                  </w:rPr>
                </w:rPrChange>
              </w:rPr>
              <w:delText>Article 9 -</w:delText>
            </w:r>
            <w:r w:rsidRPr="00B41095" w:rsidDel="00B41095">
              <w:rPr>
                <w:rPrChange w:id="426" w:author="CLUZEAU Marie" w:date="2026-02-16T10:29:00Z" w16du:dateUtc="2026-02-16T09:29:00Z">
                  <w:rPr>
                    <w:rStyle w:val="Lienhypertexte"/>
                    <w:rFonts w:ascii="FranceTV Brown TT Light" w:hAnsi="FranceTV Brown TT Light" w:cs="FranceTV Brown TT Light"/>
                    <w:bCs/>
                    <w:noProof/>
                    <w:kern w:val="32"/>
                  </w:rPr>
                </w:rPrChange>
              </w:rPr>
              <w:delText xml:space="preserve"> MODALITES PARTICULIERES DE COMMANDE ET D’EXECUTION DES PRESTATIONS</w:delText>
            </w:r>
            <w:r w:rsidDel="00B41095">
              <w:rPr>
                <w:noProof/>
                <w:webHidden/>
              </w:rPr>
              <w:tab/>
              <w:delText>14</w:delText>
            </w:r>
          </w:del>
        </w:p>
        <w:p w14:paraId="007722D8" w14:textId="0DCA0EE4" w:rsidR="005A2A2B" w:rsidDel="00B41095" w:rsidRDefault="005A2A2B">
          <w:pPr>
            <w:pStyle w:val="TM2"/>
            <w:tabs>
              <w:tab w:val="right" w:leader="dot" w:pos="9602"/>
            </w:tabs>
            <w:rPr>
              <w:del w:id="427"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28" w:author="CLUZEAU Marie" w:date="2026-02-16T10:29:00Z" w16du:dateUtc="2026-02-16T09:29:00Z">
            <w:r w:rsidRPr="00B41095" w:rsidDel="00B41095">
              <w:rPr>
                <w:rPrChange w:id="429" w:author="CLUZEAU Marie" w:date="2026-02-16T10:29:00Z" w16du:dateUtc="2026-02-16T09:29:00Z">
                  <w:rPr>
                    <w:rStyle w:val="Lienhypertexte"/>
                    <w:rFonts w:ascii="FranceTV Brown TT Light" w:hAnsi="FranceTV Brown TT Light" w:cs="FranceTV Brown TT Light"/>
                    <w:bCs/>
                    <w:iCs/>
                    <w:noProof/>
                  </w:rPr>
                </w:rPrChange>
              </w:rPr>
              <w:delText>9.1 - Modalités de commande des prestations</w:delText>
            </w:r>
            <w:r w:rsidDel="00B41095">
              <w:rPr>
                <w:noProof/>
                <w:webHidden/>
              </w:rPr>
              <w:tab/>
              <w:delText>14</w:delText>
            </w:r>
          </w:del>
        </w:p>
        <w:p w14:paraId="75805636" w14:textId="00083482" w:rsidR="005A2A2B" w:rsidDel="00B41095" w:rsidRDefault="005A2A2B">
          <w:pPr>
            <w:pStyle w:val="TM2"/>
            <w:tabs>
              <w:tab w:val="right" w:leader="dot" w:pos="9602"/>
            </w:tabs>
            <w:rPr>
              <w:del w:id="430"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31" w:author="CLUZEAU Marie" w:date="2026-02-16T10:29:00Z" w16du:dateUtc="2026-02-16T09:29:00Z">
            <w:r w:rsidRPr="00B41095" w:rsidDel="00B41095">
              <w:rPr>
                <w:rPrChange w:id="432" w:author="CLUZEAU Marie" w:date="2026-02-16T10:29:00Z" w16du:dateUtc="2026-02-16T09:29:00Z">
                  <w:rPr>
                    <w:rStyle w:val="Lienhypertexte"/>
                    <w:rFonts w:ascii="FranceTV Brown TT Light" w:hAnsi="FranceTV Brown TT Light" w:cs="FranceTV Brown TT Light"/>
                    <w:bCs/>
                    <w:iCs/>
                    <w:noProof/>
                  </w:rPr>
                </w:rPrChange>
              </w:rPr>
              <w:delText>9.2 - Arrêt d’exécution d’un bon de commande</w:delText>
            </w:r>
            <w:r w:rsidDel="00B41095">
              <w:rPr>
                <w:noProof/>
                <w:webHidden/>
              </w:rPr>
              <w:tab/>
              <w:delText>14</w:delText>
            </w:r>
          </w:del>
        </w:p>
        <w:p w14:paraId="57785A17" w14:textId="457F9C14" w:rsidR="005A2A2B" w:rsidDel="00B41095" w:rsidRDefault="005A2A2B">
          <w:pPr>
            <w:pStyle w:val="TM2"/>
            <w:tabs>
              <w:tab w:val="right" w:leader="dot" w:pos="9602"/>
            </w:tabs>
            <w:rPr>
              <w:del w:id="433"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34" w:author="CLUZEAU Marie" w:date="2026-02-16T10:29:00Z" w16du:dateUtc="2026-02-16T09:29:00Z">
            <w:r w:rsidRPr="00B41095" w:rsidDel="00B41095">
              <w:rPr>
                <w:rPrChange w:id="435" w:author="CLUZEAU Marie" w:date="2026-02-16T10:29:00Z" w16du:dateUtc="2026-02-16T09:29:00Z">
                  <w:rPr>
                    <w:rStyle w:val="Lienhypertexte"/>
                    <w:rFonts w:ascii="FranceTV Brown TT Light" w:hAnsi="FranceTV Brown TT Light" w:cs="FranceTV Brown TT Light"/>
                    <w:bCs/>
                    <w:iCs/>
                    <w:noProof/>
                  </w:rPr>
                </w:rPrChange>
              </w:rPr>
              <w:delText>9.3 - Modalités et délais d’exécution des prestations</w:delText>
            </w:r>
            <w:r w:rsidDel="00B41095">
              <w:rPr>
                <w:noProof/>
                <w:webHidden/>
              </w:rPr>
              <w:tab/>
              <w:delText>14</w:delText>
            </w:r>
          </w:del>
        </w:p>
        <w:p w14:paraId="3F250F21" w14:textId="0091C887" w:rsidR="005A2A2B" w:rsidDel="00B41095" w:rsidRDefault="005A2A2B">
          <w:pPr>
            <w:pStyle w:val="TM2"/>
            <w:tabs>
              <w:tab w:val="right" w:leader="dot" w:pos="9602"/>
            </w:tabs>
            <w:rPr>
              <w:del w:id="436"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37" w:author="CLUZEAU Marie" w:date="2026-02-16T10:29:00Z" w16du:dateUtc="2026-02-16T09:29:00Z">
            <w:r w:rsidRPr="00B41095" w:rsidDel="00B41095">
              <w:rPr>
                <w:rPrChange w:id="438" w:author="CLUZEAU Marie" w:date="2026-02-16T10:29:00Z" w16du:dateUtc="2026-02-16T09:29:00Z">
                  <w:rPr>
                    <w:rStyle w:val="Lienhypertexte"/>
                    <w:rFonts w:ascii="FranceTV Brown TT Light" w:hAnsi="FranceTV Brown TT Light" w:cs="FranceTV Brown TT Light"/>
                    <w:bCs/>
                    <w:iCs/>
                    <w:noProof/>
                  </w:rPr>
                </w:rPrChange>
              </w:rPr>
              <w:delText>9.1 - Contrôle Qualité des prestations</w:delText>
            </w:r>
            <w:r w:rsidDel="00B41095">
              <w:rPr>
                <w:noProof/>
                <w:webHidden/>
              </w:rPr>
              <w:tab/>
              <w:delText>14</w:delText>
            </w:r>
          </w:del>
        </w:p>
        <w:p w14:paraId="0BC2389D" w14:textId="12F4A307" w:rsidR="005A2A2B" w:rsidDel="00B41095" w:rsidRDefault="005A2A2B">
          <w:pPr>
            <w:pStyle w:val="TM1"/>
            <w:tabs>
              <w:tab w:val="right" w:leader="dot" w:pos="9602"/>
            </w:tabs>
            <w:rPr>
              <w:del w:id="439"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40" w:author="CLUZEAU Marie" w:date="2026-02-16T10:29:00Z" w16du:dateUtc="2026-02-16T09:29:00Z">
            <w:r w:rsidRPr="00B41095" w:rsidDel="00B41095">
              <w:rPr>
                <w:rPrChange w:id="441" w:author="CLUZEAU Marie" w:date="2026-02-16T10:29:00Z" w16du:dateUtc="2026-02-16T09:29:00Z">
                  <w:rPr>
                    <w:rStyle w:val="Lienhypertexte"/>
                    <w:rFonts w:ascii="FranceTV Brown TT Light" w:hAnsi="FranceTV Brown TT Light" w:cs="FranceTV Brown TT Light"/>
                    <w:bCs/>
                    <w:iCs/>
                    <w:caps/>
                    <w:noProof/>
                  </w:rPr>
                </w:rPrChange>
              </w:rPr>
              <w:delText>Article 10 -</w:delText>
            </w:r>
            <w:r w:rsidRPr="00B41095" w:rsidDel="00B41095">
              <w:rPr>
                <w:rPrChange w:id="442" w:author="CLUZEAU Marie" w:date="2026-02-16T10:29:00Z" w16du:dateUtc="2026-02-16T09:29:00Z">
                  <w:rPr>
                    <w:rStyle w:val="Lienhypertexte"/>
                    <w:rFonts w:ascii="FranceTV Brown TT Light" w:hAnsi="FranceTV Brown TT Light" w:cs="FranceTV Brown TT Light"/>
                    <w:bCs/>
                    <w:noProof/>
                    <w:kern w:val="32"/>
                  </w:rPr>
                </w:rPrChange>
              </w:rPr>
              <w:delText xml:space="preserve"> VERIFICATIONS</w:delText>
            </w:r>
            <w:r w:rsidRPr="00B41095" w:rsidDel="00B41095">
              <w:rPr>
                <w:rPrChange w:id="443" w:author="CLUZEAU Marie" w:date="2026-02-16T10:29:00Z" w16du:dateUtc="2026-02-16T09:29:00Z">
                  <w:rPr>
                    <w:rStyle w:val="Lienhypertexte"/>
                    <w:rFonts w:ascii="FranceTV Brown TT Light" w:hAnsi="FranceTV Brown TT Light" w:cs="FranceTV Brown TT Light"/>
                    <w:bCs/>
                    <w:iCs/>
                    <w:noProof/>
                  </w:rPr>
                </w:rPrChange>
              </w:rPr>
              <w:delText>- DECISION DE FRANCE TELEVISIONS</w:delText>
            </w:r>
            <w:r w:rsidDel="00B41095">
              <w:rPr>
                <w:noProof/>
                <w:webHidden/>
              </w:rPr>
              <w:tab/>
              <w:delText>15</w:delText>
            </w:r>
          </w:del>
        </w:p>
        <w:p w14:paraId="3502876C" w14:textId="6E65C6C8" w:rsidR="005A2A2B" w:rsidDel="00B41095" w:rsidRDefault="005A2A2B">
          <w:pPr>
            <w:pStyle w:val="TM1"/>
            <w:tabs>
              <w:tab w:val="right" w:leader="dot" w:pos="9602"/>
            </w:tabs>
            <w:rPr>
              <w:del w:id="444"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45" w:author="CLUZEAU Marie" w:date="2026-02-16T10:29:00Z" w16du:dateUtc="2026-02-16T09:29:00Z">
            <w:r w:rsidRPr="00B41095" w:rsidDel="00B41095">
              <w:rPr>
                <w:rPrChange w:id="446" w:author="CLUZEAU Marie" w:date="2026-02-16T10:29:00Z" w16du:dateUtc="2026-02-16T09:29:00Z">
                  <w:rPr>
                    <w:rStyle w:val="Lienhypertexte"/>
                    <w:rFonts w:ascii="FranceTV Brown TT Light" w:hAnsi="FranceTV Brown TT Light" w:cs="FranceTV Brown TT Light"/>
                    <w:bCs/>
                    <w:iCs/>
                    <w:caps/>
                    <w:noProof/>
                  </w:rPr>
                </w:rPrChange>
              </w:rPr>
              <w:delText>Article 11 -</w:delText>
            </w:r>
            <w:r w:rsidRPr="00B41095" w:rsidDel="00B41095">
              <w:rPr>
                <w:rPrChange w:id="447" w:author="CLUZEAU Marie" w:date="2026-02-16T10:29:00Z" w16du:dateUtc="2026-02-16T09:29:00Z">
                  <w:rPr>
                    <w:rStyle w:val="Lienhypertexte"/>
                    <w:rFonts w:ascii="FranceTV Brown TT Light" w:hAnsi="FranceTV Brown TT Light" w:cs="FranceTV Brown TT Light"/>
                    <w:bCs/>
                    <w:iCs/>
                    <w:noProof/>
                  </w:rPr>
                </w:rPrChange>
              </w:rPr>
              <w:delText xml:space="preserve"> PRISE EN COMPTE DE LA PERFORMANCE ENERGETIQUE, CLAUSE D’EXECUTION ENVIRONNEMENTALE ET SOCIALE</w:delText>
            </w:r>
            <w:r w:rsidDel="00B41095">
              <w:rPr>
                <w:noProof/>
                <w:webHidden/>
              </w:rPr>
              <w:tab/>
              <w:delText>15</w:delText>
            </w:r>
          </w:del>
        </w:p>
        <w:p w14:paraId="3D121067" w14:textId="685A248B" w:rsidR="005A2A2B" w:rsidDel="00B41095" w:rsidRDefault="005A2A2B">
          <w:pPr>
            <w:pStyle w:val="TM2"/>
            <w:tabs>
              <w:tab w:val="right" w:leader="dot" w:pos="9602"/>
            </w:tabs>
            <w:rPr>
              <w:del w:id="448"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49" w:author="CLUZEAU Marie" w:date="2026-02-16T10:29:00Z" w16du:dateUtc="2026-02-16T09:29:00Z">
            <w:r w:rsidRPr="00B41095" w:rsidDel="00B41095">
              <w:rPr>
                <w:rPrChange w:id="450" w:author="CLUZEAU Marie" w:date="2026-02-16T10:29:00Z" w16du:dateUtc="2026-02-16T09:29:00Z">
                  <w:rPr>
                    <w:rStyle w:val="Lienhypertexte"/>
                    <w:rFonts w:ascii="FranceTV Brown TT Light" w:hAnsi="FranceTV Brown TT Light" w:cs="FranceTV Brown TT Light"/>
                    <w:bCs/>
                    <w:iCs/>
                    <w:noProof/>
                  </w:rPr>
                </w:rPrChange>
              </w:rPr>
              <w:delText>11.1 - Généralités</w:delText>
            </w:r>
            <w:r w:rsidDel="00B41095">
              <w:rPr>
                <w:noProof/>
                <w:webHidden/>
              </w:rPr>
              <w:tab/>
              <w:delText>15</w:delText>
            </w:r>
          </w:del>
        </w:p>
        <w:p w14:paraId="790C14E8" w14:textId="049B8660" w:rsidR="005A2A2B" w:rsidDel="00B41095" w:rsidRDefault="005A2A2B">
          <w:pPr>
            <w:pStyle w:val="TM2"/>
            <w:tabs>
              <w:tab w:val="right" w:leader="dot" w:pos="9602"/>
            </w:tabs>
            <w:rPr>
              <w:del w:id="451"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52" w:author="CLUZEAU Marie" w:date="2026-02-16T10:29:00Z" w16du:dateUtc="2026-02-16T09:29:00Z">
            <w:r w:rsidRPr="00B41095" w:rsidDel="00B41095">
              <w:rPr>
                <w:rPrChange w:id="453" w:author="CLUZEAU Marie" w:date="2026-02-16T10:29:00Z" w16du:dateUtc="2026-02-16T09:29:00Z">
                  <w:rPr>
                    <w:rStyle w:val="Lienhypertexte"/>
                    <w:rFonts w:ascii="FranceTV Brown TT Light" w:hAnsi="FranceTV Brown TT Light" w:cs="FranceTV Brown TT Light"/>
                    <w:bCs/>
                    <w:iCs/>
                    <w:noProof/>
                  </w:rPr>
                </w:rPrChange>
              </w:rPr>
              <w:delText>11.2 - Clause d’exécution environnementale</w:delText>
            </w:r>
            <w:r w:rsidDel="00B41095">
              <w:rPr>
                <w:noProof/>
                <w:webHidden/>
              </w:rPr>
              <w:tab/>
              <w:delText>16</w:delText>
            </w:r>
          </w:del>
        </w:p>
        <w:p w14:paraId="5F8B1226" w14:textId="4B30D836" w:rsidR="005A2A2B" w:rsidDel="00B41095" w:rsidRDefault="005A2A2B">
          <w:pPr>
            <w:pStyle w:val="TM1"/>
            <w:tabs>
              <w:tab w:val="right" w:leader="dot" w:pos="9602"/>
            </w:tabs>
            <w:rPr>
              <w:del w:id="454"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55" w:author="CLUZEAU Marie" w:date="2026-02-16T10:29:00Z" w16du:dateUtc="2026-02-16T09:29:00Z">
            <w:r w:rsidRPr="00B41095" w:rsidDel="00B41095">
              <w:rPr>
                <w:rPrChange w:id="456" w:author="CLUZEAU Marie" w:date="2026-02-16T10:29:00Z" w16du:dateUtc="2026-02-16T09:29:00Z">
                  <w:rPr>
                    <w:rStyle w:val="Lienhypertexte"/>
                    <w:rFonts w:ascii="FranceTV Brown TT Light" w:hAnsi="FranceTV Brown TT Light" w:cs="FranceTV Brown TT Light"/>
                    <w:caps/>
                    <w:noProof/>
                    <w:kern w:val="32"/>
                  </w:rPr>
                </w:rPrChange>
              </w:rPr>
              <w:delText>Article 12 -</w:delText>
            </w:r>
            <w:r w:rsidRPr="00B41095" w:rsidDel="00B41095">
              <w:rPr>
                <w:rPrChange w:id="457" w:author="CLUZEAU Marie" w:date="2026-02-16T10:29:00Z" w16du:dateUtc="2026-02-16T09:29:00Z">
                  <w:rPr>
                    <w:rStyle w:val="Lienhypertexte"/>
                    <w:rFonts w:ascii="FranceTV Brown TT Light" w:hAnsi="FranceTV Brown TT Light" w:cs="FranceTV Brown TT Light"/>
                    <w:bCs/>
                    <w:noProof/>
                    <w:kern w:val="32"/>
                  </w:rPr>
                </w:rPrChange>
              </w:rPr>
              <w:delText xml:space="preserve"> PENALITES</w:delText>
            </w:r>
            <w:r w:rsidDel="00B41095">
              <w:rPr>
                <w:noProof/>
                <w:webHidden/>
              </w:rPr>
              <w:tab/>
              <w:delText>17</w:delText>
            </w:r>
          </w:del>
        </w:p>
        <w:p w14:paraId="75441E08" w14:textId="2FF81A2A" w:rsidR="005A2A2B" w:rsidDel="00B41095" w:rsidRDefault="005A2A2B">
          <w:pPr>
            <w:pStyle w:val="TM2"/>
            <w:tabs>
              <w:tab w:val="right" w:leader="dot" w:pos="9602"/>
            </w:tabs>
            <w:rPr>
              <w:del w:id="458"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59" w:author="CLUZEAU Marie" w:date="2026-02-16T10:29:00Z" w16du:dateUtc="2026-02-16T09:29:00Z">
            <w:r w:rsidRPr="00B41095" w:rsidDel="00B41095">
              <w:rPr>
                <w:rPrChange w:id="460" w:author="CLUZEAU Marie" w:date="2026-02-16T10:29:00Z" w16du:dateUtc="2026-02-16T09:29:00Z">
                  <w:rPr>
                    <w:rStyle w:val="Lienhypertexte"/>
                    <w:rFonts w:ascii="FranceTV Brown TT Light" w:hAnsi="FranceTV Brown TT Light" w:cs="FranceTV Brown TT Light"/>
                    <w:bCs/>
                    <w:iCs/>
                    <w:noProof/>
                  </w:rPr>
                </w:rPrChange>
              </w:rPr>
              <w:delText>12.1 - Généralités</w:delText>
            </w:r>
            <w:r w:rsidDel="00B41095">
              <w:rPr>
                <w:noProof/>
                <w:webHidden/>
              </w:rPr>
              <w:tab/>
              <w:delText>17</w:delText>
            </w:r>
          </w:del>
        </w:p>
        <w:p w14:paraId="51411E21" w14:textId="34B8466E" w:rsidR="005A2A2B" w:rsidDel="00B41095" w:rsidRDefault="005A2A2B">
          <w:pPr>
            <w:pStyle w:val="TM3"/>
            <w:tabs>
              <w:tab w:val="right" w:leader="dot" w:pos="9602"/>
            </w:tabs>
            <w:rPr>
              <w:del w:id="461"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62" w:author="CLUZEAU Marie" w:date="2026-02-16T10:29:00Z" w16du:dateUtc="2026-02-16T09:29:00Z">
            <w:r w:rsidRPr="00B41095" w:rsidDel="00B41095">
              <w:rPr>
                <w:rPrChange w:id="463" w:author="CLUZEAU Marie" w:date="2026-02-16T10:29:00Z" w16du:dateUtc="2026-02-16T09:29:00Z">
                  <w:rPr>
                    <w:rStyle w:val="Lienhypertexte"/>
                    <w:rFonts w:ascii="Arial" w:hAnsi="Arial" w:cs="FranceTV Brown TT Light"/>
                    <w:noProof/>
                  </w:rPr>
                </w:rPrChange>
              </w:rPr>
              <w:delText>12.1.1 -</w:delText>
            </w:r>
            <w:r w:rsidRPr="00B41095" w:rsidDel="00B41095">
              <w:rPr>
                <w:rPrChange w:id="464" w:author="CLUZEAU Marie" w:date="2026-02-16T10:29:00Z" w16du:dateUtc="2026-02-16T09:29:00Z">
                  <w:rPr>
                    <w:rStyle w:val="Lienhypertexte"/>
                    <w:rFonts w:ascii="FranceTV Brown TT Light" w:hAnsi="FranceTV Brown TT Light" w:cs="FranceTV Brown TT Light"/>
                    <w:noProof/>
                  </w:rPr>
                </w:rPrChange>
              </w:rPr>
              <w:delText xml:space="preserve"> Pénalités liées à̀ l’inexécution des prestations à la demande</w:delText>
            </w:r>
            <w:r w:rsidDel="00B41095">
              <w:rPr>
                <w:noProof/>
                <w:webHidden/>
              </w:rPr>
              <w:tab/>
              <w:delText>17</w:delText>
            </w:r>
          </w:del>
        </w:p>
        <w:p w14:paraId="4A2DB054" w14:textId="4A545758" w:rsidR="005A2A2B" w:rsidDel="00B41095" w:rsidRDefault="005A2A2B">
          <w:pPr>
            <w:pStyle w:val="TM3"/>
            <w:tabs>
              <w:tab w:val="right" w:leader="dot" w:pos="9602"/>
            </w:tabs>
            <w:rPr>
              <w:del w:id="465"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66" w:author="CLUZEAU Marie" w:date="2026-02-16T10:29:00Z" w16du:dateUtc="2026-02-16T09:29:00Z">
            <w:r w:rsidRPr="00B41095" w:rsidDel="00B41095">
              <w:rPr>
                <w:rPrChange w:id="467" w:author="CLUZEAU Marie" w:date="2026-02-16T10:29:00Z" w16du:dateUtc="2026-02-16T09:29:00Z">
                  <w:rPr>
                    <w:rStyle w:val="Lienhypertexte"/>
                    <w:rFonts w:ascii="Arial" w:hAnsi="Arial" w:cs="FranceTV Brown TT Light"/>
                    <w:noProof/>
                  </w:rPr>
                </w:rPrChange>
              </w:rPr>
              <w:delText>12.1.2 -</w:delText>
            </w:r>
            <w:r w:rsidRPr="00B41095" w:rsidDel="00B41095">
              <w:rPr>
                <w:rPrChange w:id="468" w:author="CLUZEAU Marie" w:date="2026-02-16T10:29:00Z" w16du:dateUtc="2026-02-16T09:29:00Z">
                  <w:rPr>
                    <w:rStyle w:val="Lienhypertexte"/>
                    <w:rFonts w:ascii="FranceTV Brown TT Light" w:hAnsi="FranceTV Brown TT Light" w:cs="FranceTV Brown TT Light"/>
                    <w:noProof/>
                  </w:rPr>
                </w:rPrChange>
              </w:rPr>
              <w:delText xml:space="preserve"> Pénalités liées à la rupture des consommables sanitaires</w:delText>
            </w:r>
            <w:r w:rsidDel="00B41095">
              <w:rPr>
                <w:noProof/>
                <w:webHidden/>
              </w:rPr>
              <w:tab/>
              <w:delText>17</w:delText>
            </w:r>
          </w:del>
        </w:p>
        <w:p w14:paraId="55D26646" w14:textId="22756D61" w:rsidR="005A2A2B" w:rsidDel="00B41095" w:rsidRDefault="005A2A2B">
          <w:pPr>
            <w:pStyle w:val="TM3"/>
            <w:tabs>
              <w:tab w:val="right" w:leader="dot" w:pos="9602"/>
            </w:tabs>
            <w:rPr>
              <w:del w:id="469"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70" w:author="CLUZEAU Marie" w:date="2026-02-16T10:29:00Z" w16du:dateUtc="2026-02-16T09:29:00Z">
            <w:r w:rsidRPr="00B41095" w:rsidDel="00B41095">
              <w:rPr>
                <w:rPrChange w:id="471" w:author="CLUZEAU Marie" w:date="2026-02-16T10:29:00Z" w16du:dateUtc="2026-02-16T09:29:00Z">
                  <w:rPr>
                    <w:rStyle w:val="Lienhypertexte"/>
                    <w:rFonts w:ascii="Arial" w:hAnsi="Arial" w:cs="FranceTV Brown TT Light"/>
                    <w:noProof/>
                  </w:rPr>
                </w:rPrChange>
              </w:rPr>
              <w:delText>12.1.3 -</w:delText>
            </w:r>
            <w:r w:rsidRPr="00B41095" w:rsidDel="00B41095">
              <w:rPr>
                <w:rPrChange w:id="472" w:author="CLUZEAU Marie" w:date="2026-02-16T10:29:00Z" w16du:dateUtc="2026-02-16T09:29:00Z">
                  <w:rPr>
                    <w:rStyle w:val="Lienhypertexte"/>
                    <w:rFonts w:ascii="FranceTV Brown TT Light" w:hAnsi="FranceTV Brown TT Light" w:cs="FranceTV Brown TT Light"/>
                    <w:noProof/>
                  </w:rPr>
                </w:rPrChange>
              </w:rPr>
              <w:delText xml:space="preserve"> Pénalités pour manquement par suite des contrôles de la qualité́</w:delText>
            </w:r>
            <w:r w:rsidDel="00B41095">
              <w:rPr>
                <w:noProof/>
                <w:webHidden/>
              </w:rPr>
              <w:tab/>
              <w:delText>17</w:delText>
            </w:r>
          </w:del>
        </w:p>
        <w:p w14:paraId="03AA6A85" w14:textId="1922151D" w:rsidR="005A2A2B" w:rsidDel="00B41095" w:rsidRDefault="005A2A2B">
          <w:pPr>
            <w:pStyle w:val="TM3"/>
            <w:tabs>
              <w:tab w:val="right" w:leader="dot" w:pos="9602"/>
            </w:tabs>
            <w:rPr>
              <w:del w:id="473"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74" w:author="CLUZEAU Marie" w:date="2026-02-16T10:29:00Z" w16du:dateUtc="2026-02-16T09:29:00Z">
            <w:r w:rsidRPr="00B41095" w:rsidDel="00B41095">
              <w:rPr>
                <w:rPrChange w:id="475" w:author="CLUZEAU Marie" w:date="2026-02-16T10:29:00Z" w16du:dateUtc="2026-02-16T09:29:00Z">
                  <w:rPr>
                    <w:rStyle w:val="Lienhypertexte"/>
                    <w:rFonts w:ascii="Arial" w:hAnsi="Arial" w:cs="FranceTV Brown TT Light"/>
                    <w:noProof/>
                  </w:rPr>
                </w:rPrChange>
              </w:rPr>
              <w:delText>12.1.4 -</w:delText>
            </w:r>
            <w:r w:rsidRPr="00B41095" w:rsidDel="00B41095">
              <w:rPr>
                <w:rPrChange w:id="476" w:author="CLUZEAU Marie" w:date="2026-02-16T10:29:00Z" w16du:dateUtc="2026-02-16T09:29:00Z">
                  <w:rPr>
                    <w:rStyle w:val="Lienhypertexte"/>
                    <w:rFonts w:ascii="FranceTV Brown TT Light" w:hAnsi="FranceTV Brown TT Light" w:cs="FranceTV Brown TT Light"/>
                    <w:noProof/>
                  </w:rPr>
                </w:rPrChange>
              </w:rPr>
              <w:delText xml:space="preserve"> Pénalités liées à̀ l’absence de représentant du Titulaire</w:delText>
            </w:r>
            <w:r w:rsidDel="00B41095">
              <w:rPr>
                <w:noProof/>
                <w:webHidden/>
              </w:rPr>
              <w:tab/>
              <w:delText>18</w:delText>
            </w:r>
          </w:del>
        </w:p>
        <w:p w14:paraId="3BC510B0" w14:textId="76AEBC51" w:rsidR="005A2A2B" w:rsidDel="00B41095" w:rsidRDefault="005A2A2B">
          <w:pPr>
            <w:pStyle w:val="TM3"/>
            <w:tabs>
              <w:tab w:val="right" w:leader="dot" w:pos="9602"/>
            </w:tabs>
            <w:rPr>
              <w:del w:id="477"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78" w:author="CLUZEAU Marie" w:date="2026-02-16T10:29:00Z" w16du:dateUtc="2026-02-16T09:29:00Z">
            <w:r w:rsidRPr="00B41095" w:rsidDel="00B41095">
              <w:rPr>
                <w:rPrChange w:id="479" w:author="CLUZEAU Marie" w:date="2026-02-16T10:29:00Z" w16du:dateUtc="2026-02-16T09:29:00Z">
                  <w:rPr>
                    <w:rStyle w:val="Lienhypertexte"/>
                    <w:rFonts w:ascii="Arial" w:hAnsi="Arial" w:cs="FranceTV Brown TT Light"/>
                    <w:noProof/>
                  </w:rPr>
                </w:rPrChange>
              </w:rPr>
              <w:delText>12.1.5 -</w:delText>
            </w:r>
            <w:r w:rsidRPr="00B41095" w:rsidDel="00B41095">
              <w:rPr>
                <w:rPrChange w:id="480" w:author="CLUZEAU Marie" w:date="2026-02-16T10:29:00Z" w16du:dateUtc="2026-02-16T09:29:00Z">
                  <w:rPr>
                    <w:rStyle w:val="Lienhypertexte"/>
                    <w:rFonts w:ascii="FranceTV Brown TT Light" w:hAnsi="FranceTV Brown TT Light" w:cs="FranceTV Brown TT Light"/>
                    <w:noProof/>
                  </w:rPr>
                </w:rPrChange>
              </w:rPr>
              <w:delText xml:space="preserve"> Pénalités liées au niveau de qualité́ global obtenu</w:delText>
            </w:r>
            <w:r w:rsidDel="00B41095">
              <w:rPr>
                <w:noProof/>
                <w:webHidden/>
              </w:rPr>
              <w:tab/>
              <w:delText>18</w:delText>
            </w:r>
          </w:del>
        </w:p>
        <w:p w14:paraId="121DF566" w14:textId="3779423C" w:rsidR="005A2A2B" w:rsidDel="00B41095" w:rsidRDefault="005A2A2B">
          <w:pPr>
            <w:pStyle w:val="TM3"/>
            <w:tabs>
              <w:tab w:val="right" w:leader="dot" w:pos="9602"/>
            </w:tabs>
            <w:rPr>
              <w:del w:id="481"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82" w:author="CLUZEAU Marie" w:date="2026-02-16T10:29:00Z" w16du:dateUtc="2026-02-16T09:29:00Z">
            <w:r w:rsidRPr="00B41095" w:rsidDel="00B41095">
              <w:rPr>
                <w:rPrChange w:id="483" w:author="CLUZEAU Marie" w:date="2026-02-16T10:29:00Z" w16du:dateUtc="2026-02-16T09:29:00Z">
                  <w:rPr>
                    <w:rStyle w:val="Lienhypertexte"/>
                    <w:rFonts w:ascii="Arial" w:hAnsi="Arial" w:cs="FranceTV Brown TT Light"/>
                    <w:noProof/>
                  </w:rPr>
                </w:rPrChange>
              </w:rPr>
              <w:delText>12.1.6 -</w:delText>
            </w:r>
            <w:r w:rsidRPr="00B41095" w:rsidDel="00B41095">
              <w:rPr>
                <w:rPrChange w:id="484" w:author="CLUZEAU Marie" w:date="2026-02-16T10:29:00Z" w16du:dateUtc="2026-02-16T09:29:00Z">
                  <w:rPr>
                    <w:rStyle w:val="Lienhypertexte"/>
                    <w:rFonts w:ascii="FranceTV Brown TT Light" w:hAnsi="FranceTV Brown TT Light" w:cs="FranceTV Brown TT Light"/>
                    <w:noProof/>
                  </w:rPr>
                </w:rPrChange>
              </w:rPr>
              <w:delText xml:space="preserve"> Pénalités pour absence de réponse à l’audit qualité́</w:delText>
            </w:r>
            <w:r w:rsidDel="00B41095">
              <w:rPr>
                <w:noProof/>
                <w:webHidden/>
              </w:rPr>
              <w:tab/>
              <w:delText>18</w:delText>
            </w:r>
          </w:del>
        </w:p>
        <w:p w14:paraId="225C0C25" w14:textId="365BDEB7" w:rsidR="005A2A2B" w:rsidDel="00B41095" w:rsidRDefault="005A2A2B">
          <w:pPr>
            <w:pStyle w:val="TM3"/>
            <w:tabs>
              <w:tab w:val="right" w:leader="dot" w:pos="9602"/>
            </w:tabs>
            <w:rPr>
              <w:del w:id="485"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86" w:author="CLUZEAU Marie" w:date="2026-02-16T10:29:00Z" w16du:dateUtc="2026-02-16T09:29:00Z">
            <w:r w:rsidRPr="00B41095" w:rsidDel="00B41095">
              <w:rPr>
                <w:rPrChange w:id="487" w:author="CLUZEAU Marie" w:date="2026-02-16T10:29:00Z" w16du:dateUtc="2026-02-16T09:29:00Z">
                  <w:rPr>
                    <w:rStyle w:val="Lienhypertexte"/>
                    <w:rFonts w:ascii="Arial" w:hAnsi="Arial" w:cs="FranceTV Brown TT Light"/>
                    <w:noProof/>
                  </w:rPr>
                </w:rPrChange>
              </w:rPr>
              <w:delText>12.1.7 -</w:delText>
            </w:r>
            <w:r w:rsidRPr="00B41095" w:rsidDel="00B41095">
              <w:rPr>
                <w:rPrChange w:id="488" w:author="CLUZEAU Marie" w:date="2026-02-16T10:29:00Z" w16du:dateUtc="2026-02-16T09:29:00Z">
                  <w:rPr>
                    <w:rStyle w:val="Lienhypertexte"/>
                    <w:rFonts w:ascii="FranceTV Brown TT Light" w:hAnsi="FranceTV Brown TT Light" w:cs="FranceTV Brown TT Light"/>
                    <w:noProof/>
                  </w:rPr>
                </w:rPrChange>
              </w:rPr>
              <w:delText xml:space="preserve"> Pénalités pour retard de fourniture de documents</w:delText>
            </w:r>
            <w:r w:rsidDel="00B41095">
              <w:rPr>
                <w:noProof/>
                <w:webHidden/>
              </w:rPr>
              <w:tab/>
              <w:delText>18</w:delText>
            </w:r>
          </w:del>
        </w:p>
        <w:p w14:paraId="404AA2DC" w14:textId="613C4319" w:rsidR="005A2A2B" w:rsidDel="00B41095" w:rsidRDefault="005A2A2B">
          <w:pPr>
            <w:pStyle w:val="TM3"/>
            <w:tabs>
              <w:tab w:val="right" w:leader="dot" w:pos="9602"/>
            </w:tabs>
            <w:rPr>
              <w:del w:id="489"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90" w:author="CLUZEAU Marie" w:date="2026-02-16T10:29:00Z" w16du:dateUtc="2026-02-16T09:29:00Z">
            <w:r w:rsidRPr="00B41095" w:rsidDel="00B41095">
              <w:rPr>
                <w:rPrChange w:id="491" w:author="CLUZEAU Marie" w:date="2026-02-16T10:29:00Z" w16du:dateUtc="2026-02-16T09:29:00Z">
                  <w:rPr>
                    <w:rStyle w:val="Lienhypertexte"/>
                    <w:rFonts w:ascii="Arial" w:hAnsi="Arial" w:cs="FranceTV Brown TT Light"/>
                    <w:noProof/>
                  </w:rPr>
                </w:rPrChange>
              </w:rPr>
              <w:delText>12.1.8 -</w:delText>
            </w:r>
            <w:r w:rsidRPr="00B41095" w:rsidDel="00B41095">
              <w:rPr>
                <w:rPrChange w:id="492" w:author="CLUZEAU Marie" w:date="2026-02-16T10:29:00Z" w16du:dateUtc="2026-02-16T09:29:00Z">
                  <w:rPr>
                    <w:rStyle w:val="Lienhypertexte"/>
                    <w:rFonts w:ascii="FranceTV Brown TT Light" w:hAnsi="FranceTV Brown TT Light" w:cs="FranceTV Brown TT Light"/>
                    <w:noProof/>
                  </w:rPr>
                </w:rPrChange>
              </w:rPr>
              <w:delText xml:space="preserve"> Pénalités pour retard de dotation en matériel</w:delText>
            </w:r>
            <w:r w:rsidDel="00B41095">
              <w:rPr>
                <w:noProof/>
                <w:webHidden/>
              </w:rPr>
              <w:tab/>
              <w:delText>18</w:delText>
            </w:r>
          </w:del>
        </w:p>
        <w:p w14:paraId="0A56AD57" w14:textId="244A65A4" w:rsidR="005A2A2B" w:rsidDel="00B41095" w:rsidRDefault="005A2A2B">
          <w:pPr>
            <w:pStyle w:val="TM3"/>
            <w:tabs>
              <w:tab w:val="right" w:leader="dot" w:pos="9602"/>
            </w:tabs>
            <w:rPr>
              <w:del w:id="493"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94" w:author="CLUZEAU Marie" w:date="2026-02-16T10:29:00Z" w16du:dateUtc="2026-02-16T09:29:00Z">
            <w:r w:rsidRPr="00B41095" w:rsidDel="00B41095">
              <w:rPr>
                <w:rPrChange w:id="495" w:author="CLUZEAU Marie" w:date="2026-02-16T10:29:00Z" w16du:dateUtc="2026-02-16T09:29:00Z">
                  <w:rPr>
                    <w:rStyle w:val="Lienhypertexte"/>
                    <w:rFonts w:ascii="Arial" w:hAnsi="Arial" w:cs="FranceTV Brown TT Light"/>
                    <w:noProof/>
                  </w:rPr>
                </w:rPrChange>
              </w:rPr>
              <w:delText>12.1.9 -</w:delText>
            </w:r>
            <w:r w:rsidRPr="00B41095" w:rsidDel="00B41095">
              <w:rPr>
                <w:rPrChange w:id="496" w:author="CLUZEAU Marie" w:date="2026-02-16T10:29:00Z" w16du:dateUtc="2026-02-16T09:29:00Z">
                  <w:rPr>
                    <w:rStyle w:val="Lienhypertexte"/>
                    <w:rFonts w:ascii="FranceTV Brown TT Light" w:hAnsi="FranceTV Brown TT Light" w:cs="FranceTV Brown TT Light"/>
                    <w:noProof/>
                  </w:rPr>
                </w:rPrChange>
              </w:rPr>
              <w:delText xml:space="preserve"> Pénalités pour non-respect des produits prévus</w:delText>
            </w:r>
            <w:r w:rsidDel="00B41095">
              <w:rPr>
                <w:noProof/>
                <w:webHidden/>
              </w:rPr>
              <w:tab/>
              <w:delText>18</w:delText>
            </w:r>
          </w:del>
        </w:p>
        <w:p w14:paraId="3A4486CC" w14:textId="15D7848A" w:rsidR="005A2A2B" w:rsidDel="00B41095" w:rsidRDefault="005A2A2B">
          <w:pPr>
            <w:pStyle w:val="TM3"/>
            <w:tabs>
              <w:tab w:val="right" w:leader="dot" w:pos="9602"/>
            </w:tabs>
            <w:rPr>
              <w:del w:id="497"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498" w:author="CLUZEAU Marie" w:date="2026-02-16T10:29:00Z" w16du:dateUtc="2026-02-16T09:29:00Z">
            <w:r w:rsidRPr="00B41095" w:rsidDel="00B41095">
              <w:rPr>
                <w:rPrChange w:id="499" w:author="CLUZEAU Marie" w:date="2026-02-16T10:29:00Z" w16du:dateUtc="2026-02-16T09:29:00Z">
                  <w:rPr>
                    <w:rStyle w:val="Lienhypertexte"/>
                    <w:rFonts w:ascii="Arial" w:hAnsi="Arial" w:cs="FranceTV Brown TT Light"/>
                    <w:noProof/>
                  </w:rPr>
                </w:rPrChange>
              </w:rPr>
              <w:delText>12.1.10 -</w:delText>
            </w:r>
            <w:r w:rsidRPr="00B41095" w:rsidDel="00B41095">
              <w:rPr>
                <w:rPrChange w:id="500" w:author="CLUZEAU Marie" w:date="2026-02-16T10:29:00Z" w16du:dateUtc="2026-02-16T09:29:00Z">
                  <w:rPr>
                    <w:rStyle w:val="Lienhypertexte"/>
                    <w:rFonts w:ascii="FranceTV Brown TT Light" w:hAnsi="FranceTV Brown TT Light" w:cs="FranceTV Brown TT Light"/>
                    <w:noProof/>
                  </w:rPr>
                </w:rPrChange>
              </w:rPr>
              <w:delText xml:space="preserve"> Pénalités pour non-respect des engagements en matière de développement durable et des plans de formation</w:delText>
            </w:r>
            <w:r w:rsidDel="00B41095">
              <w:rPr>
                <w:noProof/>
                <w:webHidden/>
              </w:rPr>
              <w:tab/>
              <w:delText>18</w:delText>
            </w:r>
          </w:del>
        </w:p>
        <w:p w14:paraId="71F40FAE" w14:textId="2128A93E" w:rsidR="005A2A2B" w:rsidDel="00B41095" w:rsidRDefault="005A2A2B">
          <w:pPr>
            <w:pStyle w:val="TM3"/>
            <w:tabs>
              <w:tab w:val="right" w:leader="dot" w:pos="9602"/>
            </w:tabs>
            <w:rPr>
              <w:del w:id="501"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02" w:author="CLUZEAU Marie" w:date="2026-02-16T10:29:00Z" w16du:dateUtc="2026-02-16T09:29:00Z">
            <w:r w:rsidRPr="00B41095" w:rsidDel="00B41095">
              <w:rPr>
                <w:rPrChange w:id="503" w:author="CLUZEAU Marie" w:date="2026-02-16T10:29:00Z" w16du:dateUtc="2026-02-16T09:29:00Z">
                  <w:rPr>
                    <w:rStyle w:val="Lienhypertexte"/>
                    <w:rFonts w:ascii="Arial" w:hAnsi="Arial" w:cs="FranceTV Brown TT Light"/>
                    <w:noProof/>
                  </w:rPr>
                </w:rPrChange>
              </w:rPr>
              <w:delText>12.1.11 -</w:delText>
            </w:r>
            <w:r w:rsidRPr="00B41095" w:rsidDel="00B41095">
              <w:rPr>
                <w:rPrChange w:id="504" w:author="CLUZEAU Marie" w:date="2026-02-16T10:29:00Z" w16du:dateUtc="2026-02-16T09:29:00Z">
                  <w:rPr>
                    <w:rStyle w:val="Lienhypertexte"/>
                    <w:rFonts w:ascii="FranceTV Brown TT Light" w:hAnsi="FranceTV Brown TT Light" w:cs="FranceTV Brown TT Light"/>
                    <w:noProof/>
                  </w:rPr>
                </w:rPrChange>
              </w:rPr>
              <w:delText xml:space="preserve"> Pénalités pour non-respect des engagements en matière de sécurité́ et d’habilitation</w:delText>
            </w:r>
            <w:r w:rsidDel="00B41095">
              <w:rPr>
                <w:noProof/>
                <w:webHidden/>
              </w:rPr>
              <w:tab/>
              <w:delText>19</w:delText>
            </w:r>
          </w:del>
        </w:p>
        <w:p w14:paraId="3B0A82AB" w14:textId="7D359195" w:rsidR="005A2A2B" w:rsidDel="00B41095" w:rsidRDefault="005A2A2B">
          <w:pPr>
            <w:pStyle w:val="TM3"/>
            <w:tabs>
              <w:tab w:val="right" w:leader="dot" w:pos="9602"/>
            </w:tabs>
            <w:rPr>
              <w:del w:id="505"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06" w:author="CLUZEAU Marie" w:date="2026-02-16T10:29:00Z" w16du:dateUtc="2026-02-16T09:29:00Z">
            <w:r w:rsidRPr="00B41095" w:rsidDel="00B41095">
              <w:rPr>
                <w:rPrChange w:id="507" w:author="CLUZEAU Marie" w:date="2026-02-16T10:29:00Z" w16du:dateUtc="2026-02-16T09:29:00Z">
                  <w:rPr>
                    <w:rStyle w:val="Lienhypertexte"/>
                    <w:rFonts w:ascii="Arial" w:hAnsi="Arial" w:cs="FranceTV Brown TT Light"/>
                    <w:noProof/>
                  </w:rPr>
                </w:rPrChange>
              </w:rPr>
              <w:delText>12.1.12 -</w:delText>
            </w:r>
            <w:r w:rsidRPr="00B41095" w:rsidDel="00B41095">
              <w:rPr>
                <w:rPrChange w:id="508" w:author="CLUZEAU Marie" w:date="2026-02-16T10:29:00Z" w16du:dateUtc="2026-02-16T09:29:00Z">
                  <w:rPr>
                    <w:rStyle w:val="Lienhypertexte"/>
                    <w:rFonts w:ascii="FranceTV Brown TT Light" w:hAnsi="FranceTV Brown TT Light" w:cs="FranceTV Brown TT Light"/>
                    <w:noProof/>
                  </w:rPr>
                </w:rPrChange>
              </w:rPr>
              <w:delText xml:space="preserve"> Pénalités pour attitude discourtoise ou incorrecte</w:delText>
            </w:r>
            <w:r w:rsidDel="00B41095">
              <w:rPr>
                <w:noProof/>
                <w:webHidden/>
              </w:rPr>
              <w:tab/>
              <w:delText>19</w:delText>
            </w:r>
          </w:del>
        </w:p>
        <w:p w14:paraId="1D43A8B9" w14:textId="3602FFC7" w:rsidR="005A2A2B" w:rsidDel="00B41095" w:rsidRDefault="005A2A2B">
          <w:pPr>
            <w:pStyle w:val="TM3"/>
            <w:tabs>
              <w:tab w:val="right" w:leader="dot" w:pos="9602"/>
            </w:tabs>
            <w:rPr>
              <w:del w:id="509"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10" w:author="CLUZEAU Marie" w:date="2026-02-16T10:29:00Z" w16du:dateUtc="2026-02-16T09:29:00Z">
            <w:r w:rsidRPr="00B41095" w:rsidDel="00B41095">
              <w:rPr>
                <w:rPrChange w:id="511" w:author="CLUZEAU Marie" w:date="2026-02-16T10:29:00Z" w16du:dateUtc="2026-02-16T09:29:00Z">
                  <w:rPr>
                    <w:rStyle w:val="Lienhypertexte"/>
                    <w:rFonts w:ascii="Arial" w:hAnsi="Arial" w:cs="FranceTV Brown TT Light"/>
                    <w:noProof/>
                  </w:rPr>
                </w:rPrChange>
              </w:rPr>
              <w:delText>12.1.13 -</w:delText>
            </w:r>
            <w:r w:rsidRPr="00B41095" w:rsidDel="00B41095">
              <w:rPr>
                <w:rPrChange w:id="512" w:author="CLUZEAU Marie" w:date="2026-02-16T10:29:00Z" w16du:dateUtc="2026-02-16T09:29:00Z">
                  <w:rPr>
                    <w:rStyle w:val="Lienhypertexte"/>
                    <w:rFonts w:ascii="FranceTV Brown TT Light" w:hAnsi="FranceTV Brown TT Light" w:cs="FranceTV Brown TT Light"/>
                    <w:noProof/>
                  </w:rPr>
                </w:rPrChange>
              </w:rPr>
              <w:delText xml:space="preserve"> Pénalités pour impossibilité́ de joindre un responsable opérationnel</w:delText>
            </w:r>
            <w:r w:rsidDel="00B41095">
              <w:rPr>
                <w:noProof/>
                <w:webHidden/>
              </w:rPr>
              <w:tab/>
              <w:delText>19</w:delText>
            </w:r>
          </w:del>
        </w:p>
        <w:p w14:paraId="47AC8970" w14:textId="1E82BD3A" w:rsidR="005A2A2B" w:rsidDel="00B41095" w:rsidRDefault="005A2A2B">
          <w:pPr>
            <w:pStyle w:val="TM3"/>
            <w:tabs>
              <w:tab w:val="right" w:leader="dot" w:pos="9602"/>
            </w:tabs>
            <w:rPr>
              <w:del w:id="513"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14" w:author="CLUZEAU Marie" w:date="2026-02-16T10:29:00Z" w16du:dateUtc="2026-02-16T09:29:00Z">
            <w:r w:rsidRPr="00B41095" w:rsidDel="00B41095">
              <w:rPr>
                <w:rPrChange w:id="515" w:author="CLUZEAU Marie" w:date="2026-02-16T10:29:00Z" w16du:dateUtc="2026-02-16T09:29:00Z">
                  <w:rPr>
                    <w:rStyle w:val="Lienhypertexte"/>
                    <w:rFonts w:ascii="Arial" w:hAnsi="Arial" w:cs="FranceTV Brown TT Light"/>
                    <w:noProof/>
                  </w:rPr>
                </w:rPrChange>
              </w:rPr>
              <w:delText>12.1.14 -</w:delText>
            </w:r>
            <w:r w:rsidRPr="00B41095" w:rsidDel="00B41095">
              <w:rPr>
                <w:rPrChange w:id="516" w:author="CLUZEAU Marie" w:date="2026-02-16T10:29:00Z" w16du:dateUtc="2026-02-16T09:29:00Z">
                  <w:rPr>
                    <w:rStyle w:val="Lienhypertexte"/>
                    <w:rFonts w:ascii="FranceTV Brown TT Light" w:hAnsi="FranceTV Brown TT Light" w:cs="FranceTV Brown TT Light"/>
                    <w:noProof/>
                  </w:rPr>
                </w:rPrChange>
              </w:rPr>
              <w:delText xml:space="preserve"> Pénalités pour perte de moyens d’accès</w:delText>
            </w:r>
            <w:r w:rsidDel="00B41095">
              <w:rPr>
                <w:noProof/>
                <w:webHidden/>
              </w:rPr>
              <w:tab/>
              <w:delText>19</w:delText>
            </w:r>
          </w:del>
        </w:p>
        <w:p w14:paraId="41216B6C" w14:textId="629C49DB" w:rsidR="005A2A2B" w:rsidDel="00B41095" w:rsidRDefault="005A2A2B">
          <w:pPr>
            <w:pStyle w:val="TM3"/>
            <w:tabs>
              <w:tab w:val="right" w:leader="dot" w:pos="9602"/>
            </w:tabs>
            <w:rPr>
              <w:del w:id="517"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18" w:author="CLUZEAU Marie" w:date="2026-02-16T10:29:00Z" w16du:dateUtc="2026-02-16T09:29:00Z">
            <w:r w:rsidRPr="00B41095" w:rsidDel="00B41095">
              <w:rPr>
                <w:rPrChange w:id="519" w:author="CLUZEAU Marie" w:date="2026-02-16T10:29:00Z" w16du:dateUtc="2026-02-16T09:29:00Z">
                  <w:rPr>
                    <w:rStyle w:val="Lienhypertexte"/>
                    <w:rFonts w:ascii="Arial" w:hAnsi="Arial" w:cs="FranceTV Brown TT Light"/>
                    <w:noProof/>
                  </w:rPr>
                </w:rPrChange>
              </w:rPr>
              <w:delText>12.1.15 -</w:delText>
            </w:r>
            <w:r w:rsidRPr="00B41095" w:rsidDel="00B41095">
              <w:rPr>
                <w:rPrChange w:id="520" w:author="CLUZEAU Marie" w:date="2026-02-16T10:29:00Z" w16du:dateUtc="2026-02-16T09:29:00Z">
                  <w:rPr>
                    <w:rStyle w:val="Lienhypertexte"/>
                    <w:rFonts w:ascii="FranceTV Brown TT Light" w:hAnsi="FranceTV Brown TT Light" w:cs="FranceTV Brown TT Light"/>
                    <w:noProof/>
                  </w:rPr>
                </w:rPrChange>
              </w:rPr>
              <w:delText xml:space="preserve"> Pénalités pour absence ou port incorrect de tenue du Titulaire</w:delText>
            </w:r>
            <w:r w:rsidDel="00B41095">
              <w:rPr>
                <w:noProof/>
                <w:webHidden/>
              </w:rPr>
              <w:tab/>
              <w:delText>19</w:delText>
            </w:r>
          </w:del>
        </w:p>
        <w:p w14:paraId="3A22F0FE" w14:textId="16E3703C" w:rsidR="005A2A2B" w:rsidDel="00B41095" w:rsidRDefault="005A2A2B">
          <w:pPr>
            <w:pStyle w:val="TM3"/>
            <w:tabs>
              <w:tab w:val="right" w:leader="dot" w:pos="9602"/>
            </w:tabs>
            <w:rPr>
              <w:del w:id="521"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22" w:author="CLUZEAU Marie" w:date="2026-02-16T10:29:00Z" w16du:dateUtc="2026-02-16T09:29:00Z">
            <w:r w:rsidRPr="00B41095" w:rsidDel="00B41095">
              <w:rPr>
                <w:rPrChange w:id="523" w:author="CLUZEAU Marie" w:date="2026-02-16T10:29:00Z" w16du:dateUtc="2026-02-16T09:29:00Z">
                  <w:rPr>
                    <w:rStyle w:val="Lienhypertexte"/>
                    <w:rFonts w:ascii="Arial" w:hAnsi="Arial" w:cs="FranceTV Brown TT Light"/>
                    <w:noProof/>
                  </w:rPr>
                </w:rPrChange>
              </w:rPr>
              <w:delText>12.1.16 -</w:delText>
            </w:r>
            <w:r w:rsidRPr="00B41095" w:rsidDel="00B41095">
              <w:rPr>
                <w:rPrChange w:id="524" w:author="CLUZEAU Marie" w:date="2026-02-16T10:29:00Z" w16du:dateUtc="2026-02-16T09:29:00Z">
                  <w:rPr>
                    <w:rStyle w:val="Lienhypertexte"/>
                    <w:rFonts w:ascii="FranceTV Brown TT Light" w:hAnsi="FranceTV Brown TT Light" w:cs="FranceTV Brown TT Light"/>
                    <w:noProof/>
                  </w:rPr>
                </w:rPrChange>
              </w:rPr>
              <w:delText xml:space="preserve"> Pénalités pour suivi des absences et/ou mesures de sécurité pour travailleurs isolés</w:delText>
            </w:r>
            <w:r w:rsidDel="00B41095">
              <w:rPr>
                <w:noProof/>
                <w:webHidden/>
              </w:rPr>
              <w:tab/>
              <w:delText>19</w:delText>
            </w:r>
          </w:del>
        </w:p>
        <w:p w14:paraId="6984032F" w14:textId="0A792D13" w:rsidR="005A2A2B" w:rsidDel="00B41095" w:rsidRDefault="005A2A2B">
          <w:pPr>
            <w:pStyle w:val="TM3"/>
            <w:tabs>
              <w:tab w:val="right" w:leader="dot" w:pos="9602"/>
            </w:tabs>
            <w:rPr>
              <w:del w:id="525"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26" w:author="CLUZEAU Marie" w:date="2026-02-16T10:29:00Z" w16du:dateUtc="2026-02-16T09:29:00Z">
            <w:r w:rsidRPr="00B41095" w:rsidDel="00B41095">
              <w:rPr>
                <w:rPrChange w:id="527" w:author="CLUZEAU Marie" w:date="2026-02-16T10:29:00Z" w16du:dateUtc="2026-02-16T09:29:00Z">
                  <w:rPr>
                    <w:rStyle w:val="Lienhypertexte"/>
                    <w:rFonts w:ascii="Arial" w:hAnsi="Arial" w:cs="FranceTV Brown TT Light"/>
                    <w:noProof/>
                  </w:rPr>
                </w:rPrChange>
              </w:rPr>
              <w:delText>12.1.17 -</w:delText>
            </w:r>
            <w:r w:rsidRPr="00B41095" w:rsidDel="00B41095">
              <w:rPr>
                <w:rPrChange w:id="528" w:author="CLUZEAU Marie" w:date="2026-02-16T10:29:00Z" w16du:dateUtc="2026-02-16T09:29:00Z">
                  <w:rPr>
                    <w:rStyle w:val="Lienhypertexte"/>
                    <w:rFonts w:ascii="FranceTV Brown TT Light" w:hAnsi="FranceTV Brown TT Light" w:cs="FranceTV Brown TT Light"/>
                    <w:noProof/>
                  </w:rPr>
                </w:rPrChange>
              </w:rPr>
              <w:delText xml:space="preserve"> Pénalités pour absence de respect des gestes barrières (en période de crise sanitaire) et/ou port des ÉPI</w:delText>
            </w:r>
            <w:r w:rsidDel="00B41095">
              <w:rPr>
                <w:noProof/>
                <w:webHidden/>
              </w:rPr>
              <w:tab/>
              <w:delText>19</w:delText>
            </w:r>
          </w:del>
        </w:p>
        <w:p w14:paraId="087B03C9" w14:textId="687FA843" w:rsidR="005A2A2B" w:rsidDel="00B41095" w:rsidRDefault="005A2A2B">
          <w:pPr>
            <w:pStyle w:val="TM3"/>
            <w:tabs>
              <w:tab w:val="right" w:leader="dot" w:pos="9602"/>
            </w:tabs>
            <w:rPr>
              <w:del w:id="529"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30" w:author="CLUZEAU Marie" w:date="2026-02-16T10:29:00Z" w16du:dateUtc="2026-02-16T09:29:00Z">
            <w:r w:rsidRPr="00B41095" w:rsidDel="00B41095">
              <w:rPr>
                <w:rPrChange w:id="531" w:author="CLUZEAU Marie" w:date="2026-02-16T10:29:00Z" w16du:dateUtc="2026-02-16T09:29:00Z">
                  <w:rPr>
                    <w:rStyle w:val="Lienhypertexte"/>
                    <w:rFonts w:ascii="Arial" w:hAnsi="Arial" w:cs="FranceTV Brown TT Light"/>
                    <w:noProof/>
                  </w:rPr>
                </w:rPrChange>
              </w:rPr>
              <w:delText>12.1.18 -</w:delText>
            </w:r>
            <w:r w:rsidRPr="00B41095" w:rsidDel="00B41095">
              <w:rPr>
                <w:rPrChange w:id="532" w:author="CLUZEAU Marie" w:date="2026-02-16T10:29:00Z" w16du:dateUtc="2026-02-16T09:29:00Z">
                  <w:rPr>
                    <w:rStyle w:val="Lienhypertexte"/>
                    <w:rFonts w:ascii="FranceTV Brown TT Light" w:hAnsi="FranceTV Brown TT Light" w:cs="FranceTV Brown TT Light"/>
                    <w:noProof/>
                  </w:rPr>
                </w:rPrChange>
              </w:rPr>
              <w:delText xml:space="preserve"> Pénalités pour délai non respecté lors d’une demande de devis</w:delText>
            </w:r>
            <w:r w:rsidDel="00B41095">
              <w:rPr>
                <w:noProof/>
                <w:webHidden/>
              </w:rPr>
              <w:tab/>
              <w:delText>19</w:delText>
            </w:r>
          </w:del>
        </w:p>
        <w:p w14:paraId="724CE419" w14:textId="2DC81098" w:rsidR="005A2A2B" w:rsidDel="00B41095" w:rsidRDefault="005A2A2B">
          <w:pPr>
            <w:pStyle w:val="TM2"/>
            <w:tabs>
              <w:tab w:val="right" w:leader="dot" w:pos="9602"/>
            </w:tabs>
            <w:rPr>
              <w:del w:id="533"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34" w:author="CLUZEAU Marie" w:date="2026-02-16T10:29:00Z" w16du:dateUtc="2026-02-16T09:29:00Z">
            <w:r w:rsidRPr="00B41095" w:rsidDel="00B41095">
              <w:rPr>
                <w:rPrChange w:id="535" w:author="CLUZEAU Marie" w:date="2026-02-16T10:29:00Z" w16du:dateUtc="2026-02-16T09:29:00Z">
                  <w:rPr>
                    <w:rStyle w:val="Lienhypertexte"/>
                    <w:rFonts w:ascii="FranceTV Brown TT Light" w:hAnsi="FranceTV Brown TT Light" w:cs="FranceTV Brown TT Light"/>
                    <w:noProof/>
                  </w:rPr>
                </w:rPrChange>
              </w:rPr>
              <w:delText>12.2 - Pénalités et manquement aux obligations contractuelles</w:delText>
            </w:r>
            <w:r w:rsidDel="00B41095">
              <w:rPr>
                <w:noProof/>
                <w:webHidden/>
              </w:rPr>
              <w:tab/>
              <w:delText>19</w:delText>
            </w:r>
          </w:del>
        </w:p>
        <w:p w14:paraId="0AD78820" w14:textId="03C53238" w:rsidR="005A2A2B" w:rsidDel="00B41095" w:rsidRDefault="005A2A2B">
          <w:pPr>
            <w:pStyle w:val="TM2"/>
            <w:tabs>
              <w:tab w:val="right" w:leader="dot" w:pos="9602"/>
            </w:tabs>
            <w:rPr>
              <w:del w:id="536"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37" w:author="CLUZEAU Marie" w:date="2026-02-16T10:29:00Z" w16du:dateUtc="2026-02-16T09:29:00Z">
            <w:r w:rsidRPr="00B41095" w:rsidDel="00B41095">
              <w:rPr>
                <w:rPrChange w:id="538" w:author="CLUZEAU Marie" w:date="2026-02-16T10:29:00Z" w16du:dateUtc="2026-02-16T09:29:00Z">
                  <w:rPr>
                    <w:rStyle w:val="Lienhypertexte"/>
                    <w:rFonts w:ascii="FranceTV Brown TT Light" w:hAnsi="FranceTV Brown TT Light" w:cs="FranceTV Brown TT Light"/>
                    <w:noProof/>
                  </w:rPr>
                </w:rPrChange>
              </w:rPr>
              <w:delText>12.3 - Pénalités pour changement d’intervenant non-autorisé</w:delText>
            </w:r>
            <w:r w:rsidDel="00B41095">
              <w:rPr>
                <w:noProof/>
                <w:webHidden/>
              </w:rPr>
              <w:tab/>
              <w:delText>20</w:delText>
            </w:r>
          </w:del>
        </w:p>
        <w:p w14:paraId="098DDC9D" w14:textId="6F239713" w:rsidR="005A2A2B" w:rsidDel="00B41095" w:rsidRDefault="005A2A2B">
          <w:pPr>
            <w:pStyle w:val="TM1"/>
            <w:tabs>
              <w:tab w:val="right" w:leader="dot" w:pos="9602"/>
            </w:tabs>
            <w:rPr>
              <w:del w:id="539"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40" w:author="CLUZEAU Marie" w:date="2026-02-16T10:29:00Z" w16du:dateUtc="2026-02-16T09:29:00Z">
            <w:r w:rsidRPr="00B41095" w:rsidDel="00B41095">
              <w:rPr>
                <w:rPrChange w:id="541" w:author="CLUZEAU Marie" w:date="2026-02-16T10:29:00Z" w16du:dateUtc="2026-02-16T09:29:00Z">
                  <w:rPr>
                    <w:rStyle w:val="Lienhypertexte"/>
                    <w:rFonts w:ascii="FranceTV Brown TT Light" w:hAnsi="FranceTV Brown TT Light" w:cs="FranceTV Brown TT Light"/>
                    <w:bCs/>
                    <w:caps/>
                    <w:noProof/>
                    <w:kern w:val="32"/>
                  </w:rPr>
                </w:rPrChange>
              </w:rPr>
              <w:delText>Article 13 -</w:delText>
            </w:r>
            <w:r w:rsidRPr="00B41095" w:rsidDel="00B41095">
              <w:rPr>
                <w:rPrChange w:id="542" w:author="CLUZEAU Marie" w:date="2026-02-16T10:29:00Z" w16du:dateUtc="2026-02-16T09:29:00Z">
                  <w:rPr>
                    <w:rStyle w:val="Lienhypertexte"/>
                    <w:rFonts w:ascii="FranceTV Brown TT Light" w:hAnsi="FranceTV Brown TT Light" w:cs="FranceTV Brown TT Light"/>
                    <w:bCs/>
                    <w:noProof/>
                    <w:kern w:val="32"/>
                  </w:rPr>
                </w:rPrChange>
              </w:rPr>
              <w:delText xml:space="preserve"> MODALITES DE REGLEMENT</w:delText>
            </w:r>
            <w:r w:rsidDel="00B41095">
              <w:rPr>
                <w:noProof/>
                <w:webHidden/>
              </w:rPr>
              <w:tab/>
              <w:delText>20</w:delText>
            </w:r>
          </w:del>
        </w:p>
        <w:p w14:paraId="2255343A" w14:textId="132D0FAD" w:rsidR="005A2A2B" w:rsidDel="00B41095" w:rsidRDefault="005A2A2B">
          <w:pPr>
            <w:pStyle w:val="TM2"/>
            <w:tabs>
              <w:tab w:val="right" w:leader="dot" w:pos="9602"/>
            </w:tabs>
            <w:rPr>
              <w:del w:id="543"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44" w:author="CLUZEAU Marie" w:date="2026-02-16T10:29:00Z" w16du:dateUtc="2026-02-16T09:29:00Z">
            <w:r w:rsidRPr="00B41095" w:rsidDel="00B41095">
              <w:rPr>
                <w:rPrChange w:id="545" w:author="CLUZEAU Marie" w:date="2026-02-16T10:29:00Z" w16du:dateUtc="2026-02-16T09:29:00Z">
                  <w:rPr>
                    <w:rStyle w:val="Lienhypertexte"/>
                    <w:rFonts w:ascii="FranceTV Brown TT Light" w:hAnsi="FranceTV Brown TT Light" w:cs="FranceTV Brown TT Light"/>
                    <w:bCs/>
                    <w:iCs/>
                    <w:noProof/>
                  </w:rPr>
                </w:rPrChange>
              </w:rPr>
              <w:delText>13.1 - Paiements et facturation</w:delText>
            </w:r>
            <w:r w:rsidDel="00B41095">
              <w:rPr>
                <w:noProof/>
                <w:webHidden/>
              </w:rPr>
              <w:tab/>
              <w:delText>20</w:delText>
            </w:r>
          </w:del>
        </w:p>
        <w:p w14:paraId="39C14999" w14:textId="200385BF" w:rsidR="005A2A2B" w:rsidDel="00B41095" w:rsidRDefault="005A2A2B">
          <w:pPr>
            <w:pStyle w:val="TM1"/>
            <w:tabs>
              <w:tab w:val="right" w:leader="dot" w:pos="9602"/>
            </w:tabs>
            <w:rPr>
              <w:del w:id="546"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47" w:author="CLUZEAU Marie" w:date="2026-02-16T10:29:00Z" w16du:dateUtc="2026-02-16T09:29:00Z">
            <w:r w:rsidRPr="00B41095" w:rsidDel="00B41095">
              <w:rPr>
                <w:rPrChange w:id="548" w:author="CLUZEAU Marie" w:date="2026-02-16T10:29:00Z" w16du:dateUtc="2026-02-16T09:29:00Z">
                  <w:rPr>
                    <w:rStyle w:val="Lienhypertexte"/>
                    <w:rFonts w:ascii="FranceTV Brown TT Light" w:hAnsi="FranceTV Brown TT Light" w:cs="FranceTV Brown TT Light"/>
                    <w:bCs/>
                    <w:caps/>
                    <w:noProof/>
                    <w:kern w:val="32"/>
                  </w:rPr>
                </w:rPrChange>
              </w:rPr>
              <w:delText>Article 14 -</w:delText>
            </w:r>
            <w:r w:rsidRPr="00B41095" w:rsidDel="00B41095">
              <w:rPr>
                <w:rPrChange w:id="549" w:author="CLUZEAU Marie" w:date="2026-02-16T10:29:00Z" w16du:dateUtc="2026-02-16T09:29:00Z">
                  <w:rPr>
                    <w:rStyle w:val="Lienhypertexte"/>
                    <w:rFonts w:ascii="FranceTV Brown TT Light" w:hAnsi="FranceTV Brown TT Light" w:cs="FranceTV Brown TT Light"/>
                    <w:bCs/>
                    <w:noProof/>
                    <w:kern w:val="32"/>
                  </w:rPr>
                </w:rPrChange>
              </w:rPr>
              <w:delText xml:space="preserve"> SOUS-TRAITANCE ET COTRAITANCE</w:delText>
            </w:r>
            <w:r w:rsidDel="00B41095">
              <w:rPr>
                <w:noProof/>
                <w:webHidden/>
              </w:rPr>
              <w:tab/>
              <w:delText>21</w:delText>
            </w:r>
          </w:del>
        </w:p>
        <w:p w14:paraId="473132B8" w14:textId="2AD88451" w:rsidR="005A2A2B" w:rsidDel="00B41095" w:rsidRDefault="005A2A2B">
          <w:pPr>
            <w:pStyle w:val="TM2"/>
            <w:tabs>
              <w:tab w:val="right" w:leader="dot" w:pos="9602"/>
            </w:tabs>
            <w:rPr>
              <w:del w:id="550"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51" w:author="CLUZEAU Marie" w:date="2026-02-16T10:29:00Z" w16du:dateUtc="2026-02-16T09:29:00Z">
            <w:r w:rsidRPr="00B41095" w:rsidDel="00B41095">
              <w:rPr>
                <w:rPrChange w:id="552" w:author="CLUZEAU Marie" w:date="2026-02-16T10:29:00Z" w16du:dateUtc="2026-02-16T09:29:00Z">
                  <w:rPr>
                    <w:rStyle w:val="Lienhypertexte"/>
                    <w:rFonts w:ascii="FranceTV Brown TT Light" w:hAnsi="FranceTV Brown TT Light" w:cs="FranceTV Brown TT Light"/>
                    <w:bCs/>
                    <w:iCs/>
                    <w:noProof/>
                  </w:rPr>
                </w:rPrChange>
              </w:rPr>
              <w:delText>14.1 - Sous-traitance</w:delText>
            </w:r>
            <w:r w:rsidDel="00B41095">
              <w:rPr>
                <w:noProof/>
                <w:webHidden/>
              </w:rPr>
              <w:tab/>
              <w:delText>21</w:delText>
            </w:r>
          </w:del>
        </w:p>
        <w:p w14:paraId="4573A944" w14:textId="16368D8A" w:rsidR="005A2A2B" w:rsidDel="00B41095" w:rsidRDefault="005A2A2B">
          <w:pPr>
            <w:pStyle w:val="TM2"/>
            <w:tabs>
              <w:tab w:val="right" w:leader="dot" w:pos="9602"/>
            </w:tabs>
            <w:rPr>
              <w:del w:id="553"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54" w:author="CLUZEAU Marie" w:date="2026-02-16T10:29:00Z" w16du:dateUtc="2026-02-16T09:29:00Z">
            <w:r w:rsidRPr="00B41095" w:rsidDel="00B41095">
              <w:rPr>
                <w:rPrChange w:id="555" w:author="CLUZEAU Marie" w:date="2026-02-16T10:29:00Z" w16du:dateUtc="2026-02-16T09:29:00Z">
                  <w:rPr>
                    <w:rStyle w:val="Lienhypertexte"/>
                    <w:rFonts w:ascii="FranceTV Brown TT Light" w:hAnsi="FranceTV Brown TT Light" w:cs="FranceTV Brown TT Light"/>
                    <w:bCs/>
                    <w:iCs/>
                    <w:noProof/>
                  </w:rPr>
                </w:rPrChange>
              </w:rPr>
              <w:delText>14.2 - Les groupements d’entreprises</w:delText>
            </w:r>
            <w:r w:rsidDel="00B41095">
              <w:rPr>
                <w:noProof/>
                <w:webHidden/>
              </w:rPr>
              <w:tab/>
              <w:delText>22</w:delText>
            </w:r>
          </w:del>
        </w:p>
        <w:p w14:paraId="0131692D" w14:textId="3E4090AE" w:rsidR="005A2A2B" w:rsidDel="00B41095" w:rsidRDefault="005A2A2B">
          <w:pPr>
            <w:pStyle w:val="TM1"/>
            <w:tabs>
              <w:tab w:val="right" w:leader="dot" w:pos="9602"/>
            </w:tabs>
            <w:rPr>
              <w:del w:id="556"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57" w:author="CLUZEAU Marie" w:date="2026-02-16T10:29:00Z" w16du:dateUtc="2026-02-16T09:29:00Z">
            <w:r w:rsidRPr="00B41095" w:rsidDel="00B41095">
              <w:rPr>
                <w:rPrChange w:id="558" w:author="CLUZEAU Marie" w:date="2026-02-16T10:29:00Z" w16du:dateUtc="2026-02-16T09:29:00Z">
                  <w:rPr>
                    <w:rStyle w:val="Lienhypertexte"/>
                    <w:rFonts w:ascii="FranceTV Brown TT Light" w:hAnsi="FranceTV Brown TT Light" w:cs="FranceTV Brown TT Light"/>
                    <w:bCs/>
                    <w:caps/>
                    <w:noProof/>
                    <w:kern w:val="32"/>
                  </w:rPr>
                </w:rPrChange>
              </w:rPr>
              <w:delText>Article 15 -</w:delText>
            </w:r>
            <w:r w:rsidRPr="00B41095" w:rsidDel="00B41095">
              <w:rPr>
                <w:rPrChange w:id="559" w:author="CLUZEAU Marie" w:date="2026-02-16T10:29:00Z" w16du:dateUtc="2026-02-16T09:29:00Z">
                  <w:rPr>
                    <w:rStyle w:val="Lienhypertexte"/>
                    <w:rFonts w:ascii="FranceTV Brown TT Light" w:hAnsi="FranceTV Brown TT Light" w:cs="FranceTV Brown TT Light"/>
                    <w:bCs/>
                    <w:noProof/>
                    <w:kern w:val="32"/>
                  </w:rPr>
                </w:rPrChange>
              </w:rPr>
              <w:delText xml:space="preserve"> ENGAGEMENTS ET OBLIGATIONS DES PARTIES</w:delText>
            </w:r>
            <w:r w:rsidDel="00B41095">
              <w:rPr>
                <w:noProof/>
                <w:webHidden/>
              </w:rPr>
              <w:tab/>
              <w:delText>23</w:delText>
            </w:r>
          </w:del>
        </w:p>
        <w:p w14:paraId="5F9CA429" w14:textId="672D8024" w:rsidR="005A2A2B" w:rsidDel="00B41095" w:rsidRDefault="005A2A2B">
          <w:pPr>
            <w:pStyle w:val="TM2"/>
            <w:tabs>
              <w:tab w:val="right" w:leader="dot" w:pos="9602"/>
            </w:tabs>
            <w:rPr>
              <w:del w:id="560"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61" w:author="CLUZEAU Marie" w:date="2026-02-16T10:29:00Z" w16du:dateUtc="2026-02-16T09:29:00Z">
            <w:r w:rsidRPr="00B41095" w:rsidDel="00B41095">
              <w:rPr>
                <w:rPrChange w:id="562" w:author="CLUZEAU Marie" w:date="2026-02-16T10:29:00Z" w16du:dateUtc="2026-02-16T09:29:00Z">
                  <w:rPr>
                    <w:rStyle w:val="Lienhypertexte"/>
                    <w:rFonts w:ascii="FranceTV Brown TT Light" w:hAnsi="FranceTV Brown TT Light" w:cs="FranceTV Brown TT Light"/>
                    <w:bCs/>
                    <w:iCs/>
                    <w:noProof/>
                  </w:rPr>
                </w:rPrChange>
              </w:rPr>
              <w:delText>15.1 - Engagements et obligations du Titulaire</w:delText>
            </w:r>
            <w:r w:rsidDel="00B41095">
              <w:rPr>
                <w:noProof/>
                <w:webHidden/>
              </w:rPr>
              <w:tab/>
              <w:delText>23</w:delText>
            </w:r>
          </w:del>
        </w:p>
        <w:p w14:paraId="1752974F" w14:textId="79122595" w:rsidR="005A2A2B" w:rsidDel="00B41095" w:rsidRDefault="005A2A2B">
          <w:pPr>
            <w:pStyle w:val="TM2"/>
            <w:tabs>
              <w:tab w:val="right" w:leader="dot" w:pos="9602"/>
            </w:tabs>
            <w:rPr>
              <w:del w:id="563"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64" w:author="CLUZEAU Marie" w:date="2026-02-16T10:29:00Z" w16du:dateUtc="2026-02-16T09:29:00Z">
            <w:r w:rsidRPr="00B41095" w:rsidDel="00B41095">
              <w:rPr>
                <w:rPrChange w:id="565" w:author="CLUZEAU Marie" w:date="2026-02-16T10:29:00Z" w16du:dateUtc="2026-02-16T09:29:00Z">
                  <w:rPr>
                    <w:rStyle w:val="Lienhypertexte"/>
                    <w:rFonts w:ascii="FranceTV Brown TT Light" w:hAnsi="FranceTV Brown TT Light" w:cs="FranceTV Brown TT Light"/>
                    <w:bCs/>
                    <w:iCs/>
                    <w:noProof/>
                  </w:rPr>
                </w:rPrChange>
              </w:rPr>
              <w:delText>15.2 - Engagements de France Télévisions</w:delText>
            </w:r>
            <w:r w:rsidDel="00B41095">
              <w:rPr>
                <w:noProof/>
                <w:webHidden/>
              </w:rPr>
              <w:tab/>
              <w:delText>23</w:delText>
            </w:r>
          </w:del>
        </w:p>
        <w:p w14:paraId="56836B8B" w14:textId="22D9CA7B" w:rsidR="005A2A2B" w:rsidDel="00B41095" w:rsidRDefault="005A2A2B">
          <w:pPr>
            <w:pStyle w:val="TM1"/>
            <w:tabs>
              <w:tab w:val="right" w:leader="dot" w:pos="9602"/>
            </w:tabs>
            <w:rPr>
              <w:del w:id="566"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67" w:author="CLUZEAU Marie" w:date="2026-02-16T10:29:00Z" w16du:dateUtc="2026-02-16T09:29:00Z">
            <w:r w:rsidRPr="00B41095" w:rsidDel="00B41095">
              <w:rPr>
                <w:rPrChange w:id="568" w:author="CLUZEAU Marie" w:date="2026-02-16T10:29:00Z" w16du:dateUtc="2026-02-16T09:29:00Z">
                  <w:rPr>
                    <w:rStyle w:val="Lienhypertexte"/>
                    <w:rFonts w:ascii="FranceTV Brown TT Light" w:hAnsi="FranceTV Brown TT Light" w:cs="FranceTV Brown TT Light"/>
                    <w:bCs/>
                    <w:caps/>
                    <w:noProof/>
                    <w:kern w:val="32"/>
                  </w:rPr>
                </w:rPrChange>
              </w:rPr>
              <w:delText>Article 16 -</w:delText>
            </w:r>
            <w:r w:rsidRPr="00B41095" w:rsidDel="00B41095">
              <w:rPr>
                <w:rPrChange w:id="569" w:author="CLUZEAU Marie" w:date="2026-02-16T10:29:00Z" w16du:dateUtc="2026-02-16T09:29:00Z">
                  <w:rPr>
                    <w:rStyle w:val="Lienhypertexte"/>
                    <w:rFonts w:ascii="FranceTV Brown TT Light" w:hAnsi="FranceTV Brown TT Light" w:cs="FranceTV Brown TT Light"/>
                    <w:bCs/>
                    <w:noProof/>
                    <w:kern w:val="32"/>
                  </w:rPr>
                </w:rPrChange>
              </w:rPr>
              <w:delText xml:space="preserve"> PLAN DE PROGRES</w:delText>
            </w:r>
            <w:r w:rsidDel="00B41095">
              <w:rPr>
                <w:noProof/>
                <w:webHidden/>
              </w:rPr>
              <w:tab/>
              <w:delText>24</w:delText>
            </w:r>
          </w:del>
        </w:p>
        <w:p w14:paraId="0AC19608" w14:textId="6E01CE28" w:rsidR="005A2A2B" w:rsidDel="00B41095" w:rsidRDefault="005A2A2B">
          <w:pPr>
            <w:pStyle w:val="TM2"/>
            <w:tabs>
              <w:tab w:val="right" w:leader="dot" w:pos="9602"/>
            </w:tabs>
            <w:rPr>
              <w:del w:id="570"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71" w:author="CLUZEAU Marie" w:date="2026-02-16T10:29:00Z" w16du:dateUtc="2026-02-16T09:29:00Z">
            <w:r w:rsidRPr="00B41095" w:rsidDel="00B41095">
              <w:rPr>
                <w:rPrChange w:id="572" w:author="CLUZEAU Marie" w:date="2026-02-16T10:29:00Z" w16du:dateUtc="2026-02-16T09:29:00Z">
                  <w:rPr>
                    <w:rStyle w:val="Lienhypertexte"/>
                    <w:rFonts w:ascii="FranceTV Brown TT Light" w:hAnsi="FranceTV Brown TT Light" w:cs="FranceTV Brown TT Light"/>
                    <w:bCs/>
                    <w:iCs/>
                    <w:noProof/>
                  </w:rPr>
                </w:rPrChange>
              </w:rPr>
              <w:delText>16.1 - Démarche générale et volontaire du Titulaire</w:delText>
            </w:r>
            <w:r w:rsidDel="00B41095">
              <w:rPr>
                <w:noProof/>
                <w:webHidden/>
              </w:rPr>
              <w:tab/>
              <w:delText>24</w:delText>
            </w:r>
          </w:del>
        </w:p>
        <w:p w14:paraId="3FA55EEA" w14:textId="2C61D443" w:rsidR="005A2A2B" w:rsidDel="00B41095" w:rsidRDefault="005A2A2B">
          <w:pPr>
            <w:pStyle w:val="TM2"/>
            <w:tabs>
              <w:tab w:val="right" w:leader="dot" w:pos="9602"/>
            </w:tabs>
            <w:rPr>
              <w:del w:id="573"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74" w:author="CLUZEAU Marie" w:date="2026-02-16T10:29:00Z" w16du:dateUtc="2026-02-16T09:29:00Z">
            <w:r w:rsidRPr="00B41095" w:rsidDel="00B41095">
              <w:rPr>
                <w:highlight w:val="yellow"/>
                <w:rPrChange w:id="575" w:author="CLUZEAU Marie" w:date="2026-02-16T10:29:00Z" w16du:dateUtc="2026-02-16T09:29:00Z">
                  <w:rPr>
                    <w:rStyle w:val="Lienhypertexte"/>
                    <w:rFonts w:ascii="FranceTV Brown TT Light" w:hAnsi="FranceTV Brown TT Light" w:cs="FranceTV Brown TT Light"/>
                    <w:bCs/>
                    <w:iCs/>
                    <w:noProof/>
                    <w:highlight w:val="yellow"/>
                  </w:rPr>
                </w:rPrChange>
              </w:rPr>
              <w:delText>16.2 - Plan de progrès financier</w:delText>
            </w:r>
            <w:r w:rsidDel="00B41095">
              <w:rPr>
                <w:noProof/>
                <w:webHidden/>
              </w:rPr>
              <w:tab/>
              <w:delText>24</w:delText>
            </w:r>
          </w:del>
        </w:p>
        <w:p w14:paraId="4636FEB7" w14:textId="1545E362" w:rsidR="005A2A2B" w:rsidDel="00B41095" w:rsidRDefault="005A2A2B">
          <w:pPr>
            <w:pStyle w:val="TM1"/>
            <w:tabs>
              <w:tab w:val="right" w:leader="dot" w:pos="9602"/>
            </w:tabs>
            <w:rPr>
              <w:del w:id="576"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77" w:author="CLUZEAU Marie" w:date="2026-02-16T10:29:00Z" w16du:dateUtc="2026-02-16T09:29:00Z">
            <w:r w:rsidRPr="00B41095" w:rsidDel="00B41095">
              <w:rPr>
                <w:rPrChange w:id="578" w:author="CLUZEAU Marie" w:date="2026-02-16T10:29:00Z" w16du:dateUtc="2026-02-16T09:29:00Z">
                  <w:rPr>
                    <w:rStyle w:val="Lienhypertexte"/>
                    <w:rFonts w:ascii="FranceTV Brown TT Light" w:hAnsi="FranceTV Brown TT Light" w:cs="FranceTV Brown TT Light"/>
                    <w:bCs/>
                    <w:caps/>
                    <w:noProof/>
                    <w:kern w:val="32"/>
                  </w:rPr>
                </w:rPrChange>
              </w:rPr>
              <w:delText>Article 17 -</w:delText>
            </w:r>
            <w:r w:rsidRPr="00B41095" w:rsidDel="00B41095">
              <w:rPr>
                <w:rPrChange w:id="579" w:author="CLUZEAU Marie" w:date="2026-02-16T10:29:00Z" w16du:dateUtc="2026-02-16T09:29:00Z">
                  <w:rPr>
                    <w:rStyle w:val="Lienhypertexte"/>
                    <w:rFonts w:ascii="FranceTV Brown TT Light" w:hAnsi="FranceTV Brown TT Light" w:cs="FranceTV Brown TT Light"/>
                    <w:bCs/>
                    <w:noProof/>
                    <w:kern w:val="32"/>
                  </w:rPr>
                </w:rPrChange>
              </w:rPr>
              <w:delText xml:space="preserve"> DEFAILLANCE DU TITULAIRE</w:delText>
            </w:r>
            <w:r w:rsidDel="00B41095">
              <w:rPr>
                <w:noProof/>
                <w:webHidden/>
              </w:rPr>
              <w:tab/>
              <w:delText>24</w:delText>
            </w:r>
          </w:del>
        </w:p>
        <w:p w14:paraId="46D685CD" w14:textId="604454DD" w:rsidR="005A2A2B" w:rsidDel="00B41095" w:rsidRDefault="005A2A2B">
          <w:pPr>
            <w:pStyle w:val="TM1"/>
            <w:tabs>
              <w:tab w:val="right" w:leader="dot" w:pos="9602"/>
            </w:tabs>
            <w:rPr>
              <w:del w:id="580"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81" w:author="CLUZEAU Marie" w:date="2026-02-16T10:29:00Z" w16du:dateUtc="2026-02-16T09:29:00Z">
            <w:r w:rsidRPr="00B41095" w:rsidDel="00B41095">
              <w:rPr>
                <w:rPrChange w:id="582" w:author="CLUZEAU Marie" w:date="2026-02-16T10:29:00Z" w16du:dateUtc="2026-02-16T09:29:00Z">
                  <w:rPr>
                    <w:rStyle w:val="Lienhypertexte"/>
                    <w:rFonts w:ascii="FranceTV Brown TT Light" w:hAnsi="FranceTV Brown TT Light" w:cs="FranceTV Brown TT Light"/>
                    <w:bCs/>
                    <w:caps/>
                    <w:noProof/>
                    <w:kern w:val="32"/>
                  </w:rPr>
                </w:rPrChange>
              </w:rPr>
              <w:delText>Article 18 -</w:delText>
            </w:r>
            <w:r w:rsidRPr="00B41095" w:rsidDel="00B41095">
              <w:rPr>
                <w:rPrChange w:id="583" w:author="CLUZEAU Marie" w:date="2026-02-16T10:29:00Z" w16du:dateUtc="2026-02-16T09:29:00Z">
                  <w:rPr>
                    <w:rStyle w:val="Lienhypertexte"/>
                    <w:rFonts w:ascii="FranceTV Brown TT Light" w:hAnsi="FranceTV Brown TT Light" w:cs="FranceTV Brown TT Light"/>
                    <w:bCs/>
                    <w:noProof/>
                    <w:kern w:val="32"/>
                  </w:rPr>
                </w:rPrChange>
              </w:rPr>
              <w:delText xml:space="preserve"> CONDUITES DES PRESTATIONS</w:delText>
            </w:r>
            <w:r w:rsidDel="00B41095">
              <w:rPr>
                <w:noProof/>
                <w:webHidden/>
              </w:rPr>
              <w:tab/>
              <w:delText>24</w:delText>
            </w:r>
          </w:del>
        </w:p>
        <w:p w14:paraId="2ED7E2B7" w14:textId="23DC0619" w:rsidR="005A2A2B" w:rsidDel="00B41095" w:rsidRDefault="005A2A2B">
          <w:pPr>
            <w:pStyle w:val="TM2"/>
            <w:tabs>
              <w:tab w:val="right" w:leader="dot" w:pos="9602"/>
            </w:tabs>
            <w:rPr>
              <w:del w:id="584"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85" w:author="CLUZEAU Marie" w:date="2026-02-16T10:29:00Z" w16du:dateUtc="2026-02-16T09:29:00Z">
            <w:r w:rsidRPr="00B41095" w:rsidDel="00B41095">
              <w:rPr>
                <w:rPrChange w:id="586" w:author="CLUZEAU Marie" w:date="2026-02-16T10:29:00Z" w16du:dateUtc="2026-02-16T09:29:00Z">
                  <w:rPr>
                    <w:rStyle w:val="Lienhypertexte"/>
                    <w:rFonts w:ascii="FranceTV Brown TT Light" w:hAnsi="FranceTV Brown TT Light" w:cs="FranceTV Brown TT Light"/>
                    <w:bCs/>
                    <w:iCs/>
                    <w:noProof/>
                  </w:rPr>
                </w:rPrChange>
              </w:rPr>
              <w:delText>18.1 - Généralités</w:delText>
            </w:r>
            <w:r w:rsidDel="00B41095">
              <w:rPr>
                <w:noProof/>
                <w:webHidden/>
              </w:rPr>
              <w:tab/>
              <w:delText>24</w:delText>
            </w:r>
          </w:del>
        </w:p>
        <w:p w14:paraId="2B2146C5" w14:textId="794B9155" w:rsidR="005A2A2B" w:rsidDel="00B41095" w:rsidRDefault="005A2A2B">
          <w:pPr>
            <w:pStyle w:val="TM2"/>
            <w:tabs>
              <w:tab w:val="right" w:leader="dot" w:pos="9602"/>
            </w:tabs>
            <w:rPr>
              <w:del w:id="587"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88" w:author="CLUZEAU Marie" w:date="2026-02-16T10:29:00Z" w16du:dateUtc="2026-02-16T09:29:00Z">
            <w:r w:rsidRPr="00B41095" w:rsidDel="00B41095">
              <w:rPr>
                <w:rPrChange w:id="589" w:author="CLUZEAU Marie" w:date="2026-02-16T10:29:00Z" w16du:dateUtc="2026-02-16T09:29:00Z">
                  <w:rPr>
                    <w:rStyle w:val="Lienhypertexte"/>
                    <w:rFonts w:ascii="FranceTV Brown TT Light" w:hAnsi="FranceTV Brown TT Light" w:cs="FranceTV Brown TT Light"/>
                    <w:bCs/>
                    <w:iCs/>
                    <w:noProof/>
                  </w:rPr>
                </w:rPrChange>
              </w:rPr>
              <w:delText>18.2 - Equipe de travail du titulaire</w:delText>
            </w:r>
            <w:r w:rsidDel="00B41095">
              <w:rPr>
                <w:noProof/>
                <w:webHidden/>
              </w:rPr>
              <w:tab/>
              <w:delText>24</w:delText>
            </w:r>
          </w:del>
        </w:p>
        <w:p w14:paraId="36A4C790" w14:textId="2BA34427" w:rsidR="005A2A2B" w:rsidDel="00B41095" w:rsidRDefault="005A2A2B">
          <w:pPr>
            <w:pStyle w:val="TM2"/>
            <w:tabs>
              <w:tab w:val="right" w:leader="dot" w:pos="9602"/>
            </w:tabs>
            <w:rPr>
              <w:del w:id="590"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91" w:author="CLUZEAU Marie" w:date="2026-02-16T10:29:00Z" w16du:dateUtc="2026-02-16T09:29:00Z">
            <w:r w:rsidRPr="00B41095" w:rsidDel="00B41095">
              <w:rPr>
                <w:rPrChange w:id="592" w:author="CLUZEAU Marie" w:date="2026-02-16T10:29:00Z" w16du:dateUtc="2026-02-16T09:29:00Z">
                  <w:rPr>
                    <w:rStyle w:val="Lienhypertexte"/>
                    <w:rFonts w:ascii="FranceTV Brown TT Light" w:hAnsi="FranceTV Brown TT Light" w:cs="FranceTV Brown TT Light"/>
                    <w:bCs/>
                    <w:iCs/>
                    <w:noProof/>
                  </w:rPr>
                </w:rPrChange>
              </w:rPr>
              <w:delText>18.3 - Service minimum</w:delText>
            </w:r>
            <w:r w:rsidDel="00B41095">
              <w:rPr>
                <w:noProof/>
                <w:webHidden/>
              </w:rPr>
              <w:tab/>
              <w:delText>25</w:delText>
            </w:r>
          </w:del>
        </w:p>
        <w:p w14:paraId="6A88AA8A" w14:textId="34D4AFC8" w:rsidR="005A2A2B" w:rsidDel="00B41095" w:rsidRDefault="005A2A2B">
          <w:pPr>
            <w:pStyle w:val="TM1"/>
            <w:tabs>
              <w:tab w:val="right" w:leader="dot" w:pos="9602"/>
            </w:tabs>
            <w:rPr>
              <w:del w:id="593"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94" w:author="CLUZEAU Marie" w:date="2026-02-16T10:29:00Z" w16du:dateUtc="2026-02-16T09:29:00Z">
            <w:r w:rsidRPr="00B41095" w:rsidDel="00B41095">
              <w:rPr>
                <w:rPrChange w:id="595" w:author="CLUZEAU Marie" w:date="2026-02-16T10:29:00Z" w16du:dateUtc="2026-02-16T09:29:00Z">
                  <w:rPr>
                    <w:rStyle w:val="Lienhypertexte"/>
                    <w:rFonts w:ascii="FranceTV Brown TT Light" w:hAnsi="FranceTV Brown TT Light" w:cs="FranceTV Brown TT Light"/>
                    <w:bCs/>
                    <w:noProof/>
                    <w:kern w:val="32"/>
                  </w:rPr>
                </w:rPrChange>
              </w:rPr>
              <w:delText>ARTICLE 19 - CLAUSE DE CONFORMITE</w:delText>
            </w:r>
            <w:r w:rsidDel="00B41095">
              <w:rPr>
                <w:noProof/>
                <w:webHidden/>
              </w:rPr>
              <w:tab/>
              <w:delText>25</w:delText>
            </w:r>
          </w:del>
        </w:p>
        <w:p w14:paraId="18035810" w14:textId="4705756F" w:rsidR="005A2A2B" w:rsidDel="00B41095" w:rsidRDefault="005A2A2B">
          <w:pPr>
            <w:pStyle w:val="TM1"/>
            <w:tabs>
              <w:tab w:val="right" w:leader="dot" w:pos="9602"/>
            </w:tabs>
            <w:rPr>
              <w:del w:id="596"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597" w:author="CLUZEAU Marie" w:date="2026-02-16T10:29:00Z" w16du:dateUtc="2026-02-16T09:29:00Z">
            <w:r w:rsidRPr="00B41095" w:rsidDel="00B41095">
              <w:rPr>
                <w:rPrChange w:id="598" w:author="CLUZEAU Marie" w:date="2026-02-16T10:29:00Z" w16du:dateUtc="2026-02-16T09:29:00Z">
                  <w:rPr>
                    <w:rStyle w:val="Lienhypertexte"/>
                    <w:rFonts w:ascii="FranceTV Brown TT Light" w:hAnsi="FranceTV Brown TT Light" w:cs="FranceTV Brown TT Light"/>
                    <w:bCs/>
                    <w:noProof/>
                    <w:kern w:val="32"/>
                  </w:rPr>
                </w:rPrChange>
              </w:rPr>
              <w:delText>ARTICLE 20 - CONFIDENTIALITE ET DONNEES NOMINATIVES</w:delText>
            </w:r>
            <w:r w:rsidDel="00B41095">
              <w:rPr>
                <w:noProof/>
                <w:webHidden/>
              </w:rPr>
              <w:tab/>
              <w:delText>26</w:delText>
            </w:r>
          </w:del>
        </w:p>
        <w:p w14:paraId="53560ED1" w14:textId="2AB93426" w:rsidR="005A2A2B" w:rsidDel="00B41095" w:rsidRDefault="005A2A2B">
          <w:pPr>
            <w:pStyle w:val="TM2"/>
            <w:tabs>
              <w:tab w:val="right" w:leader="dot" w:pos="9602"/>
            </w:tabs>
            <w:rPr>
              <w:del w:id="599"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00" w:author="CLUZEAU Marie" w:date="2026-02-16T10:29:00Z" w16du:dateUtc="2026-02-16T09:29:00Z">
            <w:r w:rsidRPr="00B41095" w:rsidDel="00B41095">
              <w:rPr>
                <w:rPrChange w:id="601" w:author="CLUZEAU Marie" w:date="2026-02-16T10:29:00Z" w16du:dateUtc="2026-02-16T09:29:00Z">
                  <w:rPr>
                    <w:rStyle w:val="Lienhypertexte"/>
                    <w:rFonts w:ascii="FranceTV Brown TT Light" w:hAnsi="FranceTV Brown TT Light" w:cs="FranceTV Brown TT Light"/>
                    <w:bCs/>
                    <w:iCs/>
                    <w:noProof/>
                  </w:rPr>
                </w:rPrChange>
              </w:rPr>
              <w:delText>18.4 - Engagement des parties</w:delText>
            </w:r>
            <w:r w:rsidDel="00B41095">
              <w:rPr>
                <w:noProof/>
                <w:webHidden/>
              </w:rPr>
              <w:tab/>
              <w:delText>26</w:delText>
            </w:r>
          </w:del>
        </w:p>
        <w:p w14:paraId="278339D3" w14:textId="1FD918A6" w:rsidR="005A2A2B" w:rsidDel="00B41095" w:rsidRDefault="005A2A2B">
          <w:pPr>
            <w:pStyle w:val="TM2"/>
            <w:tabs>
              <w:tab w:val="right" w:leader="dot" w:pos="9602"/>
            </w:tabs>
            <w:rPr>
              <w:del w:id="602"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03" w:author="CLUZEAU Marie" w:date="2026-02-16T10:29:00Z" w16du:dateUtc="2026-02-16T09:29:00Z">
            <w:r w:rsidRPr="00B41095" w:rsidDel="00B41095">
              <w:rPr>
                <w:rPrChange w:id="604" w:author="CLUZEAU Marie" w:date="2026-02-16T10:29:00Z" w16du:dateUtc="2026-02-16T09:29:00Z">
                  <w:rPr>
                    <w:rStyle w:val="Lienhypertexte"/>
                    <w:rFonts w:ascii="FranceTV Brown TT Light" w:hAnsi="FranceTV Brown TT Light" w:cs="FranceTV Brown TT Light"/>
                    <w:bCs/>
                    <w:iCs/>
                    <w:noProof/>
                  </w:rPr>
                </w:rPrChange>
              </w:rPr>
              <w:delText>18.5 - Durée de la confidentialité</w:delText>
            </w:r>
            <w:r w:rsidDel="00B41095">
              <w:rPr>
                <w:noProof/>
                <w:webHidden/>
              </w:rPr>
              <w:tab/>
              <w:delText>26</w:delText>
            </w:r>
          </w:del>
        </w:p>
        <w:p w14:paraId="704E1B95" w14:textId="6DF371C5" w:rsidR="005A2A2B" w:rsidDel="00B41095" w:rsidRDefault="005A2A2B">
          <w:pPr>
            <w:pStyle w:val="TM2"/>
            <w:tabs>
              <w:tab w:val="right" w:leader="dot" w:pos="9602"/>
            </w:tabs>
            <w:rPr>
              <w:del w:id="605"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06" w:author="CLUZEAU Marie" w:date="2026-02-16T10:29:00Z" w16du:dateUtc="2026-02-16T09:29:00Z">
            <w:r w:rsidRPr="00B41095" w:rsidDel="00B41095">
              <w:rPr>
                <w:rPrChange w:id="607" w:author="CLUZEAU Marie" w:date="2026-02-16T10:29:00Z" w16du:dateUtc="2026-02-16T09:29:00Z">
                  <w:rPr>
                    <w:rStyle w:val="Lienhypertexte"/>
                    <w:rFonts w:ascii="FranceTV Brown TT Light" w:hAnsi="FranceTV Brown TT Light" w:cs="FranceTV Brown TT Light"/>
                    <w:bCs/>
                    <w:iCs/>
                    <w:noProof/>
                  </w:rPr>
                </w:rPrChange>
              </w:rPr>
              <w:delText>18.6 - Responsabilité en cas de divulgation</w:delText>
            </w:r>
            <w:r w:rsidDel="00B41095">
              <w:rPr>
                <w:noProof/>
                <w:webHidden/>
              </w:rPr>
              <w:tab/>
              <w:delText>26</w:delText>
            </w:r>
          </w:del>
        </w:p>
        <w:p w14:paraId="7F850B5A" w14:textId="38A64C2C" w:rsidR="005A2A2B" w:rsidDel="00B41095" w:rsidRDefault="005A2A2B">
          <w:pPr>
            <w:pStyle w:val="TM1"/>
            <w:tabs>
              <w:tab w:val="right" w:leader="dot" w:pos="9602"/>
            </w:tabs>
            <w:rPr>
              <w:del w:id="608"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09" w:author="CLUZEAU Marie" w:date="2026-02-16T10:29:00Z" w16du:dateUtc="2026-02-16T09:29:00Z">
            <w:r w:rsidRPr="00B41095" w:rsidDel="00B41095">
              <w:rPr>
                <w:rPrChange w:id="610" w:author="CLUZEAU Marie" w:date="2026-02-16T10:29:00Z" w16du:dateUtc="2026-02-16T09:29:00Z">
                  <w:rPr>
                    <w:rStyle w:val="Lienhypertexte"/>
                    <w:rFonts w:ascii="FranceTV Brown TT Light" w:hAnsi="FranceTV Brown TT Light" w:cs="FranceTV Brown TT Light"/>
                    <w:bCs/>
                    <w:caps/>
                    <w:noProof/>
                    <w:kern w:val="32"/>
                  </w:rPr>
                </w:rPrChange>
              </w:rPr>
              <w:delText>Article 19 -</w:delText>
            </w:r>
            <w:r w:rsidRPr="00B41095" w:rsidDel="00B41095">
              <w:rPr>
                <w:rPrChange w:id="611" w:author="CLUZEAU Marie" w:date="2026-02-16T10:29:00Z" w16du:dateUtc="2026-02-16T09:29:00Z">
                  <w:rPr>
                    <w:rStyle w:val="Lienhypertexte"/>
                    <w:rFonts w:ascii="FranceTV Brown TT Light" w:hAnsi="FranceTV Brown TT Light" w:cs="FranceTV Brown TT Light"/>
                    <w:bCs/>
                    <w:noProof/>
                    <w:kern w:val="32"/>
                  </w:rPr>
                </w:rPrChange>
              </w:rPr>
              <w:delText xml:space="preserve"> ASSURANCES ET RESPONSABILITE</w:delText>
            </w:r>
            <w:r w:rsidDel="00B41095">
              <w:rPr>
                <w:noProof/>
                <w:webHidden/>
              </w:rPr>
              <w:tab/>
              <w:delText>27</w:delText>
            </w:r>
          </w:del>
        </w:p>
        <w:p w14:paraId="2E116F03" w14:textId="73FA4D96" w:rsidR="005A2A2B" w:rsidDel="00B41095" w:rsidRDefault="005A2A2B">
          <w:pPr>
            <w:pStyle w:val="TM2"/>
            <w:tabs>
              <w:tab w:val="right" w:leader="dot" w:pos="9602"/>
            </w:tabs>
            <w:rPr>
              <w:del w:id="612"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13" w:author="CLUZEAU Marie" w:date="2026-02-16T10:29:00Z" w16du:dateUtc="2026-02-16T09:29:00Z">
            <w:r w:rsidRPr="00B41095" w:rsidDel="00B41095">
              <w:rPr>
                <w:rPrChange w:id="614" w:author="CLUZEAU Marie" w:date="2026-02-16T10:29:00Z" w16du:dateUtc="2026-02-16T09:29:00Z">
                  <w:rPr>
                    <w:rStyle w:val="Lienhypertexte"/>
                    <w:rFonts w:ascii="FranceTV Brown TT Light" w:hAnsi="FranceTV Brown TT Light" w:cs="FranceTV Brown TT Light"/>
                    <w:bCs/>
                    <w:iCs/>
                    <w:noProof/>
                  </w:rPr>
                </w:rPrChange>
              </w:rPr>
              <w:delText>19.1 - Assurance</w:delText>
            </w:r>
            <w:r w:rsidDel="00B41095">
              <w:rPr>
                <w:noProof/>
                <w:webHidden/>
              </w:rPr>
              <w:tab/>
              <w:delText>27</w:delText>
            </w:r>
          </w:del>
        </w:p>
        <w:p w14:paraId="6DDC8E8B" w14:textId="2D24ACC3" w:rsidR="005A2A2B" w:rsidDel="00B41095" w:rsidRDefault="005A2A2B">
          <w:pPr>
            <w:pStyle w:val="TM2"/>
            <w:tabs>
              <w:tab w:val="right" w:leader="dot" w:pos="9602"/>
            </w:tabs>
            <w:rPr>
              <w:del w:id="615"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16" w:author="CLUZEAU Marie" w:date="2026-02-16T10:29:00Z" w16du:dateUtc="2026-02-16T09:29:00Z">
            <w:r w:rsidRPr="00B41095" w:rsidDel="00B41095">
              <w:rPr>
                <w:rPrChange w:id="617" w:author="CLUZEAU Marie" w:date="2026-02-16T10:29:00Z" w16du:dateUtc="2026-02-16T09:29:00Z">
                  <w:rPr>
                    <w:rStyle w:val="Lienhypertexte"/>
                    <w:rFonts w:ascii="FranceTV Brown TT Light" w:hAnsi="FranceTV Brown TT Light" w:cs="FranceTV Brown TT Light"/>
                    <w:bCs/>
                    <w:iCs/>
                    <w:noProof/>
                  </w:rPr>
                </w:rPrChange>
              </w:rPr>
              <w:delText>19.2 - Responsabilité contractuelle</w:delText>
            </w:r>
            <w:r w:rsidDel="00B41095">
              <w:rPr>
                <w:noProof/>
                <w:webHidden/>
              </w:rPr>
              <w:tab/>
              <w:delText>27</w:delText>
            </w:r>
          </w:del>
        </w:p>
        <w:p w14:paraId="41555D23" w14:textId="2E488B38" w:rsidR="005A2A2B" w:rsidDel="00B41095" w:rsidRDefault="005A2A2B">
          <w:pPr>
            <w:pStyle w:val="TM2"/>
            <w:tabs>
              <w:tab w:val="right" w:leader="dot" w:pos="9602"/>
            </w:tabs>
            <w:rPr>
              <w:del w:id="618"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19" w:author="CLUZEAU Marie" w:date="2026-02-16T10:29:00Z" w16du:dateUtc="2026-02-16T09:29:00Z">
            <w:r w:rsidRPr="00B41095" w:rsidDel="00B41095">
              <w:rPr>
                <w:rPrChange w:id="620" w:author="CLUZEAU Marie" w:date="2026-02-16T10:29:00Z" w16du:dateUtc="2026-02-16T09:29:00Z">
                  <w:rPr>
                    <w:rStyle w:val="Lienhypertexte"/>
                    <w:rFonts w:ascii="FranceTV Brown TT Light" w:hAnsi="FranceTV Brown TT Light" w:cs="FranceTV Brown TT Light"/>
                    <w:bCs/>
                    <w:iCs/>
                    <w:noProof/>
                  </w:rPr>
                </w:rPrChange>
              </w:rPr>
              <w:delText>19.3 - Responsabilité de France Télévisions</w:delText>
            </w:r>
            <w:r w:rsidDel="00B41095">
              <w:rPr>
                <w:noProof/>
                <w:webHidden/>
              </w:rPr>
              <w:tab/>
              <w:delText>27</w:delText>
            </w:r>
          </w:del>
        </w:p>
        <w:p w14:paraId="02E2DE43" w14:textId="656C8FEB" w:rsidR="005A2A2B" w:rsidDel="00B41095" w:rsidRDefault="005A2A2B">
          <w:pPr>
            <w:pStyle w:val="TM2"/>
            <w:tabs>
              <w:tab w:val="right" w:leader="dot" w:pos="9602"/>
            </w:tabs>
            <w:rPr>
              <w:del w:id="621"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22" w:author="CLUZEAU Marie" w:date="2026-02-16T10:29:00Z" w16du:dateUtc="2026-02-16T09:29:00Z">
            <w:r w:rsidRPr="00B41095" w:rsidDel="00B41095">
              <w:rPr>
                <w:rPrChange w:id="623" w:author="CLUZEAU Marie" w:date="2026-02-16T10:29:00Z" w16du:dateUtc="2026-02-16T09:29:00Z">
                  <w:rPr>
                    <w:rStyle w:val="Lienhypertexte"/>
                    <w:rFonts w:ascii="FranceTV Brown TT Light" w:hAnsi="FranceTV Brown TT Light" w:cs="FranceTV Brown TT Light"/>
                    <w:bCs/>
                    <w:iCs/>
                    <w:noProof/>
                  </w:rPr>
                </w:rPrChange>
              </w:rPr>
              <w:delText>19.4 - Force majeure</w:delText>
            </w:r>
            <w:r w:rsidDel="00B41095">
              <w:rPr>
                <w:noProof/>
                <w:webHidden/>
              </w:rPr>
              <w:tab/>
              <w:delText>27</w:delText>
            </w:r>
          </w:del>
        </w:p>
        <w:p w14:paraId="54755BF2" w14:textId="52A11EF1" w:rsidR="005A2A2B" w:rsidDel="00B41095" w:rsidRDefault="005A2A2B">
          <w:pPr>
            <w:pStyle w:val="TM1"/>
            <w:tabs>
              <w:tab w:val="right" w:leader="dot" w:pos="9602"/>
            </w:tabs>
            <w:rPr>
              <w:del w:id="624"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25" w:author="CLUZEAU Marie" w:date="2026-02-16T10:29:00Z" w16du:dateUtc="2026-02-16T09:29:00Z">
            <w:r w:rsidRPr="00B41095" w:rsidDel="00B41095">
              <w:rPr>
                <w:rPrChange w:id="626" w:author="CLUZEAU Marie" w:date="2026-02-16T10:29:00Z" w16du:dateUtc="2026-02-16T09:29:00Z">
                  <w:rPr>
                    <w:rStyle w:val="Lienhypertexte"/>
                    <w:rFonts w:ascii="FranceTV Brown TT Light" w:hAnsi="FranceTV Brown TT Light" w:cs="FranceTV Brown TT Light"/>
                    <w:bCs/>
                    <w:caps/>
                    <w:noProof/>
                    <w:kern w:val="32"/>
                  </w:rPr>
                </w:rPrChange>
              </w:rPr>
              <w:delText>Article 20 -</w:delText>
            </w:r>
            <w:r w:rsidRPr="00B41095" w:rsidDel="00B41095">
              <w:rPr>
                <w:rPrChange w:id="627" w:author="CLUZEAU Marie" w:date="2026-02-16T10:29:00Z" w16du:dateUtc="2026-02-16T09:29:00Z">
                  <w:rPr>
                    <w:rStyle w:val="Lienhypertexte"/>
                    <w:rFonts w:ascii="FranceTV Brown TT Light" w:hAnsi="FranceTV Brown TT Light" w:cs="FranceTV Brown TT Light"/>
                    <w:bCs/>
                    <w:noProof/>
                    <w:kern w:val="32"/>
                  </w:rPr>
                </w:rPrChange>
              </w:rPr>
              <w:delText xml:space="preserve"> CLAUSES DE REEXAMEN</w:delText>
            </w:r>
            <w:r w:rsidDel="00B41095">
              <w:rPr>
                <w:noProof/>
                <w:webHidden/>
              </w:rPr>
              <w:tab/>
              <w:delText>27</w:delText>
            </w:r>
          </w:del>
        </w:p>
        <w:p w14:paraId="3555482E" w14:textId="0EC0519B" w:rsidR="005A2A2B" w:rsidDel="00B41095" w:rsidRDefault="005A2A2B">
          <w:pPr>
            <w:pStyle w:val="TM2"/>
            <w:tabs>
              <w:tab w:val="right" w:leader="dot" w:pos="9602"/>
            </w:tabs>
            <w:rPr>
              <w:del w:id="628"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29" w:author="CLUZEAU Marie" w:date="2026-02-16T10:29:00Z" w16du:dateUtc="2026-02-16T09:29:00Z">
            <w:r w:rsidRPr="00B41095" w:rsidDel="00B41095">
              <w:rPr>
                <w:rPrChange w:id="630" w:author="CLUZEAU Marie" w:date="2026-02-16T10:29:00Z" w16du:dateUtc="2026-02-16T09:29:00Z">
                  <w:rPr>
                    <w:rStyle w:val="Lienhypertexte"/>
                    <w:rFonts w:ascii="FranceTV Brown TT Light" w:hAnsi="FranceTV Brown TT Light" w:cs="FranceTV Brown TT Light"/>
                    <w:bCs/>
                    <w:noProof/>
                  </w:rPr>
                </w:rPrChange>
              </w:rPr>
              <w:delText>20.1 -</w:delText>
            </w:r>
            <w:r w:rsidRPr="00B41095" w:rsidDel="00B41095">
              <w:rPr>
                <w:rPrChange w:id="631" w:author="CLUZEAU Marie" w:date="2026-02-16T10:29:00Z" w16du:dateUtc="2026-02-16T09:29:00Z">
                  <w:rPr>
                    <w:rStyle w:val="Lienhypertexte"/>
                    <w:rFonts w:ascii="FranceTV Brown TT Light" w:hAnsi="FranceTV Brown TT Light" w:cs="FranceTV Brown TT Light"/>
                    <w:bCs/>
                    <w:iCs/>
                    <w:noProof/>
                  </w:rPr>
                </w:rPrChange>
              </w:rPr>
              <w:delText xml:space="preserve"> Dépassement</w:delText>
            </w:r>
            <w:r w:rsidRPr="00B41095" w:rsidDel="00B41095">
              <w:rPr>
                <w:rPrChange w:id="632" w:author="CLUZEAU Marie" w:date="2026-02-16T10:29:00Z" w16du:dateUtc="2026-02-16T09:29:00Z">
                  <w:rPr>
                    <w:rStyle w:val="Lienhypertexte"/>
                    <w:rFonts w:ascii="FranceTV Brown TT Light" w:hAnsi="FranceTV Brown TT Light" w:cs="FranceTV Brown TT Light"/>
                    <w:bCs/>
                    <w:noProof/>
                  </w:rPr>
                </w:rPrChange>
              </w:rPr>
              <w:delText xml:space="preserve"> du maximum de l’accord-cadre</w:delText>
            </w:r>
            <w:r w:rsidDel="00B41095">
              <w:rPr>
                <w:noProof/>
                <w:webHidden/>
              </w:rPr>
              <w:tab/>
              <w:delText>28</w:delText>
            </w:r>
          </w:del>
        </w:p>
        <w:p w14:paraId="23BEE175" w14:textId="0AAF35EB" w:rsidR="005A2A2B" w:rsidDel="00B41095" w:rsidRDefault="005A2A2B">
          <w:pPr>
            <w:pStyle w:val="TM2"/>
            <w:tabs>
              <w:tab w:val="right" w:leader="dot" w:pos="9602"/>
            </w:tabs>
            <w:rPr>
              <w:del w:id="633"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34" w:author="CLUZEAU Marie" w:date="2026-02-16T10:29:00Z" w16du:dateUtc="2026-02-16T09:29:00Z">
            <w:r w:rsidRPr="00B41095" w:rsidDel="00B41095">
              <w:rPr>
                <w:rPrChange w:id="635" w:author="CLUZEAU Marie" w:date="2026-02-16T10:29:00Z" w16du:dateUtc="2026-02-16T09:29:00Z">
                  <w:rPr>
                    <w:rStyle w:val="Lienhypertexte"/>
                    <w:rFonts w:ascii="FranceTV Brown TT Light" w:hAnsi="FranceTV Brown TT Light" w:cs="FranceTV Brown TT Light"/>
                    <w:bCs/>
                    <w:noProof/>
                  </w:rPr>
                </w:rPrChange>
              </w:rPr>
              <w:delText>20.2 -</w:delText>
            </w:r>
            <w:r w:rsidRPr="00B41095" w:rsidDel="00B41095">
              <w:rPr>
                <w:rPrChange w:id="636" w:author="CLUZEAU Marie" w:date="2026-02-16T10:29:00Z" w16du:dateUtc="2026-02-16T09:29:00Z">
                  <w:rPr>
                    <w:rStyle w:val="Lienhypertexte"/>
                    <w:rFonts w:ascii="FranceTV Brown TT Light" w:hAnsi="FranceTV Brown TT Light" w:cs="FranceTV Brown TT Light"/>
                    <w:bCs/>
                    <w:iCs/>
                    <w:noProof/>
                  </w:rPr>
                </w:rPrChange>
              </w:rPr>
              <w:delText xml:space="preserve"> Prestations</w:delText>
            </w:r>
            <w:r w:rsidRPr="00B41095" w:rsidDel="00B41095">
              <w:rPr>
                <w:rPrChange w:id="637" w:author="CLUZEAU Marie" w:date="2026-02-16T10:29:00Z" w16du:dateUtc="2026-02-16T09:29:00Z">
                  <w:rPr>
                    <w:rStyle w:val="Lienhypertexte"/>
                    <w:rFonts w:ascii="FranceTV Brown TT Light" w:hAnsi="FranceTV Brown TT Light" w:cs="FranceTV Brown TT Light"/>
                    <w:bCs/>
                    <w:noProof/>
                  </w:rPr>
                </w:rPrChange>
              </w:rPr>
              <w:delText xml:space="preserve"> similaires</w:delText>
            </w:r>
            <w:r w:rsidDel="00B41095">
              <w:rPr>
                <w:noProof/>
                <w:webHidden/>
              </w:rPr>
              <w:tab/>
              <w:delText>28</w:delText>
            </w:r>
          </w:del>
        </w:p>
        <w:p w14:paraId="6CDC09B0" w14:textId="53F0F137" w:rsidR="005A2A2B" w:rsidDel="00B41095" w:rsidRDefault="005A2A2B">
          <w:pPr>
            <w:pStyle w:val="TM2"/>
            <w:tabs>
              <w:tab w:val="right" w:leader="dot" w:pos="9602"/>
            </w:tabs>
            <w:rPr>
              <w:del w:id="638"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39" w:author="CLUZEAU Marie" w:date="2026-02-16T10:29:00Z" w16du:dateUtc="2026-02-16T09:29:00Z">
            <w:r w:rsidRPr="00B41095" w:rsidDel="00B41095">
              <w:rPr>
                <w:rPrChange w:id="640" w:author="CLUZEAU Marie" w:date="2026-02-16T10:29:00Z" w16du:dateUtc="2026-02-16T09:29:00Z">
                  <w:rPr>
                    <w:rStyle w:val="Lienhypertexte"/>
                    <w:rFonts w:ascii="FranceTV Brown TT Light" w:hAnsi="FranceTV Brown TT Light" w:cs="FranceTV Brown TT Light"/>
                    <w:bCs/>
                    <w:iCs/>
                    <w:noProof/>
                  </w:rPr>
                </w:rPrChange>
              </w:rPr>
              <w:delText>20.3 - Déménagement d’un site</w:delText>
            </w:r>
            <w:r w:rsidDel="00B41095">
              <w:rPr>
                <w:noProof/>
                <w:webHidden/>
              </w:rPr>
              <w:tab/>
              <w:delText>28</w:delText>
            </w:r>
          </w:del>
        </w:p>
        <w:p w14:paraId="506C8A04" w14:textId="5A4A93DB" w:rsidR="005A2A2B" w:rsidDel="00B41095" w:rsidRDefault="005A2A2B">
          <w:pPr>
            <w:pStyle w:val="TM2"/>
            <w:tabs>
              <w:tab w:val="right" w:leader="dot" w:pos="9602"/>
            </w:tabs>
            <w:rPr>
              <w:del w:id="641"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42" w:author="CLUZEAU Marie" w:date="2026-02-16T10:29:00Z" w16du:dateUtc="2026-02-16T09:29:00Z">
            <w:r w:rsidRPr="00B41095" w:rsidDel="00B41095">
              <w:rPr>
                <w:rPrChange w:id="643" w:author="CLUZEAU Marie" w:date="2026-02-16T10:29:00Z" w16du:dateUtc="2026-02-16T09:29:00Z">
                  <w:rPr>
                    <w:rStyle w:val="Lienhypertexte"/>
                    <w:rFonts w:ascii="FranceTV Brown TT Light" w:hAnsi="FranceTV Brown TT Light" w:cs="FranceTV Brown TT Light"/>
                    <w:bCs/>
                    <w:iCs/>
                    <w:noProof/>
                  </w:rPr>
                </w:rPrChange>
              </w:rPr>
              <w:delText>20.4 - Ajout ou suppression d’un site</w:delText>
            </w:r>
            <w:r w:rsidDel="00B41095">
              <w:rPr>
                <w:noProof/>
                <w:webHidden/>
              </w:rPr>
              <w:tab/>
              <w:delText>29</w:delText>
            </w:r>
          </w:del>
        </w:p>
        <w:p w14:paraId="6EF796A3" w14:textId="3A2CC93F" w:rsidR="005A2A2B" w:rsidDel="00B41095" w:rsidRDefault="005A2A2B">
          <w:pPr>
            <w:pStyle w:val="TM2"/>
            <w:tabs>
              <w:tab w:val="right" w:leader="dot" w:pos="9602"/>
            </w:tabs>
            <w:rPr>
              <w:del w:id="644"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45" w:author="CLUZEAU Marie" w:date="2026-02-16T10:29:00Z" w16du:dateUtc="2026-02-16T09:29:00Z">
            <w:r w:rsidRPr="00B41095" w:rsidDel="00B41095">
              <w:rPr>
                <w:rPrChange w:id="646" w:author="CLUZEAU Marie" w:date="2026-02-16T10:29:00Z" w16du:dateUtc="2026-02-16T09:29:00Z">
                  <w:rPr>
                    <w:rStyle w:val="Lienhypertexte"/>
                    <w:rFonts w:ascii="FranceTV Brown TT Light" w:hAnsi="FranceTV Brown TT Light" w:cs="FranceTV Brown TT Light"/>
                    <w:bCs/>
                    <w:iCs/>
                    <w:noProof/>
                  </w:rPr>
                </w:rPrChange>
              </w:rPr>
              <w:delText>20.5 - Modification suite à une évolution règlementaire ou normative</w:delText>
            </w:r>
            <w:r w:rsidDel="00B41095">
              <w:rPr>
                <w:noProof/>
                <w:webHidden/>
              </w:rPr>
              <w:tab/>
              <w:delText>29</w:delText>
            </w:r>
          </w:del>
        </w:p>
        <w:p w14:paraId="2B5AED97" w14:textId="3CF7449D" w:rsidR="005A2A2B" w:rsidDel="00B41095" w:rsidRDefault="005A2A2B">
          <w:pPr>
            <w:pStyle w:val="TM1"/>
            <w:tabs>
              <w:tab w:val="right" w:leader="dot" w:pos="9602"/>
            </w:tabs>
            <w:rPr>
              <w:del w:id="647"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48" w:author="CLUZEAU Marie" w:date="2026-02-16T10:29:00Z" w16du:dateUtc="2026-02-16T09:29:00Z">
            <w:r w:rsidRPr="00B41095" w:rsidDel="00B41095">
              <w:rPr>
                <w:rPrChange w:id="649" w:author="CLUZEAU Marie" w:date="2026-02-16T10:29:00Z" w16du:dateUtc="2026-02-16T09:29:00Z">
                  <w:rPr>
                    <w:rStyle w:val="Lienhypertexte"/>
                    <w:rFonts w:ascii="FranceTV Brown TT Light" w:hAnsi="FranceTV Brown TT Light" w:cs="FranceTV Brown TT Light"/>
                    <w:bCs/>
                    <w:caps/>
                    <w:noProof/>
                    <w:kern w:val="32"/>
                  </w:rPr>
                </w:rPrChange>
              </w:rPr>
              <w:delText>Article 21 -</w:delText>
            </w:r>
            <w:r w:rsidRPr="00B41095" w:rsidDel="00B41095">
              <w:rPr>
                <w:rPrChange w:id="650" w:author="CLUZEAU Marie" w:date="2026-02-16T10:29:00Z" w16du:dateUtc="2026-02-16T09:29:00Z">
                  <w:rPr>
                    <w:rStyle w:val="Lienhypertexte"/>
                    <w:rFonts w:ascii="FranceTV Brown TT Light" w:hAnsi="FranceTV Brown TT Light" w:cs="FranceTV Brown TT Light"/>
                    <w:bCs/>
                    <w:noProof/>
                    <w:kern w:val="32"/>
                  </w:rPr>
                </w:rPrChange>
              </w:rPr>
              <w:delText xml:space="preserve"> RESILIATION DE L’ACCORD-CADRE</w:delText>
            </w:r>
            <w:r w:rsidDel="00B41095">
              <w:rPr>
                <w:noProof/>
                <w:webHidden/>
              </w:rPr>
              <w:tab/>
              <w:delText>30</w:delText>
            </w:r>
          </w:del>
        </w:p>
        <w:p w14:paraId="5A5995CB" w14:textId="2C456C4A" w:rsidR="005A2A2B" w:rsidDel="00B41095" w:rsidRDefault="005A2A2B">
          <w:pPr>
            <w:pStyle w:val="TM1"/>
            <w:tabs>
              <w:tab w:val="right" w:leader="dot" w:pos="9602"/>
            </w:tabs>
            <w:rPr>
              <w:del w:id="651"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52" w:author="CLUZEAU Marie" w:date="2026-02-16T10:29:00Z" w16du:dateUtc="2026-02-16T09:29:00Z">
            <w:r w:rsidRPr="00B41095" w:rsidDel="00B41095">
              <w:rPr>
                <w:rPrChange w:id="653" w:author="CLUZEAU Marie" w:date="2026-02-16T10:29:00Z" w16du:dateUtc="2026-02-16T09:29:00Z">
                  <w:rPr>
                    <w:rStyle w:val="Lienhypertexte"/>
                    <w:rFonts w:ascii="FranceTV Brown TT Light" w:hAnsi="FranceTV Brown TT Light" w:cs="FranceTV Brown TT Light"/>
                    <w:bCs/>
                    <w:caps/>
                    <w:noProof/>
                    <w:kern w:val="32"/>
                  </w:rPr>
                </w:rPrChange>
              </w:rPr>
              <w:delText>Article 22 -</w:delText>
            </w:r>
            <w:r w:rsidRPr="00B41095" w:rsidDel="00B41095">
              <w:rPr>
                <w:rPrChange w:id="654" w:author="CLUZEAU Marie" w:date="2026-02-16T10:29:00Z" w16du:dateUtc="2026-02-16T09:29:00Z">
                  <w:rPr>
                    <w:rStyle w:val="Lienhypertexte"/>
                    <w:rFonts w:ascii="FranceTV Brown TT Light" w:hAnsi="FranceTV Brown TT Light" w:cs="FranceTV Brown TT Light"/>
                    <w:bCs/>
                    <w:noProof/>
                    <w:kern w:val="32"/>
                  </w:rPr>
                </w:rPrChange>
              </w:rPr>
              <w:delText xml:space="preserve"> DISPOSITIONS DIVERSES</w:delText>
            </w:r>
            <w:r w:rsidDel="00B41095">
              <w:rPr>
                <w:noProof/>
                <w:webHidden/>
              </w:rPr>
              <w:tab/>
              <w:delText>31</w:delText>
            </w:r>
          </w:del>
        </w:p>
        <w:p w14:paraId="39D461B7" w14:textId="65E221DE" w:rsidR="005A2A2B" w:rsidDel="00B41095" w:rsidRDefault="005A2A2B">
          <w:pPr>
            <w:pStyle w:val="TM2"/>
            <w:tabs>
              <w:tab w:val="right" w:leader="dot" w:pos="9602"/>
            </w:tabs>
            <w:rPr>
              <w:del w:id="655"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56" w:author="CLUZEAU Marie" w:date="2026-02-16T10:29:00Z" w16du:dateUtc="2026-02-16T09:29:00Z">
            <w:r w:rsidRPr="00B41095" w:rsidDel="00B41095">
              <w:rPr>
                <w:rPrChange w:id="657" w:author="CLUZEAU Marie" w:date="2026-02-16T10:29:00Z" w16du:dateUtc="2026-02-16T09:29:00Z">
                  <w:rPr>
                    <w:rStyle w:val="Lienhypertexte"/>
                    <w:rFonts w:ascii="FranceTV Brown TT Light" w:hAnsi="FranceTV Brown TT Light" w:cs="FranceTV Brown TT Light"/>
                    <w:bCs/>
                    <w:iCs/>
                    <w:noProof/>
                  </w:rPr>
                </w:rPrChange>
              </w:rPr>
              <w:delText>22.1 - Différends et litiges</w:delText>
            </w:r>
            <w:r w:rsidDel="00B41095">
              <w:rPr>
                <w:noProof/>
                <w:webHidden/>
              </w:rPr>
              <w:tab/>
              <w:delText>31</w:delText>
            </w:r>
          </w:del>
        </w:p>
        <w:p w14:paraId="23B58292" w14:textId="7E4ABB83" w:rsidR="005A2A2B" w:rsidDel="00B41095" w:rsidRDefault="005A2A2B">
          <w:pPr>
            <w:pStyle w:val="TM2"/>
            <w:tabs>
              <w:tab w:val="right" w:leader="dot" w:pos="9602"/>
            </w:tabs>
            <w:rPr>
              <w:del w:id="658"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59" w:author="CLUZEAU Marie" w:date="2026-02-16T10:29:00Z" w16du:dateUtc="2026-02-16T09:29:00Z">
            <w:r w:rsidRPr="00B41095" w:rsidDel="00B41095">
              <w:rPr>
                <w:rPrChange w:id="660" w:author="CLUZEAU Marie" w:date="2026-02-16T10:29:00Z" w16du:dateUtc="2026-02-16T09:29:00Z">
                  <w:rPr>
                    <w:rStyle w:val="Lienhypertexte"/>
                    <w:rFonts w:ascii="FranceTV Brown TT Light" w:hAnsi="FranceTV Brown TT Light" w:cs="FranceTV Brown TT Light"/>
                    <w:bCs/>
                    <w:iCs/>
                    <w:noProof/>
                  </w:rPr>
                </w:rPrChange>
              </w:rPr>
              <w:delText>22.2 - Médiation</w:delText>
            </w:r>
            <w:r w:rsidDel="00B41095">
              <w:rPr>
                <w:noProof/>
                <w:webHidden/>
              </w:rPr>
              <w:tab/>
              <w:delText>31</w:delText>
            </w:r>
          </w:del>
        </w:p>
        <w:p w14:paraId="055EF3C2" w14:textId="7809856F" w:rsidR="005A2A2B" w:rsidDel="00B41095" w:rsidRDefault="005A2A2B">
          <w:pPr>
            <w:pStyle w:val="TM2"/>
            <w:tabs>
              <w:tab w:val="right" w:leader="dot" w:pos="9602"/>
            </w:tabs>
            <w:rPr>
              <w:del w:id="661"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62" w:author="CLUZEAU Marie" w:date="2026-02-16T10:29:00Z" w16du:dateUtc="2026-02-16T09:29:00Z">
            <w:r w:rsidRPr="00B41095" w:rsidDel="00B41095">
              <w:rPr>
                <w:rPrChange w:id="663" w:author="CLUZEAU Marie" w:date="2026-02-16T10:29:00Z" w16du:dateUtc="2026-02-16T09:29:00Z">
                  <w:rPr>
                    <w:rStyle w:val="Lienhypertexte"/>
                    <w:rFonts w:ascii="FranceTV Brown TT Light" w:hAnsi="FranceTV Brown TT Light" w:cs="FranceTV Brown TT Light"/>
                    <w:bCs/>
                    <w:iCs/>
                    <w:noProof/>
                  </w:rPr>
                </w:rPrChange>
              </w:rPr>
              <w:delText>22.1 - Utilisation de la langue française</w:delText>
            </w:r>
            <w:r w:rsidDel="00B41095">
              <w:rPr>
                <w:noProof/>
                <w:webHidden/>
              </w:rPr>
              <w:tab/>
              <w:delText>31</w:delText>
            </w:r>
          </w:del>
        </w:p>
        <w:p w14:paraId="26BA0F5A" w14:textId="405CE236" w:rsidR="005A2A2B" w:rsidDel="00B41095" w:rsidRDefault="005A2A2B">
          <w:pPr>
            <w:pStyle w:val="TM2"/>
            <w:tabs>
              <w:tab w:val="right" w:leader="dot" w:pos="9602"/>
            </w:tabs>
            <w:rPr>
              <w:del w:id="664"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65" w:author="CLUZEAU Marie" w:date="2026-02-16T10:29:00Z" w16du:dateUtc="2026-02-16T09:29:00Z">
            <w:r w:rsidRPr="00B41095" w:rsidDel="00B41095">
              <w:rPr>
                <w:rPrChange w:id="666" w:author="CLUZEAU Marie" w:date="2026-02-16T10:29:00Z" w16du:dateUtc="2026-02-16T09:29:00Z">
                  <w:rPr>
                    <w:rStyle w:val="Lienhypertexte"/>
                    <w:rFonts w:ascii="FranceTV Brown TT Light" w:hAnsi="FranceTV Brown TT Light" w:cs="FranceTV Brown TT Light"/>
                    <w:bCs/>
                    <w:iCs/>
                    <w:noProof/>
                  </w:rPr>
                </w:rPrChange>
              </w:rPr>
              <w:delText>22.2 - Réversibilité en fin d’accord-cadre</w:delText>
            </w:r>
            <w:r w:rsidDel="00B41095">
              <w:rPr>
                <w:noProof/>
                <w:webHidden/>
              </w:rPr>
              <w:tab/>
              <w:delText>31</w:delText>
            </w:r>
          </w:del>
        </w:p>
        <w:p w14:paraId="4AEBBA2C" w14:textId="431CADA0" w:rsidR="005A2A2B" w:rsidDel="00B41095" w:rsidRDefault="005A2A2B">
          <w:pPr>
            <w:pStyle w:val="TM2"/>
            <w:tabs>
              <w:tab w:val="right" w:leader="dot" w:pos="9602"/>
            </w:tabs>
            <w:rPr>
              <w:del w:id="667"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68" w:author="CLUZEAU Marie" w:date="2026-02-16T10:29:00Z" w16du:dateUtc="2026-02-16T09:29:00Z">
            <w:r w:rsidRPr="00B41095" w:rsidDel="00B41095">
              <w:rPr>
                <w:highlight w:val="yellow"/>
                <w:rPrChange w:id="669" w:author="CLUZEAU Marie" w:date="2026-02-16T10:29:00Z" w16du:dateUtc="2026-02-16T09:29:00Z">
                  <w:rPr>
                    <w:rStyle w:val="Lienhypertexte"/>
                    <w:rFonts w:ascii="FranceTV Brown TT Light" w:hAnsi="FranceTV Brown TT Light" w:cs="FranceTV Brown TT Light"/>
                    <w:bCs/>
                    <w:iCs/>
                    <w:noProof/>
                    <w:highlight w:val="yellow"/>
                  </w:rPr>
                </w:rPrChange>
              </w:rPr>
              <w:delText>22.3 - Dérogations au CCAG-FCS</w:delText>
            </w:r>
            <w:r w:rsidDel="00B41095">
              <w:rPr>
                <w:noProof/>
                <w:webHidden/>
              </w:rPr>
              <w:tab/>
              <w:delText>32</w:delText>
            </w:r>
          </w:del>
        </w:p>
        <w:p w14:paraId="505218F4" w14:textId="66A9CA52" w:rsidR="005A2A2B" w:rsidDel="00B41095" w:rsidRDefault="005A2A2B">
          <w:pPr>
            <w:pStyle w:val="TM1"/>
            <w:tabs>
              <w:tab w:val="right" w:leader="dot" w:pos="9602"/>
            </w:tabs>
            <w:rPr>
              <w:del w:id="670"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71" w:author="CLUZEAU Marie" w:date="2026-02-16T10:29:00Z" w16du:dateUtc="2026-02-16T09:29:00Z">
            <w:r w:rsidRPr="00B41095" w:rsidDel="00B41095">
              <w:rPr>
                <w:rPrChange w:id="672" w:author="CLUZEAU Marie" w:date="2026-02-16T10:29:00Z" w16du:dateUtc="2026-02-16T09:29:00Z">
                  <w:rPr>
                    <w:rStyle w:val="Lienhypertexte"/>
                    <w:rFonts w:ascii="FranceTV Brown TT Light" w:hAnsi="FranceTV Brown TT Light" w:cs="FranceTV Brown TT Light"/>
                    <w:bCs/>
                    <w:noProof/>
                    <w:kern w:val="32"/>
                  </w:rPr>
                </w:rPrChange>
              </w:rPr>
              <w:delText>ANNEXE I : LES PRATIQUES COMMERCIALES</w:delText>
            </w:r>
            <w:r w:rsidDel="00B41095">
              <w:rPr>
                <w:noProof/>
                <w:webHidden/>
              </w:rPr>
              <w:tab/>
              <w:delText>33</w:delText>
            </w:r>
          </w:del>
        </w:p>
        <w:p w14:paraId="789422DA" w14:textId="399F2B31" w:rsidR="005A2A2B" w:rsidDel="00B41095" w:rsidRDefault="005A2A2B">
          <w:pPr>
            <w:pStyle w:val="TM1"/>
            <w:tabs>
              <w:tab w:val="right" w:leader="dot" w:pos="9602"/>
            </w:tabs>
            <w:rPr>
              <w:del w:id="673"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74" w:author="CLUZEAU Marie" w:date="2026-02-16T10:29:00Z" w16du:dateUtc="2026-02-16T09:29:00Z">
            <w:r w:rsidRPr="00B41095" w:rsidDel="00B41095">
              <w:rPr>
                <w:rPrChange w:id="675" w:author="CLUZEAU Marie" w:date="2026-02-16T10:29:00Z" w16du:dateUtc="2026-02-16T09:29:00Z">
                  <w:rPr>
                    <w:rStyle w:val="Lienhypertexte"/>
                    <w:rFonts w:ascii="FranceTV Brown TT Light" w:hAnsi="FranceTV Brown TT Light" w:cs="FranceTV Brown TT Light"/>
                    <w:bCs/>
                    <w:noProof/>
                    <w:kern w:val="32"/>
                  </w:rPr>
                </w:rPrChange>
              </w:rPr>
              <w:delText>ANNEXE II : CONDITIONS FINANCIERES</w:delText>
            </w:r>
            <w:r w:rsidDel="00B41095">
              <w:rPr>
                <w:noProof/>
                <w:webHidden/>
              </w:rPr>
              <w:tab/>
              <w:delText>34</w:delText>
            </w:r>
          </w:del>
        </w:p>
        <w:p w14:paraId="6609F9B5" w14:textId="34BC9D70" w:rsidR="005A2A2B" w:rsidDel="00B41095" w:rsidRDefault="005A2A2B">
          <w:pPr>
            <w:pStyle w:val="TM1"/>
            <w:tabs>
              <w:tab w:val="right" w:leader="dot" w:pos="9602"/>
            </w:tabs>
            <w:rPr>
              <w:del w:id="676" w:author="CLUZEAU Marie" w:date="2026-02-16T10:29:00Z" w16du:dateUtc="2026-02-16T09:29:00Z"/>
              <w:rFonts w:asciiTheme="minorHAnsi" w:eastAsiaTheme="minorEastAsia" w:hAnsiTheme="minorHAnsi" w:cstheme="minorBidi"/>
              <w:noProof/>
              <w:kern w:val="2"/>
              <w:sz w:val="24"/>
              <w:szCs w:val="24"/>
              <w:lang w:eastAsia="fr-FR"/>
              <w14:ligatures w14:val="standardContextual"/>
            </w:rPr>
          </w:pPr>
          <w:del w:id="677" w:author="CLUZEAU Marie" w:date="2026-02-16T10:29:00Z" w16du:dateUtc="2026-02-16T09:29:00Z">
            <w:r w:rsidRPr="00B41095" w:rsidDel="00B41095">
              <w:rPr>
                <w:rPrChange w:id="678" w:author="CLUZEAU Marie" w:date="2026-02-16T10:29:00Z" w16du:dateUtc="2026-02-16T09:29:00Z">
                  <w:rPr>
                    <w:rStyle w:val="Lienhypertexte"/>
                    <w:rFonts w:ascii="FranceTV Brown TT Light" w:hAnsi="FranceTV Brown TT Light" w:cs="FranceTV Brown TT Light"/>
                    <w:bCs/>
                    <w:noProof/>
                    <w:kern w:val="32"/>
                  </w:rPr>
                </w:rPrChange>
              </w:rPr>
              <w:delText>ANNEXE III : RESPONSABILITE SOCIALE ET ENVIRONNEMENTALE</w:delText>
            </w:r>
            <w:r w:rsidDel="00B41095">
              <w:rPr>
                <w:noProof/>
                <w:webHidden/>
              </w:rPr>
              <w:tab/>
              <w:delText>35</w:delText>
            </w:r>
          </w:del>
        </w:p>
        <w:p w14:paraId="1BFF9669" w14:textId="27BD7FFA" w:rsidR="00166789" w:rsidRPr="00020C98" w:rsidRDefault="006F3957">
          <w:pPr>
            <w:rPr>
              <w:rFonts w:ascii="FranceTV Brown TT Light" w:hAnsi="FranceTV Brown TT Light" w:cs="FranceTV Brown TT Light"/>
            </w:rPr>
          </w:pPr>
          <w:r w:rsidRPr="00020C98">
            <w:rPr>
              <w:rFonts w:ascii="FranceTV Brown TT Light" w:hAnsi="FranceTV Brown TT Light" w:cs="FranceTV Brown TT Light"/>
              <w:b/>
              <w:bCs/>
            </w:rPr>
            <w:fldChar w:fldCharType="end"/>
          </w:r>
        </w:p>
      </w:sdtContent>
    </w:sdt>
    <w:p w14:paraId="45369B97" w14:textId="35C45587" w:rsidR="00B243CE" w:rsidRPr="00B243CE" w:rsidRDefault="00166789" w:rsidP="00B243CE">
      <w:pPr>
        <w:overflowPunct/>
        <w:autoSpaceDE/>
        <w:autoSpaceDN/>
        <w:adjustRightInd/>
        <w:spacing w:after="160" w:line="259" w:lineRule="auto"/>
        <w:textAlignment w:val="auto"/>
        <w:rPr>
          <w:rFonts w:ascii="FranceTV Brown TT Light" w:hAnsi="FranceTV Brown TT Light" w:cs="FranceTV Brown TT Light"/>
          <w:b/>
          <w:sz w:val="18"/>
          <w:szCs w:val="18"/>
        </w:rPr>
      </w:pPr>
      <w:r w:rsidRPr="00020C98">
        <w:rPr>
          <w:rFonts w:ascii="FranceTV Brown TT Light" w:hAnsi="FranceTV Brown TT Light" w:cs="FranceTV Brown TT Light"/>
          <w:b/>
          <w:color w:val="000000"/>
          <w:sz w:val="18"/>
          <w:szCs w:val="18"/>
        </w:rPr>
        <w:br w:type="page"/>
      </w:r>
    </w:p>
    <w:p w14:paraId="072AF236" w14:textId="77777777" w:rsidR="00B243CE" w:rsidRPr="00B243CE" w:rsidRDefault="00B243CE" w:rsidP="00B243CE">
      <w:pPr>
        <w:pStyle w:val="Titre1"/>
        <w:ind w:left="147"/>
        <w:rPr>
          <w:rFonts w:ascii="FranceTV Brown TT Light" w:hAnsi="FranceTV Brown TT Light" w:cs="FranceTV Brown TT Light"/>
          <w:bCs/>
          <w:kern w:val="32"/>
          <w:sz w:val="24"/>
          <w:szCs w:val="32"/>
          <w:u w:val="single"/>
        </w:rPr>
      </w:pPr>
      <w:bookmarkStart w:id="679" w:name="_Toc222230554"/>
      <w:r w:rsidRPr="00B243CE">
        <w:rPr>
          <w:rFonts w:ascii="FranceTV Brown TT Light" w:hAnsi="FranceTV Brown TT Light" w:cs="FranceTV Brown TT Light"/>
          <w:sz w:val="24"/>
          <w:szCs w:val="24"/>
          <w:u w:val="single"/>
        </w:rPr>
        <w:t>OBJET DE L’ACCORD-CADRE ET LIEU D’EXECUTION</w:t>
      </w:r>
      <w:bookmarkEnd w:id="679"/>
    </w:p>
    <w:p w14:paraId="526B768C" w14:textId="77777777" w:rsidR="00B243CE" w:rsidRDefault="00B243CE" w:rsidP="00B243CE">
      <w:pPr>
        <w:jc w:val="both"/>
        <w:rPr>
          <w:rFonts w:ascii="FranceTV Brown TT Light" w:hAnsi="FranceTV Brown TT Light" w:cs="FranceTV Brown TT Light"/>
        </w:rPr>
      </w:pPr>
    </w:p>
    <w:p w14:paraId="159AC235" w14:textId="3DFAECC7" w:rsidR="00B243CE" w:rsidRDefault="00B243CE" w:rsidP="00B243CE">
      <w:pPr>
        <w:jc w:val="both"/>
        <w:rPr>
          <w:rFonts w:ascii="FranceTV Brown TT Light" w:hAnsi="FranceTV Brown TT Light" w:cs="FranceTV Brown TT Light"/>
        </w:rPr>
      </w:pPr>
      <w:r w:rsidRPr="00205EE4">
        <w:rPr>
          <w:rFonts w:ascii="FranceTV Brown TT Light" w:hAnsi="FranceTV Brown TT Light" w:cs="FranceTV Brown TT Light"/>
        </w:rPr>
        <w:t xml:space="preserve">Le présent accord-cadre a pour objet </w:t>
      </w:r>
      <w:r w:rsidR="00FB2F68" w:rsidRPr="00205EE4">
        <w:rPr>
          <w:rFonts w:ascii="FranceTV Brown TT Light" w:hAnsi="FranceTV Brown TT Light" w:cs="FranceTV Brown TT Light"/>
        </w:rPr>
        <w:t>les prestations multiservices</w:t>
      </w:r>
      <w:r w:rsidR="00680AD9">
        <w:rPr>
          <w:rFonts w:ascii="FranceTV Brown TT Light" w:hAnsi="FranceTV Brown TT Light" w:cs="FranceTV Brown TT Light"/>
        </w:rPr>
        <w:t xml:space="preserve"> notamment</w:t>
      </w:r>
      <w:r w:rsidR="00FB2F68" w:rsidRPr="00205EE4">
        <w:rPr>
          <w:rFonts w:ascii="FranceTV Brown TT Light" w:hAnsi="FranceTV Brown TT Light" w:cs="FranceTV Brown TT Light"/>
        </w:rPr>
        <w:t xml:space="preserve"> </w:t>
      </w:r>
      <w:commentRangeStart w:id="680"/>
      <w:r w:rsidR="00FB2F68" w:rsidRPr="00205EE4">
        <w:rPr>
          <w:rFonts w:ascii="FranceTV Brown TT Light" w:hAnsi="FranceTV Brown TT Light" w:cs="FranceTV Brown TT Light"/>
        </w:rPr>
        <w:t>des</w:t>
      </w:r>
      <w:commentRangeEnd w:id="680"/>
      <w:r w:rsidR="00680AD9">
        <w:rPr>
          <w:rStyle w:val="Marquedecommentaire"/>
        </w:rPr>
        <w:commentReference w:id="680"/>
      </w:r>
      <w:r w:rsidR="00FB2F68" w:rsidRPr="00205EE4">
        <w:rPr>
          <w:rFonts w:ascii="FranceTV Brown TT Light" w:hAnsi="FranceTV Brown TT Light" w:cs="FranceTV Brown TT Light"/>
        </w:rPr>
        <w:t xml:space="preserve"> sites</w:t>
      </w:r>
      <w:r w:rsidR="00C22272">
        <w:rPr>
          <w:rFonts w:ascii="FranceTV Brown TT Light" w:hAnsi="FranceTV Brown TT Light" w:cs="FranceTV Brown TT Light"/>
        </w:rPr>
        <w:t xml:space="preserve"> du campus parisien, de La Fabrique et des sites excentrés franciliens. </w:t>
      </w:r>
    </w:p>
    <w:p w14:paraId="534B7794" w14:textId="77777777" w:rsidR="00C22272" w:rsidRDefault="00C22272" w:rsidP="00B243CE">
      <w:pPr>
        <w:jc w:val="both"/>
        <w:rPr>
          <w:rFonts w:ascii="FranceTV Brown TT Light" w:hAnsi="FranceTV Brown TT Light" w:cs="FranceTV Brown TT Light"/>
        </w:rPr>
      </w:pPr>
    </w:p>
    <w:p w14:paraId="2602B85F" w14:textId="60B62DDF" w:rsidR="00FB2F68" w:rsidDel="000F00FD" w:rsidRDefault="00C22272" w:rsidP="00B243CE">
      <w:pPr>
        <w:jc w:val="both"/>
        <w:rPr>
          <w:del w:id="681" w:author="BLIN Prescillia" w:date="2026-02-06T14:07:00Z" w16du:dateUtc="2026-02-06T13:07:00Z"/>
          <w:rFonts w:ascii="FranceTV Brown TT Light" w:hAnsi="FranceTV Brown TT Light" w:cs="FranceTV Brown TT Light"/>
        </w:rPr>
      </w:pPr>
      <w:r>
        <w:rPr>
          <w:rFonts w:ascii="FranceTV Brown TT Light" w:hAnsi="FranceTV Brown TT Light" w:cs="FranceTV Brown TT Light"/>
        </w:rPr>
        <w:t>Les prestations concernent</w:t>
      </w:r>
      <w:r w:rsidR="00680AD9">
        <w:rPr>
          <w:rFonts w:ascii="FranceTV Brown TT Light" w:hAnsi="FranceTV Brown TT Light" w:cs="FranceTV Brown TT Light"/>
        </w:rPr>
        <w:t xml:space="preserve"> </w:t>
      </w:r>
      <w:commentRangeStart w:id="682"/>
      <w:r w:rsidR="00680AD9">
        <w:rPr>
          <w:rFonts w:ascii="FranceTV Brown TT Light" w:hAnsi="FranceTV Brown TT Light" w:cs="FranceTV Brown TT Light"/>
        </w:rPr>
        <w:t>notamment</w:t>
      </w:r>
      <w:r>
        <w:rPr>
          <w:rFonts w:ascii="FranceTV Brown TT Light" w:hAnsi="FranceTV Brown TT Light" w:cs="FranceTV Brown TT Light"/>
        </w:rPr>
        <w:t> </w:t>
      </w:r>
      <w:commentRangeEnd w:id="682"/>
      <w:r w:rsidR="00680AD9">
        <w:rPr>
          <w:rStyle w:val="Marquedecommentaire"/>
        </w:rPr>
        <w:commentReference w:id="682"/>
      </w:r>
      <w:del w:id="683" w:author="BLIN Prescillia" w:date="2026-02-06T14:07:00Z" w16du:dateUtc="2026-02-06T13:07:00Z">
        <w:r w:rsidDel="000F00FD">
          <w:rPr>
            <w:rFonts w:ascii="FranceTV Brown TT Light" w:hAnsi="FranceTV Brown TT Light" w:cs="FranceTV Brown TT Light"/>
          </w:rPr>
          <w:delText xml:space="preserve">: </w:delText>
        </w:r>
      </w:del>
    </w:p>
    <w:p w14:paraId="71CCEC0E" w14:textId="0E5CED73" w:rsidR="00C22272" w:rsidDel="000F00FD" w:rsidRDefault="00C22272" w:rsidP="00B243CE">
      <w:pPr>
        <w:jc w:val="both"/>
        <w:rPr>
          <w:del w:id="684" w:author="BLIN Prescillia" w:date="2026-02-06T14:07:00Z" w16du:dateUtc="2026-02-06T13:07:00Z"/>
          <w:rFonts w:ascii="FranceTV Brown TT Light" w:hAnsi="FranceTV Brown TT Light" w:cs="FranceTV Brown TT Light"/>
        </w:rPr>
      </w:pPr>
    </w:p>
    <w:p w14:paraId="5C81750E" w14:textId="63766E61" w:rsidR="000F00FD" w:rsidRDefault="00F51809" w:rsidP="000F00FD">
      <w:pPr>
        <w:rPr>
          <w:ins w:id="685" w:author="CLUZEAU Marie" w:date="2026-02-11T09:26:00Z" w16du:dateUtc="2026-02-11T08:26:00Z"/>
          <w:rFonts w:ascii="FranceTV Brown TT Light" w:hAnsi="FranceTV Brown TT Light" w:cs="FranceTV Brown TT Light"/>
        </w:rPr>
      </w:pPr>
      <w:r w:rsidRPr="00F51809">
        <w:rPr>
          <w:rFonts w:ascii="FranceTV Brown TT Light" w:hAnsi="FranceTV Brown TT Light" w:cs="FranceTV Brown TT Light"/>
        </w:rPr>
        <w:t>L’exploitation</w:t>
      </w:r>
      <w:r w:rsidR="000F00FD" w:rsidRPr="00F51809">
        <w:rPr>
          <w:rFonts w:ascii="FranceTV Brown TT Light" w:hAnsi="FranceTV Brown TT Light" w:cs="FranceTV Brown TT Light"/>
        </w:rPr>
        <w:t>, l'entretien courant et la maintenance préventive et corrective des sites de France Télévisions, afin d'en garantir la pérennité et le parfait état de fonctionnement :</w:t>
      </w:r>
    </w:p>
    <w:p w14:paraId="775BEDEE" w14:textId="77777777" w:rsidR="00F51809" w:rsidRPr="00F51809" w:rsidRDefault="00F51809" w:rsidP="000F00FD">
      <w:pPr>
        <w:rPr>
          <w:rFonts w:ascii="FranceTV Brown TT Light" w:hAnsi="FranceTV Brown TT Light" w:cs="FranceTV Brown TT Light"/>
        </w:rPr>
      </w:pPr>
    </w:p>
    <w:p w14:paraId="6D748AED" w14:textId="77777777" w:rsidR="000F00FD" w:rsidRPr="00F51809" w:rsidRDefault="000F00FD" w:rsidP="000F00FD">
      <w:pPr>
        <w:pStyle w:val="Paragraphedeliste"/>
        <w:numPr>
          <w:ilvl w:val="0"/>
          <w:numId w:val="38"/>
        </w:numPr>
        <w:contextualSpacing/>
        <w:rPr>
          <w:rFonts w:ascii="FranceTV Brown TT Light" w:hAnsi="FranceTV Brown TT Light" w:cs="FranceTV Brown TT Light"/>
          <w:color w:val="auto"/>
        </w:rPr>
      </w:pPr>
      <w:r w:rsidRPr="00F51809">
        <w:rPr>
          <w:rFonts w:ascii="FranceTV Brown TT Light" w:hAnsi="FranceTV Brown TT Light" w:cs="FranceTV Brown TT Light"/>
          <w:color w:val="auto"/>
        </w:rPr>
        <w:t>Hygiène et de propreté, y compris la fourniture des appareils, des produits et des consommables sanitaires,</w:t>
      </w:r>
    </w:p>
    <w:p w14:paraId="2B029511" w14:textId="77777777" w:rsidR="000F00FD" w:rsidRPr="00F51809" w:rsidRDefault="000F00FD" w:rsidP="000F00FD">
      <w:pPr>
        <w:pStyle w:val="Paragraphedeliste"/>
        <w:numPr>
          <w:ilvl w:val="0"/>
          <w:numId w:val="38"/>
        </w:numPr>
        <w:contextualSpacing/>
        <w:rPr>
          <w:rFonts w:ascii="FranceTV Brown TT Light" w:hAnsi="FranceTV Brown TT Light" w:cs="FranceTV Brown TT Light"/>
          <w:color w:val="auto"/>
        </w:rPr>
      </w:pPr>
      <w:r w:rsidRPr="00F51809">
        <w:rPr>
          <w:rFonts w:ascii="FranceTV Brown TT Light" w:hAnsi="FranceTV Brown TT Light" w:cs="FranceTV Brown TT Light"/>
          <w:color w:val="auto"/>
        </w:rPr>
        <w:t>Nettoyage des vitreries intérieures et extérieures de façade, des cloisons vitrées et de prestations spécifiques,</w:t>
      </w:r>
    </w:p>
    <w:p w14:paraId="1D1D8778" w14:textId="77777777" w:rsidR="000F00FD" w:rsidRPr="00F51809" w:rsidRDefault="000F00FD" w:rsidP="000F00FD">
      <w:pPr>
        <w:pStyle w:val="Paragraphedeliste"/>
        <w:numPr>
          <w:ilvl w:val="0"/>
          <w:numId w:val="38"/>
        </w:numPr>
        <w:contextualSpacing/>
        <w:rPr>
          <w:rFonts w:ascii="FranceTV Brown TT Light" w:hAnsi="FranceTV Brown TT Light" w:cs="FranceTV Brown TT Light"/>
          <w:color w:val="auto"/>
        </w:rPr>
      </w:pPr>
      <w:r w:rsidRPr="00F51809">
        <w:rPr>
          <w:rFonts w:ascii="FranceTV Brown TT Light" w:hAnsi="FranceTV Brown TT Light" w:cs="FranceTV Brown TT Light"/>
          <w:color w:val="auto"/>
        </w:rPr>
        <w:t>Dératisation, désinfection, désinsectisation, dépigeonnisation,</w:t>
      </w:r>
    </w:p>
    <w:p w14:paraId="10E2B55A" w14:textId="77777777" w:rsidR="000F00FD" w:rsidRPr="00F51809" w:rsidRDefault="000F00FD" w:rsidP="000F00FD">
      <w:pPr>
        <w:pStyle w:val="Paragraphedeliste"/>
        <w:numPr>
          <w:ilvl w:val="0"/>
          <w:numId w:val="38"/>
        </w:numPr>
        <w:contextualSpacing/>
        <w:rPr>
          <w:rFonts w:ascii="FranceTV Brown TT Light" w:hAnsi="FranceTV Brown TT Light" w:cs="FranceTV Brown TT Light"/>
          <w:color w:val="auto"/>
        </w:rPr>
      </w:pPr>
      <w:r w:rsidRPr="00F51809">
        <w:rPr>
          <w:rFonts w:ascii="FranceTV Brown TT Light" w:hAnsi="FranceTV Brown TT Light" w:cs="FranceTV Brown TT Light"/>
          <w:color w:val="auto"/>
        </w:rPr>
        <w:t>Mise à disposition et entretien de fontaines à eau, avec contrôles de la potabilité de l’eau,</w:t>
      </w:r>
    </w:p>
    <w:p w14:paraId="6453FE5B" w14:textId="77777777" w:rsidR="000F00FD" w:rsidRPr="00F51809" w:rsidRDefault="000F00FD" w:rsidP="000F00FD">
      <w:pPr>
        <w:pStyle w:val="Paragraphedeliste"/>
        <w:numPr>
          <w:ilvl w:val="0"/>
          <w:numId w:val="38"/>
        </w:numPr>
        <w:contextualSpacing/>
        <w:rPr>
          <w:rFonts w:ascii="FranceTV Brown TT Light" w:hAnsi="FranceTV Brown TT Light" w:cs="FranceTV Brown TT Light"/>
          <w:color w:val="auto"/>
        </w:rPr>
      </w:pPr>
      <w:r w:rsidRPr="00F51809">
        <w:rPr>
          <w:rFonts w:ascii="FranceTV Brown TT Light" w:hAnsi="FranceTV Brown TT Light" w:cs="FranceTV Brown TT Light"/>
          <w:color w:val="auto"/>
        </w:rPr>
        <w:t>Entretien des plantes intérieures,</w:t>
      </w:r>
    </w:p>
    <w:p w14:paraId="0551DFE6" w14:textId="77777777" w:rsidR="000F00FD" w:rsidRPr="00F51809" w:rsidDel="00674633" w:rsidRDefault="000F00FD" w:rsidP="000F00FD">
      <w:pPr>
        <w:pStyle w:val="Paragraphedeliste"/>
        <w:numPr>
          <w:ilvl w:val="0"/>
          <w:numId w:val="38"/>
        </w:numPr>
        <w:contextualSpacing/>
        <w:rPr>
          <w:del w:id="686" w:author="CLUZEAU Marie" w:date="2026-02-18T11:17:00Z" w16du:dateUtc="2026-02-18T10:17:00Z"/>
          <w:rFonts w:ascii="FranceTV Brown TT Light" w:hAnsi="FranceTV Brown TT Light" w:cs="FranceTV Brown TT Light"/>
          <w:color w:val="auto"/>
        </w:rPr>
      </w:pPr>
      <w:r w:rsidRPr="00F51809">
        <w:rPr>
          <w:rFonts w:ascii="FranceTV Brown TT Light" w:hAnsi="FranceTV Brown TT Light" w:cs="FranceTV Brown TT Light"/>
          <w:color w:val="auto"/>
        </w:rPr>
        <w:t xml:space="preserve">Entretien des espaces verts extérieurs. </w:t>
      </w:r>
    </w:p>
    <w:p w14:paraId="0DC8B49A" w14:textId="77777777" w:rsidR="00F95C69" w:rsidRPr="00674633" w:rsidRDefault="00F95C69">
      <w:pPr>
        <w:pStyle w:val="Paragraphedeliste"/>
        <w:numPr>
          <w:ilvl w:val="0"/>
          <w:numId w:val="38"/>
        </w:numPr>
        <w:contextualSpacing/>
        <w:rPr>
          <w:rFonts w:ascii="FranceTV Brown TT Light" w:hAnsi="FranceTV Brown TT Light" w:cs="FranceTV Brown TT Light"/>
          <w:rPrChange w:id="687" w:author="CLUZEAU Marie" w:date="2026-02-18T11:17:00Z" w16du:dateUtc="2026-02-18T10:17:00Z">
            <w:rPr/>
          </w:rPrChange>
        </w:rPr>
        <w:pPrChange w:id="688" w:author="CLUZEAU Marie" w:date="2026-02-18T11:17:00Z" w16du:dateUtc="2026-02-18T10:17:00Z">
          <w:pPr>
            <w:jc w:val="both"/>
          </w:pPr>
        </w:pPrChange>
      </w:pPr>
    </w:p>
    <w:p w14:paraId="27AD3388" w14:textId="77777777" w:rsidR="00680AD9" w:rsidRPr="00F51809" w:rsidRDefault="00680AD9" w:rsidP="00680AD9">
      <w:pPr>
        <w:overflowPunct/>
        <w:autoSpaceDE/>
        <w:autoSpaceDN/>
        <w:adjustRightInd/>
        <w:spacing w:before="100" w:beforeAutospacing="1" w:after="100" w:afterAutospacing="1"/>
        <w:textAlignment w:val="auto"/>
        <w:rPr>
          <w:rFonts w:ascii="FranceTV Brown TT Light" w:hAnsi="FranceTV Brown TT Light" w:cs="FranceTV Brown TT Light"/>
        </w:rPr>
      </w:pPr>
      <w:r w:rsidRPr="00F51809">
        <w:rPr>
          <w:rFonts w:ascii="FranceTV Brown TT Light" w:hAnsi="FranceTV Brown TT Light" w:cs="FranceTV Brown TT Light"/>
        </w:rPr>
        <w:t>Le pouvoir adjudicateur se réserve la faculté, en cours d’exécution du présent contrat, de faire évoluer le périmètre des prestations, afin de tenir compte de besoins nouveaux, de l’évolution des sites, des usages ou des contraintes techniques, réglementaires ou organisationnelles.</w:t>
      </w:r>
    </w:p>
    <w:p w14:paraId="3A9EBE33" w14:textId="77777777" w:rsidR="00680AD9" w:rsidRPr="00F51809" w:rsidRDefault="00680AD9" w:rsidP="00680AD9">
      <w:pPr>
        <w:overflowPunct/>
        <w:autoSpaceDE/>
        <w:autoSpaceDN/>
        <w:adjustRightInd/>
        <w:spacing w:before="100" w:beforeAutospacing="1" w:after="100" w:afterAutospacing="1"/>
        <w:textAlignment w:val="auto"/>
        <w:rPr>
          <w:rFonts w:ascii="FranceTV Brown TT Light" w:hAnsi="FranceTV Brown TT Light" w:cs="FranceTV Brown TT Light"/>
        </w:rPr>
      </w:pPr>
      <w:r w:rsidRPr="00F51809">
        <w:rPr>
          <w:rFonts w:ascii="FranceTV Brown TT Light" w:hAnsi="FranceTV Brown TT Light" w:cs="FranceTV Brown TT Light"/>
        </w:rPr>
        <w:t>Toute évolution du périmètre devra présenter un lien direct avec l’objet initial du contrat et ne pas en modifier la nature globale. Elle fera l’objet, le cas échéant, d’une formalisation écrite par voie d’avenant ou d’ordre de service, dans le respect des dispositions applicables du Code de la commande publique.</w:t>
      </w:r>
    </w:p>
    <w:p w14:paraId="76F3838A" w14:textId="77777777" w:rsidR="00680AD9" w:rsidRPr="00F51809" w:rsidDel="00F51809" w:rsidRDefault="00680AD9" w:rsidP="00680AD9">
      <w:pPr>
        <w:overflowPunct/>
        <w:autoSpaceDE/>
        <w:autoSpaceDN/>
        <w:adjustRightInd/>
        <w:spacing w:before="100" w:beforeAutospacing="1" w:after="100" w:afterAutospacing="1"/>
        <w:textAlignment w:val="auto"/>
        <w:rPr>
          <w:del w:id="689" w:author="CLUZEAU Marie" w:date="2026-02-11T09:27:00Z" w16du:dateUtc="2026-02-11T08:27:00Z"/>
          <w:rFonts w:ascii="FranceTV Brown TT Light" w:hAnsi="FranceTV Brown TT Light" w:cs="FranceTV Brown TT Light"/>
        </w:rPr>
      </w:pPr>
      <w:r w:rsidRPr="00F51809">
        <w:rPr>
          <w:rFonts w:ascii="FranceTV Brown TT Light" w:hAnsi="FranceTV Brown TT Light" w:cs="FranceTV Brown TT Light"/>
        </w:rPr>
        <w:t>Les prestations supplémentaires ou modifiées seront exécutées selon les conditions techniques et financières prévues au présent contrat ou, à défaut, selon des modalités arrêtées d’un commun accord entre les parties préalablement à leur mise en œuvre.</w:t>
      </w:r>
    </w:p>
    <w:p w14:paraId="696E6926" w14:textId="77777777" w:rsidR="00680AD9" w:rsidRDefault="00680AD9" w:rsidP="00F51809">
      <w:pPr>
        <w:overflowPunct/>
        <w:autoSpaceDE/>
        <w:autoSpaceDN/>
        <w:adjustRightInd/>
        <w:spacing w:before="100" w:beforeAutospacing="1" w:after="100" w:afterAutospacing="1"/>
        <w:textAlignment w:val="auto"/>
        <w:rPr>
          <w:rFonts w:ascii="FranceTV Brown TT Light" w:hAnsi="FranceTV Brown TT Light" w:cs="FranceTV Brown TT Light"/>
        </w:rPr>
      </w:pPr>
    </w:p>
    <w:p w14:paraId="15A0778F" w14:textId="0AEE0104" w:rsidR="00F95C69" w:rsidRDefault="00F95C69" w:rsidP="00B243CE">
      <w:pPr>
        <w:jc w:val="both"/>
        <w:rPr>
          <w:rFonts w:ascii="FranceTV Brown TT Light" w:hAnsi="FranceTV Brown TT Light" w:cs="FranceTV Brown TT Light"/>
        </w:rPr>
      </w:pPr>
      <w:r>
        <w:rPr>
          <w:rFonts w:ascii="FranceTV Brown TT Light" w:hAnsi="FranceTV Brown TT Light" w:cs="FranceTV Brown TT Light"/>
        </w:rPr>
        <w:t xml:space="preserve">L’accord-cadre est alloti comme suit : </w:t>
      </w:r>
    </w:p>
    <w:p w14:paraId="75C8C006" w14:textId="77777777" w:rsidR="00F95C69" w:rsidRDefault="00F95C69" w:rsidP="00B243CE">
      <w:pPr>
        <w:jc w:val="both"/>
        <w:rPr>
          <w:rFonts w:ascii="FranceTV Brown TT Light" w:hAnsi="FranceTV Brown TT Light" w:cs="FranceTV Brown TT Light"/>
        </w:rPr>
      </w:pPr>
    </w:p>
    <w:p w14:paraId="6CB9B13B" w14:textId="3D689DFA" w:rsidR="00F95C69" w:rsidRDefault="00F95C69" w:rsidP="00B243CE">
      <w:pPr>
        <w:jc w:val="both"/>
        <w:rPr>
          <w:rFonts w:ascii="FranceTV Brown TT Light" w:hAnsi="FranceTV Brown TT Light" w:cs="FranceTV Brown TT Light"/>
        </w:rPr>
      </w:pPr>
      <w:r w:rsidRPr="00EC00CC">
        <w:rPr>
          <w:rFonts w:ascii="FranceTV Brown TT Light" w:hAnsi="FranceTV Brown TT Light" w:cs="FranceTV Brown TT Light"/>
          <w:b/>
          <w:bCs/>
        </w:rPr>
        <w:t>Lot n°1</w:t>
      </w:r>
      <w:r w:rsidR="00B05AB7" w:rsidRPr="00EC00CC">
        <w:rPr>
          <w:rFonts w:ascii="FranceTV Brown TT Light" w:hAnsi="FranceTV Brown TT Light" w:cs="FranceTV Brown TT Light"/>
          <w:b/>
          <w:bCs/>
        </w:rPr>
        <w:t> :</w:t>
      </w:r>
      <w:r w:rsidR="00EC00CC">
        <w:rPr>
          <w:rFonts w:ascii="FranceTV Brown TT Light" w:hAnsi="FranceTV Brown TT Light" w:cs="FranceTV Brown TT Light"/>
        </w:rPr>
        <w:t xml:space="preserve"> Campus parisien + Lomme + Le 31 + Bois </w:t>
      </w:r>
      <w:proofErr w:type="spellStart"/>
      <w:r w:rsidR="00EC00CC">
        <w:rPr>
          <w:rFonts w:ascii="FranceTV Brown TT Light" w:hAnsi="FranceTV Brown TT Light" w:cs="FranceTV Brown TT Light"/>
        </w:rPr>
        <w:t>d’Arcy</w:t>
      </w:r>
      <w:proofErr w:type="spellEnd"/>
      <w:r w:rsidR="00EC00CC">
        <w:rPr>
          <w:rFonts w:ascii="FranceTV Brown TT Light" w:hAnsi="FranceTV Brown TT Light" w:cs="FranceTV Brown TT Light"/>
        </w:rPr>
        <w:t xml:space="preserve"> et les sites excentrés franciliens </w:t>
      </w:r>
    </w:p>
    <w:p w14:paraId="2BD490FE" w14:textId="6D646705" w:rsidR="00EC00CC" w:rsidRDefault="00B05AB7" w:rsidP="00B243CE">
      <w:pPr>
        <w:jc w:val="both"/>
        <w:rPr>
          <w:rFonts w:ascii="FranceTV Brown TT Light" w:hAnsi="FranceTV Brown TT Light" w:cs="FranceTV Brown TT Light"/>
        </w:rPr>
      </w:pPr>
      <w:r w:rsidRPr="00EC00CC">
        <w:rPr>
          <w:rFonts w:ascii="FranceTV Brown TT Light" w:hAnsi="FranceTV Brown TT Light" w:cs="FranceTV Brown TT Light"/>
          <w:b/>
          <w:bCs/>
        </w:rPr>
        <w:t>Lot n°2 :</w:t>
      </w:r>
      <w:r>
        <w:rPr>
          <w:rFonts w:ascii="FranceTV Brown TT Light" w:hAnsi="FranceTV Brown TT Light" w:cs="FranceTV Brown TT Light"/>
        </w:rPr>
        <w:t xml:space="preserve"> </w:t>
      </w:r>
      <w:r w:rsidR="00EC00CC">
        <w:rPr>
          <w:rFonts w:ascii="FranceTV Brown TT Light" w:hAnsi="FranceTV Brown TT Light" w:cs="FranceTV Brown TT Light"/>
        </w:rPr>
        <w:t xml:space="preserve">Vendargues et Vallée Verte </w:t>
      </w:r>
    </w:p>
    <w:p w14:paraId="043507C8" w14:textId="77777777" w:rsidR="00FF5071" w:rsidRPr="00E81B0E" w:rsidRDefault="00FF5071" w:rsidP="00FF5071">
      <w:bookmarkStart w:id="690" w:name="_Toc57707007"/>
    </w:p>
    <w:p w14:paraId="017828FA" w14:textId="59416A27" w:rsidR="00FF5071" w:rsidRPr="005D7F64" w:rsidRDefault="00FF5071" w:rsidP="00FF5071">
      <w:pPr>
        <w:pStyle w:val="Titre1"/>
        <w:ind w:left="147"/>
        <w:rPr>
          <w:rFonts w:ascii="FranceTV Brown TT Light" w:hAnsi="FranceTV Brown TT Light" w:cs="FranceTV Brown TT Light"/>
          <w:sz w:val="24"/>
          <w:szCs w:val="24"/>
          <w:u w:val="single"/>
        </w:rPr>
      </w:pPr>
      <w:bookmarkStart w:id="691" w:name="_Toc222230555"/>
      <w:r w:rsidRPr="00020C98">
        <w:rPr>
          <w:rFonts w:ascii="FranceTV Brown TT Light" w:hAnsi="FranceTV Brown TT Light" w:cs="FranceTV Brown TT Light"/>
          <w:sz w:val="24"/>
          <w:szCs w:val="24"/>
          <w:u w:val="single"/>
        </w:rPr>
        <w:t>PRO</w:t>
      </w:r>
      <w:r w:rsidRPr="005D7F64">
        <w:rPr>
          <w:rFonts w:ascii="FranceTV Brown TT Light" w:hAnsi="FranceTV Brown TT Light" w:cs="FranceTV Brown TT Light"/>
          <w:sz w:val="24"/>
          <w:szCs w:val="24"/>
          <w:u w:val="single"/>
        </w:rPr>
        <w:t>CEDURE DE PASSATION ET FORME D</w:t>
      </w:r>
      <w:bookmarkEnd w:id="690"/>
      <w:r w:rsidR="005F316B">
        <w:rPr>
          <w:rFonts w:ascii="FranceTV Brown TT Light" w:hAnsi="FranceTV Brown TT Light" w:cs="FranceTV Brown TT Light"/>
          <w:sz w:val="24"/>
          <w:szCs w:val="24"/>
          <w:u w:val="single"/>
        </w:rPr>
        <w:t>E L’ACCORD-CADRE</w:t>
      </w:r>
      <w:bookmarkEnd w:id="691"/>
    </w:p>
    <w:p w14:paraId="29100B4C" w14:textId="7FF789BE" w:rsidR="00D76716" w:rsidRPr="00FF5071" w:rsidRDefault="00D76716" w:rsidP="00BA4D21"/>
    <w:p w14:paraId="717BDD4F" w14:textId="4DFAC7E7" w:rsidR="00DA3880" w:rsidRPr="00020C98" w:rsidRDefault="00DA3880" w:rsidP="00D76716">
      <w:pPr>
        <w:pStyle w:val="Titre2"/>
        <w:ind w:left="2127" w:hanging="1843"/>
        <w:jc w:val="both"/>
        <w:rPr>
          <w:rFonts w:ascii="FranceTV Brown TT Light" w:hAnsi="FranceTV Brown TT Light" w:cs="FranceTV Brown TT Light"/>
          <w:u w:val="single"/>
        </w:rPr>
      </w:pPr>
      <w:bookmarkStart w:id="692" w:name="_Toc222230556"/>
      <w:r w:rsidRPr="00020C98">
        <w:rPr>
          <w:rFonts w:ascii="FranceTV Brown TT Light" w:hAnsi="FranceTV Brown TT Light" w:cs="FranceTV Brown TT Light"/>
          <w:sz w:val="24"/>
          <w:szCs w:val="24"/>
          <w:u w:val="single"/>
        </w:rPr>
        <w:t>Procédure</w:t>
      </w:r>
      <w:bookmarkEnd w:id="692"/>
    </w:p>
    <w:p w14:paraId="37E6066D" w14:textId="77777777" w:rsidR="00DA3880" w:rsidRPr="00020C98" w:rsidRDefault="00DA3880" w:rsidP="00DA3880">
      <w:pPr>
        <w:rPr>
          <w:rFonts w:ascii="FranceTV Brown TT Light" w:hAnsi="FranceTV Brown TT Light" w:cs="FranceTV Brown TT Light"/>
        </w:rPr>
      </w:pPr>
    </w:p>
    <w:p w14:paraId="0E915EA4" w14:textId="525157B2" w:rsidR="00DA3880" w:rsidRPr="00020C98" w:rsidRDefault="00DA3880" w:rsidP="005E007F">
      <w:pPr>
        <w:tabs>
          <w:tab w:val="left" w:pos="426"/>
        </w:tabs>
        <w:ind w:right="29"/>
        <w:jc w:val="both"/>
        <w:rPr>
          <w:rFonts w:ascii="FranceTV Brown TT Light" w:hAnsi="FranceTV Brown TT Light" w:cs="FranceTV Brown TT Light"/>
        </w:rPr>
      </w:pPr>
      <w:commentRangeStart w:id="693"/>
      <w:r w:rsidRPr="00F6427B">
        <w:rPr>
          <w:rFonts w:ascii="FranceTV Brown TT Light" w:hAnsi="FranceTV Brown TT Light" w:cs="FranceTV Brown TT Light"/>
        </w:rPr>
        <w:t xml:space="preserve">La procédure de passation est celle de </w:t>
      </w:r>
      <w:r w:rsidR="00F6427B" w:rsidRPr="00F6427B">
        <w:rPr>
          <w:rFonts w:ascii="FranceTV Brown TT Light" w:hAnsi="FranceTV Brown TT Light" w:cs="FranceTV Brown TT Light"/>
        </w:rPr>
        <w:t>la procédure avec négociation</w:t>
      </w:r>
      <w:r w:rsidRPr="00F6427B">
        <w:rPr>
          <w:rFonts w:ascii="FranceTV Brown TT Light" w:hAnsi="FranceTV Brown TT Light" w:cs="FranceTV Brown TT Light"/>
        </w:rPr>
        <w:t>, telle qu’elle est décrite aux articles L. 2124-</w:t>
      </w:r>
      <w:r w:rsidR="00F6427B" w:rsidRPr="00F6427B">
        <w:rPr>
          <w:rFonts w:ascii="FranceTV Brown TT Light" w:hAnsi="FranceTV Brown TT Light" w:cs="FranceTV Brown TT Light"/>
        </w:rPr>
        <w:t>3</w:t>
      </w:r>
      <w:r w:rsidRPr="00F6427B">
        <w:rPr>
          <w:rFonts w:ascii="FranceTV Brown TT Light" w:hAnsi="FranceTV Brown TT Light" w:cs="FranceTV Brown TT Light"/>
        </w:rPr>
        <w:t>, R. 2124-</w:t>
      </w:r>
      <w:r w:rsidR="00F6427B" w:rsidRPr="00F6427B">
        <w:rPr>
          <w:rFonts w:ascii="FranceTV Brown TT Light" w:hAnsi="FranceTV Brown TT Light" w:cs="FranceTV Brown TT Light"/>
        </w:rPr>
        <w:t>3</w:t>
      </w:r>
      <w:r w:rsidRPr="00F6427B">
        <w:rPr>
          <w:rFonts w:ascii="FranceTV Brown TT Light" w:hAnsi="FranceTV Brown TT Light" w:cs="FranceTV Brown TT Light"/>
        </w:rPr>
        <w:t xml:space="preserve"> du code de la commande publique.</w:t>
      </w:r>
      <w:commentRangeEnd w:id="693"/>
      <w:r w:rsidR="00680AD9">
        <w:rPr>
          <w:rStyle w:val="Marquedecommentaire"/>
        </w:rPr>
        <w:commentReference w:id="693"/>
      </w:r>
    </w:p>
    <w:p w14:paraId="705F483F" w14:textId="77777777" w:rsidR="00CB67FC" w:rsidRPr="00020C98" w:rsidRDefault="00CB67FC" w:rsidP="00DA3880">
      <w:pPr>
        <w:jc w:val="both"/>
        <w:rPr>
          <w:rFonts w:ascii="FranceTV Brown TT Light" w:hAnsi="FranceTV Brown TT Light" w:cs="FranceTV Brown TT Light"/>
        </w:rPr>
      </w:pPr>
    </w:p>
    <w:p w14:paraId="62E9380F" w14:textId="344A2180" w:rsidR="00DA3880" w:rsidRPr="00020C98" w:rsidRDefault="00DA3880" w:rsidP="00D76716">
      <w:pPr>
        <w:pStyle w:val="Titre2"/>
        <w:ind w:left="2127" w:hanging="1843"/>
        <w:jc w:val="both"/>
        <w:rPr>
          <w:rFonts w:ascii="FranceTV Brown TT Light" w:hAnsi="FranceTV Brown TT Light" w:cs="FranceTV Brown TT Light"/>
          <w:bCs/>
          <w:iCs/>
          <w:sz w:val="24"/>
          <w:u w:val="single"/>
        </w:rPr>
      </w:pPr>
      <w:bookmarkStart w:id="694" w:name="__RefHeading___Toc17472843"/>
      <w:bookmarkStart w:id="695" w:name="_Toc222230557"/>
      <w:bookmarkEnd w:id="694"/>
      <w:r w:rsidRPr="00020C98">
        <w:rPr>
          <w:rFonts w:ascii="FranceTV Brown TT Light" w:hAnsi="FranceTV Brown TT Light" w:cs="FranceTV Brown TT Light"/>
          <w:sz w:val="24"/>
          <w:szCs w:val="24"/>
          <w:u w:val="single"/>
        </w:rPr>
        <w:t>Forme</w:t>
      </w:r>
      <w:bookmarkEnd w:id="695"/>
    </w:p>
    <w:p w14:paraId="1A960C85" w14:textId="77777777" w:rsidR="006C4538" w:rsidRPr="00020C98" w:rsidRDefault="006C4538" w:rsidP="00DA3880">
      <w:pPr>
        <w:rPr>
          <w:rFonts w:ascii="FranceTV Brown TT Light" w:hAnsi="FranceTV Brown TT Light" w:cs="FranceTV Brown TT Light"/>
        </w:rPr>
      </w:pPr>
    </w:p>
    <w:p w14:paraId="01D47B10" w14:textId="77777777" w:rsidR="007F2281" w:rsidRPr="00664796" w:rsidRDefault="007F2281" w:rsidP="007F2281">
      <w:pPr>
        <w:tabs>
          <w:tab w:val="left" w:pos="426"/>
        </w:tabs>
        <w:ind w:right="29"/>
        <w:jc w:val="both"/>
        <w:rPr>
          <w:rFonts w:ascii="FranceTV Brown TT Light" w:hAnsi="FranceTV Brown TT Light" w:cs="FranceTV Brown TT Light"/>
        </w:rPr>
      </w:pPr>
      <w:r w:rsidRPr="00664796">
        <w:rPr>
          <w:rFonts w:ascii="FranceTV Brown TT Light" w:hAnsi="FranceTV Brown TT Light" w:cs="FranceTV Brown TT Light"/>
        </w:rPr>
        <w:t>Le présent marché public constitue un accord-cadre au sens de l’article 33 de la directive 2014/24/UE du 26 février 2014 du Parlement européen et du Conseil et un accord-cadre à bons de commande au sens des articles R. 2162-2, R. 2162-13 et R. 2162-14 du code de la commande publique.</w:t>
      </w:r>
    </w:p>
    <w:p w14:paraId="4F81D6D3" w14:textId="77777777" w:rsidR="007F2281" w:rsidRDefault="007F2281" w:rsidP="007F2281">
      <w:pPr>
        <w:tabs>
          <w:tab w:val="left" w:pos="426"/>
        </w:tabs>
        <w:ind w:right="29"/>
        <w:jc w:val="both"/>
        <w:rPr>
          <w:rFonts w:ascii="FranceTV Brown TT Light" w:hAnsi="FranceTV Brown TT Light" w:cs="FranceTV Brown TT Light"/>
          <w:highlight w:val="yellow"/>
        </w:rPr>
      </w:pPr>
    </w:p>
    <w:p w14:paraId="431B3778" w14:textId="748E93A8" w:rsidR="007F2281" w:rsidRDefault="007F2281" w:rsidP="007F2281">
      <w:pPr>
        <w:tabs>
          <w:tab w:val="left" w:pos="426"/>
        </w:tabs>
        <w:ind w:right="29"/>
        <w:jc w:val="both"/>
        <w:rPr>
          <w:rFonts w:ascii="FranceTV Brown TT Light" w:hAnsi="FranceTV Brown TT Light" w:cs="FranceTV Brown TT Light"/>
        </w:rPr>
      </w:pPr>
      <w:r w:rsidRPr="00D237F8">
        <w:rPr>
          <w:rFonts w:ascii="FranceTV Brown TT Light" w:hAnsi="FranceTV Brown TT Light" w:cs="FranceTV Brown TT Light"/>
        </w:rPr>
        <w:t xml:space="preserve">Le présent accord-cadre </w:t>
      </w:r>
      <w:r w:rsidRPr="00D237F8">
        <w:rPr>
          <w:rFonts w:ascii="FranceTV Brown TT Light" w:hAnsi="FranceTV Brown TT Light" w:cs="FranceTV Brown TT Light"/>
          <w:color w:val="FF0000"/>
        </w:rPr>
        <w:t>mono-attributaire</w:t>
      </w:r>
      <w:r w:rsidR="00BB0764">
        <w:rPr>
          <w:rFonts w:ascii="FranceTV Brown TT Light" w:hAnsi="FranceTV Brown TT Light" w:cs="FranceTV Brown TT Light"/>
          <w:color w:val="FF0000"/>
        </w:rPr>
        <w:t xml:space="preserve"> pour le lot n°1 et mono-attributaire pour le lot n°2</w:t>
      </w:r>
      <w:r w:rsidRPr="00D237F8">
        <w:rPr>
          <w:rFonts w:ascii="FranceTV Brown TT Light" w:hAnsi="FranceTV Brown TT Light" w:cs="FranceTV Brown TT Light"/>
          <w:color w:val="FF0000"/>
        </w:rPr>
        <w:t xml:space="preserve">. </w:t>
      </w:r>
      <w:r w:rsidRPr="00D237F8">
        <w:rPr>
          <w:rFonts w:ascii="FranceTV Brown TT Light" w:hAnsi="FranceTV Brown TT Light" w:cs="FranceTV Brown TT Light"/>
        </w:rPr>
        <w:t>Il est conclu sans montant minimum mais avec un maximum fixé à</w:t>
      </w:r>
      <w:r w:rsidR="00BB0764">
        <w:rPr>
          <w:rFonts w:ascii="FranceTV Brown TT Light" w:hAnsi="FranceTV Brown TT Light" w:cs="FranceTV Brown TT Light"/>
        </w:rPr>
        <w:t xml:space="preserve"> : </w:t>
      </w:r>
    </w:p>
    <w:p w14:paraId="062BC6C5" w14:textId="77777777" w:rsidR="007F2281" w:rsidRDefault="007F2281" w:rsidP="007F2281">
      <w:pPr>
        <w:rPr>
          <w:rFonts w:ascii="FranceTV Brown TT Light" w:hAnsi="FranceTV Brown TT Light" w:cs="FranceTV Brown TT Light"/>
        </w:rPr>
      </w:pPr>
    </w:p>
    <w:p w14:paraId="16AD2D07" w14:textId="4EE254B5" w:rsidR="00BB0764" w:rsidRDefault="00BB0764" w:rsidP="007F2281">
      <w:pPr>
        <w:rPr>
          <w:rFonts w:ascii="FranceTV Brown TT Light" w:hAnsi="FranceTV Brown TT Light" w:cs="FranceTV Brown TT Light"/>
        </w:rPr>
      </w:pPr>
      <w:r>
        <w:rPr>
          <w:rFonts w:ascii="FranceTV Brown TT Light" w:hAnsi="FranceTV Brown TT Light" w:cs="FranceTV Brown TT Light"/>
        </w:rPr>
        <w:t xml:space="preserve">Lot n°1 : </w:t>
      </w:r>
      <w:r w:rsidR="000F00FD">
        <w:rPr>
          <w:rFonts w:ascii="FranceTV Brown TT Light" w:hAnsi="FranceTV Brown TT Light" w:cs="FranceTV Brown TT Light"/>
        </w:rPr>
        <w:t>un million d’euros Hors Taxe (</w:t>
      </w:r>
      <w:r w:rsidR="000C56FE">
        <w:rPr>
          <w:rFonts w:ascii="FranceTV Brown TT Light" w:hAnsi="FranceTV Brown TT Light" w:cs="FranceTV Brown TT Light"/>
        </w:rPr>
        <w:t>1 000 000 €</w:t>
      </w:r>
      <w:r w:rsidR="00680AD9">
        <w:rPr>
          <w:rFonts w:ascii="FranceTV Brown TT Light" w:hAnsi="FranceTV Brown TT Light" w:cs="FranceTV Brown TT Light"/>
        </w:rPr>
        <w:t xml:space="preserve"> HT</w:t>
      </w:r>
      <w:r w:rsidR="000F00FD">
        <w:rPr>
          <w:rFonts w:ascii="FranceTV Brown TT Light" w:hAnsi="FranceTV Brown TT Light" w:cs="FranceTV Brown TT Light"/>
        </w:rPr>
        <w:t>)</w:t>
      </w:r>
    </w:p>
    <w:p w14:paraId="3402CEE5" w14:textId="737302DF" w:rsidR="00BB0764" w:rsidRDefault="00BB0764" w:rsidP="007F2281">
      <w:pPr>
        <w:rPr>
          <w:rFonts w:ascii="FranceTV Brown TT Light" w:hAnsi="FranceTV Brown TT Light" w:cs="FranceTV Brown TT Light"/>
        </w:rPr>
      </w:pPr>
      <w:r>
        <w:rPr>
          <w:rFonts w:ascii="FranceTV Brown TT Light" w:hAnsi="FranceTV Brown TT Light" w:cs="FranceTV Brown TT Light"/>
        </w:rPr>
        <w:t>Lot n°2 :</w:t>
      </w:r>
      <w:r w:rsidR="000F00FD">
        <w:rPr>
          <w:rFonts w:ascii="FranceTV Brown TT Light" w:hAnsi="FranceTV Brown TT Light" w:cs="FranceTV Brown TT Light"/>
        </w:rPr>
        <w:t xml:space="preserve"> trois cent mille euros Hors </w:t>
      </w:r>
      <w:del w:id="696" w:author="CLUZEAU Marie" w:date="2026-02-16T10:37:00Z" w16du:dateUtc="2026-02-16T09:37:00Z">
        <w:r w:rsidR="000F00FD" w:rsidDel="0000309A">
          <w:rPr>
            <w:rFonts w:ascii="FranceTV Brown TT Light" w:hAnsi="FranceTV Brown TT Light" w:cs="FranceTV Brown TT Light"/>
          </w:rPr>
          <w:delText xml:space="preserve">Taxe </w:delText>
        </w:r>
        <w:r w:rsidDel="0000309A">
          <w:rPr>
            <w:rFonts w:ascii="FranceTV Brown TT Light" w:hAnsi="FranceTV Brown TT Light" w:cs="FranceTV Brown TT Light"/>
          </w:rPr>
          <w:delText xml:space="preserve"> </w:delText>
        </w:r>
      </w:del>
      <w:ins w:id="697" w:author="BLIN Prescillia" w:date="2026-02-06T14:03:00Z" w16du:dateUtc="2026-02-06T13:03:00Z">
        <w:del w:id="698" w:author="CLUZEAU Marie" w:date="2026-02-16T10:37:00Z" w16du:dateUtc="2026-02-16T09:37:00Z">
          <w:r w:rsidR="000F00FD" w:rsidDel="0000309A">
            <w:rPr>
              <w:rFonts w:ascii="FranceTV Brown TT Light" w:hAnsi="FranceTV Brown TT Light" w:cs="FranceTV Brown TT Light"/>
            </w:rPr>
            <w:delText>(</w:delText>
          </w:r>
        </w:del>
      </w:ins>
      <w:ins w:id="699" w:author="CLUZEAU Marie" w:date="2026-02-16T10:37:00Z" w16du:dateUtc="2026-02-16T09:37:00Z">
        <w:r w:rsidR="0000309A">
          <w:rPr>
            <w:rFonts w:ascii="FranceTV Brown TT Light" w:hAnsi="FranceTV Brown TT Light" w:cs="FranceTV Brown TT Light"/>
          </w:rPr>
          <w:t>Taxe (</w:t>
        </w:r>
      </w:ins>
      <w:r w:rsidR="000C56FE">
        <w:rPr>
          <w:rFonts w:ascii="FranceTV Brown TT Light" w:hAnsi="FranceTV Brown TT Light" w:cs="FranceTV Brown TT Light"/>
        </w:rPr>
        <w:t>300 000 €</w:t>
      </w:r>
      <w:r w:rsidR="00680AD9">
        <w:rPr>
          <w:rFonts w:ascii="FranceTV Brown TT Light" w:hAnsi="FranceTV Brown TT Light" w:cs="FranceTV Brown TT Light"/>
        </w:rPr>
        <w:t>, HT</w:t>
      </w:r>
      <w:r w:rsidR="000F00FD">
        <w:rPr>
          <w:rFonts w:ascii="FranceTV Brown TT Light" w:hAnsi="FranceTV Brown TT Light" w:cs="FranceTV Brown TT Light"/>
        </w:rPr>
        <w:t>)</w:t>
      </w:r>
    </w:p>
    <w:p w14:paraId="15B14385" w14:textId="77777777" w:rsidR="00BB0764" w:rsidRDefault="00BB0764" w:rsidP="007F2281">
      <w:pPr>
        <w:rPr>
          <w:rFonts w:ascii="FranceTV Brown TT Light" w:hAnsi="FranceTV Brown TT Light" w:cs="FranceTV Brown TT Light"/>
        </w:rPr>
      </w:pPr>
    </w:p>
    <w:p w14:paraId="587534AE" w14:textId="77777777" w:rsidR="007F2281" w:rsidRDefault="007F2281" w:rsidP="007F2281">
      <w:pPr>
        <w:jc w:val="both"/>
        <w:rPr>
          <w:rFonts w:ascii="FranceTV Brown TT Light" w:hAnsi="FranceTV Brown TT Light" w:cs="FranceTV Brown TT Light"/>
        </w:rPr>
      </w:pPr>
      <w:r>
        <w:rPr>
          <w:rFonts w:ascii="FranceTV Brown TT Light" w:hAnsi="FranceTV Brown TT Light" w:cs="FranceTV Brown TT Light"/>
        </w:rPr>
        <w:t xml:space="preserve">Pour rappel, le montant maximum précité ne constitue pas </w:t>
      </w:r>
      <w:r w:rsidRPr="008B4164">
        <w:rPr>
          <w:rFonts w:ascii="FranceTV Brown TT Light" w:hAnsi="FranceTV Brown TT Light" w:cs="FranceTV Brown TT Light"/>
        </w:rPr>
        <w:t>un engagement</w:t>
      </w:r>
      <w:r>
        <w:rPr>
          <w:rFonts w:ascii="FranceTV Brown TT Light" w:hAnsi="FranceTV Brown TT Light" w:cs="FranceTV Brown TT Light"/>
        </w:rPr>
        <w:t xml:space="preserve"> de dépense ferme et ne représente pas la valeur estimative prévisionnelle du présent accord-cadre. </w:t>
      </w:r>
    </w:p>
    <w:p w14:paraId="2E2B5A12" w14:textId="112BF994" w:rsidR="00692867" w:rsidRPr="000C3984" w:rsidRDefault="007F2281" w:rsidP="000C3984">
      <w:pPr>
        <w:jc w:val="both"/>
        <w:rPr>
          <w:rFonts w:ascii="FranceTV Brown TT Light" w:hAnsi="FranceTV Brown TT Light" w:cs="FranceTV Brown TT Light"/>
        </w:rPr>
      </w:pPr>
      <w:r>
        <w:rPr>
          <w:rFonts w:ascii="FranceTV Brown TT Light" w:hAnsi="FranceTV Brown TT Light" w:cs="FranceTV Brown TT Light"/>
        </w:rPr>
        <w:t>France Télévisions se conforme aux exigences fixées par le décret du 23 août 2021 imposant une limite maximale aux</w:t>
      </w:r>
      <w:r w:rsidRPr="008B4164">
        <w:rPr>
          <w:rFonts w:ascii="FranceTV Brown TT Light" w:hAnsi="FranceTV Brown TT Light" w:cs="FranceTV Brown TT Light"/>
        </w:rPr>
        <w:t xml:space="preserve"> obligations susceptibles d’être mises à la charge du ou des </w:t>
      </w:r>
      <w:r>
        <w:rPr>
          <w:rFonts w:ascii="FranceTV Brown TT Light" w:hAnsi="FranceTV Brown TT Light" w:cs="FranceTV Brown TT Light"/>
        </w:rPr>
        <w:t xml:space="preserve">titulaires. </w:t>
      </w:r>
    </w:p>
    <w:p w14:paraId="26DA6914" w14:textId="75978B91" w:rsidR="00BB00B5" w:rsidRPr="00020C98" w:rsidRDefault="00BB00B5" w:rsidP="00403181">
      <w:pPr>
        <w:pStyle w:val="Titre1"/>
        <w:overflowPunct/>
        <w:autoSpaceDE/>
        <w:autoSpaceDN/>
        <w:adjustRightInd/>
        <w:spacing w:before="360" w:after="240"/>
        <w:ind w:left="1709"/>
        <w:jc w:val="both"/>
        <w:textAlignment w:val="auto"/>
        <w:rPr>
          <w:rFonts w:ascii="FranceTV Brown TT Light" w:hAnsi="FranceTV Brown TT Light" w:cs="FranceTV Brown TT Light"/>
          <w:bCs/>
          <w:kern w:val="32"/>
          <w:sz w:val="24"/>
          <w:szCs w:val="32"/>
          <w:u w:val="single"/>
        </w:rPr>
      </w:pPr>
      <w:bookmarkStart w:id="700" w:name="_Toc12287519"/>
      <w:bookmarkStart w:id="701" w:name="_Toc222230558"/>
      <w:r w:rsidRPr="00020C98">
        <w:rPr>
          <w:rFonts w:ascii="FranceTV Brown TT Light" w:hAnsi="FranceTV Brown TT Light" w:cs="FranceTV Brown TT Light"/>
          <w:bCs/>
          <w:kern w:val="32"/>
          <w:sz w:val="24"/>
          <w:szCs w:val="32"/>
          <w:u w:val="single"/>
        </w:rPr>
        <w:t xml:space="preserve">INTERLOCUTEURS </w:t>
      </w:r>
      <w:r w:rsidR="00AC15BA" w:rsidRPr="00020C98">
        <w:rPr>
          <w:rFonts w:ascii="FranceTV Brown TT Light" w:hAnsi="FranceTV Brown TT Light" w:cs="FranceTV Brown TT Light"/>
          <w:bCs/>
          <w:kern w:val="32"/>
          <w:sz w:val="24"/>
          <w:szCs w:val="32"/>
          <w:u w:val="single"/>
        </w:rPr>
        <w:t>FRANCE TELEVISIONS</w:t>
      </w:r>
      <w:r w:rsidRPr="00020C98">
        <w:rPr>
          <w:rFonts w:ascii="FranceTV Brown TT Light" w:hAnsi="FranceTV Brown TT Light" w:cs="FranceTV Brown TT Light"/>
          <w:bCs/>
          <w:kern w:val="32"/>
          <w:sz w:val="24"/>
          <w:szCs w:val="32"/>
          <w:u w:val="single"/>
        </w:rPr>
        <w:t xml:space="preserve"> </w:t>
      </w:r>
      <w:bookmarkEnd w:id="700"/>
      <w:r w:rsidR="00952582" w:rsidRPr="00411E52">
        <w:rPr>
          <w:rFonts w:ascii="FranceTV Brown TT Light" w:hAnsi="FranceTV Brown TT Light" w:cs="FranceTV Brown TT Light"/>
          <w:bCs/>
          <w:kern w:val="32"/>
          <w:sz w:val="24"/>
          <w:szCs w:val="32"/>
          <w:u w:val="single"/>
        </w:rPr>
        <w:t>DE L’ACCORD-CADRE</w:t>
      </w:r>
      <w:bookmarkEnd w:id="701"/>
    </w:p>
    <w:p w14:paraId="23FDFB56" w14:textId="65222AB4" w:rsidR="00BB00B5" w:rsidRPr="00020C98" w:rsidRDefault="00BB00B5" w:rsidP="00BB00B5">
      <w:pPr>
        <w:jc w:val="both"/>
        <w:rPr>
          <w:rFonts w:ascii="FranceTV Brown TT Light" w:hAnsi="FranceTV Brown TT Light" w:cs="FranceTV Brown TT Light"/>
        </w:rPr>
      </w:pPr>
      <w:r w:rsidRPr="00020C98">
        <w:rPr>
          <w:rFonts w:ascii="FranceTV Brown TT Light" w:hAnsi="FranceTV Brown TT Light" w:cs="FranceTV Brown TT Light"/>
        </w:rPr>
        <w:t>L</w:t>
      </w:r>
      <w:r w:rsidR="00C921B7" w:rsidRPr="00020C98">
        <w:rPr>
          <w:rFonts w:ascii="FranceTV Brown TT Light" w:hAnsi="FranceTV Brown TT Light" w:cs="FranceTV Brown TT Light"/>
        </w:rPr>
        <w:t>a D</w:t>
      </w:r>
      <w:r w:rsidRPr="00020C98">
        <w:rPr>
          <w:rFonts w:ascii="FranceTV Brown TT Light" w:hAnsi="FranceTV Brown TT Light" w:cs="FranceTV Brown TT Light"/>
        </w:rPr>
        <w:t>irection</w:t>
      </w:r>
      <w:r w:rsidR="00C921B7" w:rsidRPr="00020C98">
        <w:rPr>
          <w:rFonts w:ascii="FranceTV Brown TT Light" w:hAnsi="FranceTV Brown TT Light" w:cs="FranceTV Brown TT Light"/>
        </w:rPr>
        <w:t xml:space="preserve"> </w:t>
      </w:r>
      <w:r w:rsidR="00A1313B">
        <w:rPr>
          <w:rFonts w:ascii="FranceTV Brown TT Light" w:hAnsi="FranceTV Brown TT Light" w:cs="FranceTV Brown TT Light"/>
        </w:rPr>
        <w:t>DMGS</w:t>
      </w:r>
      <w:r w:rsidR="00D22B52" w:rsidRPr="00020C98">
        <w:rPr>
          <w:rFonts w:ascii="FranceTV Brown TT Light" w:hAnsi="FranceTV Brown TT Light" w:cs="FranceTV Brown TT Light"/>
        </w:rPr>
        <w:t xml:space="preserve"> </w:t>
      </w:r>
      <w:r w:rsidR="00477B4C" w:rsidRPr="00020C98">
        <w:rPr>
          <w:rFonts w:ascii="FranceTV Brown TT Light" w:hAnsi="FranceTV Brown TT Light" w:cs="FranceTV Brown TT Light"/>
        </w:rPr>
        <w:t>de</w:t>
      </w:r>
      <w:r w:rsidRPr="00020C98">
        <w:rPr>
          <w:rFonts w:ascii="FranceTV Brown TT Light" w:hAnsi="FranceTV Brown TT Light" w:cs="FranceTV Brown TT Light"/>
        </w:rPr>
        <w:t xml:space="preserve"> France Télévisions est l’interlocuteur du Titulaire pour la réalisation des prestations faisant l’objet du présent </w:t>
      </w:r>
      <w:r w:rsidR="001A2CFA" w:rsidRPr="00411E52">
        <w:rPr>
          <w:rFonts w:ascii="FranceTV Brown TT Light" w:hAnsi="FranceTV Brown TT Light" w:cs="FranceTV Brown TT Light"/>
        </w:rPr>
        <w:t>accord-cadre</w:t>
      </w:r>
      <w:r w:rsidR="00652286" w:rsidRPr="00411E52">
        <w:rPr>
          <w:rFonts w:ascii="FranceTV Brown TT Light" w:hAnsi="FranceTV Brown TT Light" w:cs="FranceTV Brown TT Light"/>
        </w:rPr>
        <w:t>.</w:t>
      </w:r>
    </w:p>
    <w:p w14:paraId="619FC844" w14:textId="77777777" w:rsidR="00BB00B5" w:rsidRPr="00020C98" w:rsidRDefault="00BB00B5" w:rsidP="00BB00B5">
      <w:pPr>
        <w:jc w:val="both"/>
        <w:rPr>
          <w:rFonts w:ascii="FranceTV Brown TT Light" w:hAnsi="FranceTV Brown TT Light" w:cs="FranceTV Brown TT Light"/>
        </w:rPr>
      </w:pPr>
    </w:p>
    <w:p w14:paraId="49D2B11E" w14:textId="1D7DD04C" w:rsidR="00BB00B5" w:rsidRPr="00020C98" w:rsidRDefault="00C921B7" w:rsidP="00C2372D">
      <w:pPr>
        <w:jc w:val="both"/>
        <w:rPr>
          <w:rFonts w:ascii="FranceTV Brown TT Light" w:hAnsi="FranceTV Brown TT Light" w:cs="FranceTV Brown TT Light"/>
        </w:rPr>
      </w:pPr>
      <w:r w:rsidRPr="00020C98">
        <w:rPr>
          <w:rFonts w:ascii="FranceTV Brown TT Light" w:hAnsi="FranceTV Brown TT Light" w:cs="FranceTV Brown TT Light"/>
        </w:rPr>
        <w:t>La D</w:t>
      </w:r>
      <w:r w:rsidR="00DA01BB" w:rsidRPr="00020C98">
        <w:rPr>
          <w:rFonts w:ascii="FranceTV Brown TT Light" w:hAnsi="FranceTV Brown TT Light" w:cs="FranceTV Brown TT Light"/>
        </w:rPr>
        <w:t xml:space="preserve">irection </w:t>
      </w:r>
      <w:r w:rsidR="008E0959">
        <w:rPr>
          <w:rFonts w:ascii="FranceTV Brown TT Light" w:hAnsi="FranceTV Brown TT Light" w:cs="FranceTV Brown TT Light"/>
        </w:rPr>
        <w:t>des Achats</w:t>
      </w:r>
      <w:r w:rsidR="00397034" w:rsidRPr="00020C98">
        <w:rPr>
          <w:rFonts w:ascii="FranceTV Brown TT Light" w:hAnsi="FranceTV Brown TT Light" w:cs="FranceTV Brown TT Light"/>
        </w:rPr>
        <w:t xml:space="preserve"> </w:t>
      </w:r>
      <w:r w:rsidR="00DA01BB" w:rsidRPr="00020C98">
        <w:rPr>
          <w:rFonts w:ascii="FranceTV Brown TT Light" w:hAnsi="FranceTV Brown TT Light" w:cs="FranceTV Brown TT Light"/>
        </w:rPr>
        <w:t>indiquera</w:t>
      </w:r>
      <w:r w:rsidRPr="00020C98">
        <w:rPr>
          <w:rFonts w:ascii="FranceTV Brown TT Light" w:hAnsi="FranceTV Brown TT Light" w:cs="FranceTV Brown TT Light"/>
        </w:rPr>
        <w:t xml:space="preserve"> au T</w:t>
      </w:r>
      <w:r w:rsidR="00BB00B5" w:rsidRPr="00020C98">
        <w:rPr>
          <w:rFonts w:ascii="FranceTV Brown TT Light" w:hAnsi="FranceTV Brown TT Light" w:cs="FranceTV Brown TT Light"/>
        </w:rPr>
        <w:t xml:space="preserve">itulaire le nom de la personne chargée du suivi de l’exécution des prestations lors de la notification </w:t>
      </w:r>
      <w:r w:rsidR="001A2CFA" w:rsidRPr="00411E52">
        <w:rPr>
          <w:rFonts w:ascii="FranceTV Brown TT Light" w:hAnsi="FranceTV Brown TT Light" w:cs="FranceTV Brown TT Light"/>
        </w:rPr>
        <w:t>de l’accord-cadre</w:t>
      </w:r>
      <w:r w:rsidR="00BB00B5" w:rsidRPr="00411E52">
        <w:rPr>
          <w:rFonts w:ascii="FranceTV Brown TT Light" w:hAnsi="FranceTV Brown TT Light" w:cs="FranceTV Brown TT Light"/>
        </w:rPr>
        <w:t>.</w:t>
      </w:r>
    </w:p>
    <w:p w14:paraId="32E1B2A0" w14:textId="77777777" w:rsidR="00BB00B5" w:rsidRPr="00020C98" w:rsidRDefault="00D22B52" w:rsidP="00403181">
      <w:pPr>
        <w:pStyle w:val="Titre1"/>
        <w:overflowPunct/>
        <w:autoSpaceDE/>
        <w:autoSpaceDN/>
        <w:adjustRightInd/>
        <w:spacing w:before="360" w:after="240"/>
        <w:ind w:left="1709"/>
        <w:jc w:val="both"/>
        <w:textAlignment w:val="auto"/>
        <w:rPr>
          <w:rFonts w:ascii="FranceTV Brown TT Light" w:hAnsi="FranceTV Brown TT Light" w:cs="FranceTV Brown TT Light"/>
          <w:bCs/>
          <w:kern w:val="32"/>
          <w:sz w:val="24"/>
          <w:szCs w:val="32"/>
          <w:u w:val="single"/>
        </w:rPr>
      </w:pPr>
      <w:bookmarkStart w:id="702" w:name="_Toc185251369"/>
      <w:r w:rsidRPr="00020C98">
        <w:rPr>
          <w:rFonts w:ascii="FranceTV Brown TT Light" w:hAnsi="FranceTV Brown TT Light" w:cs="FranceTV Brown TT Light"/>
          <w:bCs/>
          <w:kern w:val="32"/>
          <w:sz w:val="24"/>
          <w:szCs w:val="32"/>
          <w:u w:val="single"/>
        </w:rPr>
        <w:t xml:space="preserve"> </w:t>
      </w:r>
      <w:bookmarkStart w:id="703" w:name="_Toc12287520"/>
      <w:bookmarkStart w:id="704" w:name="_Toc222230559"/>
      <w:r w:rsidR="00DA01BB" w:rsidRPr="00020C98">
        <w:rPr>
          <w:rFonts w:ascii="FranceTV Brown TT Light" w:hAnsi="FranceTV Brown TT Light" w:cs="FranceTV Brown TT Light"/>
          <w:bCs/>
          <w:kern w:val="32"/>
          <w:sz w:val="24"/>
          <w:szCs w:val="32"/>
          <w:u w:val="single"/>
        </w:rPr>
        <w:t>ALLOTISSEMENT</w:t>
      </w:r>
      <w:bookmarkEnd w:id="703"/>
      <w:bookmarkEnd w:id="704"/>
    </w:p>
    <w:p w14:paraId="0635BCC9" w14:textId="77777777" w:rsidR="00B76F39" w:rsidRPr="00020C98" w:rsidRDefault="00B76F39" w:rsidP="00BB00B5">
      <w:pPr>
        <w:rPr>
          <w:rFonts w:ascii="FranceTV Brown TT Light" w:hAnsi="FranceTV Brown TT Light" w:cs="FranceTV Brown TT Light"/>
        </w:rPr>
      </w:pPr>
    </w:p>
    <w:p w14:paraId="5698143B" w14:textId="125E18EA" w:rsidR="00B76F39" w:rsidRPr="0023642A" w:rsidRDefault="00B76F39" w:rsidP="00BB00B5">
      <w:pPr>
        <w:rPr>
          <w:rFonts w:ascii="FranceTV Brown TT Light" w:hAnsi="FranceTV Brown TT Light" w:cs="FranceTV Brown TT Light"/>
        </w:rPr>
      </w:pPr>
      <w:r w:rsidRPr="0023642A">
        <w:rPr>
          <w:rFonts w:ascii="FranceTV Brown TT Light" w:hAnsi="FranceTV Brown TT Light" w:cs="FranceTV Brown TT Light"/>
        </w:rPr>
        <w:t xml:space="preserve">Le présent accord-cadre est divisé en </w:t>
      </w:r>
      <w:r w:rsidR="006A113C" w:rsidRPr="0023642A">
        <w:rPr>
          <w:rFonts w:ascii="FranceTV Brown TT Light" w:hAnsi="FranceTV Brown TT Light" w:cs="FranceTV Brown TT Light"/>
        </w:rPr>
        <w:t>deux</w:t>
      </w:r>
      <w:r w:rsidR="00B14955" w:rsidRPr="0023642A">
        <w:rPr>
          <w:rFonts w:ascii="FranceTV Brown TT Light" w:hAnsi="FranceTV Brown TT Light" w:cs="FranceTV Brown TT Light"/>
        </w:rPr>
        <w:t xml:space="preserve"> (</w:t>
      </w:r>
      <w:r w:rsidR="006A113C" w:rsidRPr="0023642A">
        <w:rPr>
          <w:rFonts w:ascii="FranceTV Brown TT Light" w:hAnsi="FranceTV Brown TT Light" w:cs="FranceTV Brown TT Light"/>
        </w:rPr>
        <w:t>2</w:t>
      </w:r>
      <w:r w:rsidRPr="0023642A">
        <w:rPr>
          <w:rFonts w:ascii="FranceTV Brown TT Light" w:hAnsi="FranceTV Brown TT Light" w:cs="FranceTV Brown TT Light"/>
        </w:rPr>
        <w:t>) lots représentant un périmètre géographique propre</w:t>
      </w:r>
      <w:r w:rsidR="0023642A" w:rsidRPr="0023642A">
        <w:rPr>
          <w:rFonts w:ascii="FranceTV Brown TT Light" w:hAnsi="FranceTV Brown TT Light" w:cs="FranceTV Brown TT Light"/>
        </w:rPr>
        <w:t xml:space="preserve"> et technique propre : </w:t>
      </w:r>
    </w:p>
    <w:p w14:paraId="67555D8F" w14:textId="77777777" w:rsidR="00B76F39" w:rsidRPr="0023642A" w:rsidRDefault="00B76F39" w:rsidP="00BB00B5">
      <w:pPr>
        <w:rPr>
          <w:rFonts w:ascii="FranceTV Brown TT Light" w:hAnsi="FranceTV Brown TT Light" w:cs="FranceTV Brown TT Light"/>
        </w:rPr>
      </w:pPr>
    </w:p>
    <w:p w14:paraId="1D2A69C2" w14:textId="1E983890" w:rsidR="00B76F39" w:rsidRDefault="00B76F39" w:rsidP="00BB00B5">
      <w:pPr>
        <w:rPr>
          <w:rFonts w:ascii="FranceTV Brown TT Light" w:hAnsi="FranceTV Brown TT Light" w:cs="FranceTV Brown TT Light"/>
        </w:rPr>
      </w:pPr>
      <w:r w:rsidRPr="0023642A">
        <w:rPr>
          <w:rFonts w:ascii="FranceTV Brown TT Light" w:hAnsi="FranceTV Brown TT Light" w:cs="FranceTV Brown TT Light"/>
          <w:lang w:val="en-US"/>
        </w:rPr>
        <w:t xml:space="preserve">- Lot </w:t>
      </w:r>
      <w:proofErr w:type="gramStart"/>
      <w:r w:rsidRPr="0023642A">
        <w:rPr>
          <w:rFonts w:ascii="FranceTV Brown TT Light" w:hAnsi="FranceTV Brown TT Light" w:cs="FranceTV Brown TT Light"/>
          <w:lang w:val="en-US"/>
        </w:rPr>
        <w:t>1 :</w:t>
      </w:r>
      <w:proofErr w:type="gramEnd"/>
      <w:r w:rsidRPr="0023642A">
        <w:rPr>
          <w:rFonts w:ascii="FranceTV Brown TT Light" w:hAnsi="FranceTV Brown TT Light" w:cs="FranceTV Brown TT Light"/>
          <w:lang w:val="en-US"/>
        </w:rPr>
        <w:t xml:space="preserve"> </w:t>
      </w:r>
      <w:r w:rsidR="0023642A" w:rsidRPr="0023642A">
        <w:rPr>
          <w:rFonts w:ascii="FranceTV Brown TT Light" w:hAnsi="FranceTV Brown TT Light" w:cs="FranceTV Brown TT Light"/>
        </w:rPr>
        <w:t xml:space="preserve">Campus parisien + Lomme + Le 31 + Bois </w:t>
      </w:r>
      <w:proofErr w:type="spellStart"/>
      <w:r w:rsidR="0023642A" w:rsidRPr="0023642A">
        <w:rPr>
          <w:rFonts w:ascii="FranceTV Brown TT Light" w:hAnsi="FranceTV Brown TT Light" w:cs="FranceTV Brown TT Light"/>
        </w:rPr>
        <w:t>d’Arcy</w:t>
      </w:r>
      <w:proofErr w:type="spellEnd"/>
      <w:r w:rsidR="0023642A" w:rsidRPr="0023642A">
        <w:rPr>
          <w:rFonts w:ascii="FranceTV Brown TT Light" w:hAnsi="FranceTV Brown TT Light" w:cs="FranceTV Brown TT Light"/>
        </w:rPr>
        <w:t xml:space="preserve"> et les sites excentrés franciliens</w:t>
      </w:r>
    </w:p>
    <w:p w14:paraId="124299C4" w14:textId="77777777" w:rsidR="000F00FD" w:rsidRDefault="000F00FD" w:rsidP="00BB00B5">
      <w:pPr>
        <w:rPr>
          <w:rFonts w:ascii="FranceTV Brown TT Light" w:hAnsi="FranceTV Brown TT Light" w:cs="FranceTV Brown TT Light"/>
        </w:rPr>
      </w:pPr>
    </w:p>
    <w:tbl>
      <w:tblPr>
        <w:tblStyle w:val="Grilledutableau"/>
        <w:tblW w:w="9131" w:type="dxa"/>
        <w:tblLook w:val="04A0" w:firstRow="1" w:lastRow="0" w:firstColumn="1" w:lastColumn="0" w:noHBand="0" w:noVBand="1"/>
      </w:tblPr>
      <w:tblGrid>
        <w:gridCol w:w="1460"/>
        <w:gridCol w:w="1038"/>
        <w:gridCol w:w="1462"/>
        <w:gridCol w:w="932"/>
        <w:gridCol w:w="961"/>
        <w:gridCol w:w="1061"/>
        <w:gridCol w:w="1138"/>
        <w:gridCol w:w="1079"/>
      </w:tblGrid>
      <w:tr w:rsidR="000F00FD" w14:paraId="789C977C" w14:textId="77777777" w:rsidTr="00B74267">
        <w:trPr>
          <w:cantSplit/>
          <w:trHeight w:val="1134"/>
        </w:trPr>
        <w:tc>
          <w:tcPr>
            <w:tcW w:w="1582" w:type="dxa"/>
            <w:shd w:val="clear" w:color="auto" w:fill="D9D9D9" w:themeFill="background1" w:themeFillShade="D9"/>
            <w:vAlign w:val="center"/>
          </w:tcPr>
          <w:p w14:paraId="0BB3D01B" w14:textId="77777777" w:rsidR="000F00FD" w:rsidRPr="001174D7" w:rsidRDefault="000F00FD" w:rsidP="00B74267">
            <w:pPr>
              <w:jc w:val="center"/>
              <w:rPr>
                <w:b/>
                <w:bCs/>
              </w:rPr>
            </w:pPr>
            <w:r w:rsidRPr="001174D7">
              <w:rPr>
                <w:b/>
                <w:bCs/>
              </w:rPr>
              <w:t>Désignation</w:t>
            </w:r>
          </w:p>
        </w:tc>
        <w:tc>
          <w:tcPr>
            <w:tcW w:w="1043" w:type="dxa"/>
            <w:shd w:val="clear" w:color="auto" w:fill="D9D9D9" w:themeFill="background1" w:themeFillShade="D9"/>
            <w:vAlign w:val="center"/>
          </w:tcPr>
          <w:p w14:paraId="0C434C5E" w14:textId="77777777" w:rsidR="000F00FD" w:rsidRPr="001174D7" w:rsidRDefault="000F00FD" w:rsidP="00B74267">
            <w:pPr>
              <w:jc w:val="center"/>
              <w:rPr>
                <w:b/>
                <w:bCs/>
              </w:rPr>
            </w:pPr>
            <w:r w:rsidRPr="001174D7">
              <w:rPr>
                <w:b/>
                <w:bCs/>
              </w:rPr>
              <w:t>Entretien courant</w:t>
            </w:r>
          </w:p>
        </w:tc>
        <w:tc>
          <w:tcPr>
            <w:tcW w:w="1463" w:type="dxa"/>
            <w:shd w:val="clear" w:color="auto" w:fill="D9D9D9" w:themeFill="background1" w:themeFillShade="D9"/>
            <w:vAlign w:val="center"/>
          </w:tcPr>
          <w:p w14:paraId="0CD55A3D" w14:textId="77777777" w:rsidR="000F00FD" w:rsidRPr="001174D7" w:rsidRDefault="000F00FD" w:rsidP="00B74267">
            <w:pPr>
              <w:jc w:val="center"/>
              <w:rPr>
                <w:b/>
                <w:bCs/>
              </w:rPr>
            </w:pPr>
            <w:r>
              <w:rPr>
                <w:b/>
                <w:bCs/>
              </w:rPr>
              <w:t>Équipements et consommables sanitaires</w:t>
            </w:r>
          </w:p>
        </w:tc>
        <w:tc>
          <w:tcPr>
            <w:tcW w:w="952" w:type="dxa"/>
            <w:shd w:val="clear" w:color="auto" w:fill="D9D9D9" w:themeFill="background1" w:themeFillShade="D9"/>
            <w:vAlign w:val="center"/>
          </w:tcPr>
          <w:p w14:paraId="6FF39074" w14:textId="77777777" w:rsidR="000F00FD" w:rsidRPr="001174D7" w:rsidRDefault="000F00FD" w:rsidP="00B74267">
            <w:pPr>
              <w:jc w:val="center"/>
              <w:rPr>
                <w:b/>
                <w:bCs/>
              </w:rPr>
            </w:pPr>
            <w:r w:rsidRPr="001174D7">
              <w:rPr>
                <w:b/>
                <w:bCs/>
              </w:rPr>
              <w:t>Vitrerie</w:t>
            </w:r>
          </w:p>
        </w:tc>
        <w:tc>
          <w:tcPr>
            <w:tcW w:w="814" w:type="dxa"/>
            <w:shd w:val="clear" w:color="auto" w:fill="D9D9D9" w:themeFill="background1" w:themeFillShade="D9"/>
            <w:vAlign w:val="center"/>
          </w:tcPr>
          <w:p w14:paraId="6DF9981E" w14:textId="77777777" w:rsidR="000F00FD" w:rsidRPr="001174D7" w:rsidRDefault="000F00FD" w:rsidP="00B74267">
            <w:pPr>
              <w:jc w:val="center"/>
              <w:rPr>
                <w:b/>
                <w:bCs/>
              </w:rPr>
            </w:pPr>
            <w:r>
              <w:rPr>
                <w:b/>
                <w:bCs/>
              </w:rPr>
              <w:t>Lutte contre les nuisibles</w:t>
            </w:r>
          </w:p>
        </w:tc>
        <w:tc>
          <w:tcPr>
            <w:tcW w:w="1066" w:type="dxa"/>
            <w:shd w:val="clear" w:color="auto" w:fill="D9D9D9" w:themeFill="background1" w:themeFillShade="D9"/>
            <w:vAlign w:val="center"/>
          </w:tcPr>
          <w:p w14:paraId="1B4D98FB" w14:textId="77777777" w:rsidR="000F00FD" w:rsidRPr="001174D7" w:rsidRDefault="000F00FD" w:rsidP="00B74267">
            <w:pPr>
              <w:jc w:val="center"/>
              <w:rPr>
                <w:b/>
                <w:bCs/>
              </w:rPr>
            </w:pPr>
            <w:r w:rsidRPr="001174D7">
              <w:rPr>
                <w:b/>
                <w:bCs/>
              </w:rPr>
              <w:t>Fontaines à eau</w:t>
            </w:r>
          </w:p>
        </w:tc>
        <w:tc>
          <w:tcPr>
            <w:tcW w:w="1128" w:type="dxa"/>
            <w:shd w:val="clear" w:color="auto" w:fill="D9D9D9" w:themeFill="background1" w:themeFillShade="D9"/>
            <w:vAlign w:val="center"/>
          </w:tcPr>
          <w:p w14:paraId="0AF2A62F" w14:textId="77777777" w:rsidR="000F00FD" w:rsidRPr="001174D7" w:rsidRDefault="000F00FD" w:rsidP="00B74267">
            <w:pPr>
              <w:jc w:val="center"/>
              <w:rPr>
                <w:b/>
                <w:bCs/>
              </w:rPr>
            </w:pPr>
            <w:r w:rsidRPr="001174D7">
              <w:rPr>
                <w:b/>
                <w:bCs/>
              </w:rPr>
              <w:t>Plantes intérieures</w:t>
            </w:r>
          </w:p>
        </w:tc>
        <w:tc>
          <w:tcPr>
            <w:tcW w:w="1083" w:type="dxa"/>
            <w:shd w:val="clear" w:color="auto" w:fill="D9D9D9" w:themeFill="background1" w:themeFillShade="D9"/>
            <w:vAlign w:val="center"/>
          </w:tcPr>
          <w:p w14:paraId="19DE1A1D" w14:textId="77777777" w:rsidR="000F00FD" w:rsidRPr="001174D7" w:rsidRDefault="000F00FD" w:rsidP="00B74267">
            <w:pPr>
              <w:jc w:val="center"/>
              <w:rPr>
                <w:b/>
                <w:bCs/>
              </w:rPr>
            </w:pPr>
            <w:r w:rsidRPr="001174D7">
              <w:rPr>
                <w:b/>
                <w:bCs/>
              </w:rPr>
              <w:t>Espaces verts extérieurs</w:t>
            </w:r>
          </w:p>
        </w:tc>
      </w:tr>
      <w:tr w:rsidR="000F00FD" w14:paraId="4ACB4F5E" w14:textId="77777777" w:rsidTr="00B74267">
        <w:trPr>
          <w:trHeight w:val="340"/>
        </w:trPr>
        <w:tc>
          <w:tcPr>
            <w:tcW w:w="1582" w:type="dxa"/>
            <w:vAlign w:val="center"/>
          </w:tcPr>
          <w:p w14:paraId="2A6C5ECB" w14:textId="77777777" w:rsidR="000F00FD" w:rsidRPr="001174D7" w:rsidRDefault="000F00FD" w:rsidP="00B74267">
            <w:pPr>
              <w:jc w:val="center"/>
              <w:rPr>
                <w:b/>
                <w:bCs/>
              </w:rPr>
            </w:pPr>
            <w:r w:rsidRPr="001174D7">
              <w:rPr>
                <w:b/>
                <w:bCs/>
              </w:rPr>
              <w:t>MFTV</w:t>
            </w:r>
          </w:p>
        </w:tc>
        <w:tc>
          <w:tcPr>
            <w:tcW w:w="1043" w:type="dxa"/>
            <w:vAlign w:val="center"/>
          </w:tcPr>
          <w:p w14:paraId="1A7D5735" w14:textId="77777777" w:rsidR="000F00FD" w:rsidRDefault="000F00FD" w:rsidP="00B74267">
            <w:pPr>
              <w:jc w:val="center"/>
            </w:pPr>
            <w:r>
              <w:t>OUI</w:t>
            </w:r>
          </w:p>
        </w:tc>
        <w:tc>
          <w:tcPr>
            <w:tcW w:w="1463" w:type="dxa"/>
            <w:vAlign w:val="center"/>
          </w:tcPr>
          <w:p w14:paraId="55874E57" w14:textId="77777777" w:rsidR="000F00FD" w:rsidRDefault="000F00FD" w:rsidP="00B74267">
            <w:pPr>
              <w:jc w:val="center"/>
            </w:pPr>
            <w:r>
              <w:t>OUI</w:t>
            </w:r>
          </w:p>
        </w:tc>
        <w:tc>
          <w:tcPr>
            <w:tcW w:w="952" w:type="dxa"/>
            <w:vAlign w:val="center"/>
          </w:tcPr>
          <w:p w14:paraId="42D54163" w14:textId="77777777" w:rsidR="000F00FD" w:rsidRDefault="000F00FD" w:rsidP="00B74267">
            <w:pPr>
              <w:jc w:val="center"/>
            </w:pPr>
            <w:r>
              <w:t>OUI</w:t>
            </w:r>
          </w:p>
        </w:tc>
        <w:tc>
          <w:tcPr>
            <w:tcW w:w="814" w:type="dxa"/>
            <w:vAlign w:val="center"/>
          </w:tcPr>
          <w:p w14:paraId="0A3A4E62" w14:textId="77777777" w:rsidR="000F00FD" w:rsidRDefault="000F00FD" w:rsidP="00B74267">
            <w:pPr>
              <w:jc w:val="center"/>
            </w:pPr>
            <w:r>
              <w:t>OUI</w:t>
            </w:r>
          </w:p>
        </w:tc>
        <w:tc>
          <w:tcPr>
            <w:tcW w:w="1066" w:type="dxa"/>
            <w:vAlign w:val="center"/>
          </w:tcPr>
          <w:p w14:paraId="79DDA9CA" w14:textId="77777777" w:rsidR="000F00FD" w:rsidRDefault="000F00FD" w:rsidP="00B74267">
            <w:pPr>
              <w:jc w:val="center"/>
            </w:pPr>
            <w:r>
              <w:t>OUI</w:t>
            </w:r>
          </w:p>
        </w:tc>
        <w:tc>
          <w:tcPr>
            <w:tcW w:w="1128" w:type="dxa"/>
            <w:vAlign w:val="center"/>
          </w:tcPr>
          <w:p w14:paraId="47C7A052" w14:textId="77777777" w:rsidR="000F00FD" w:rsidRDefault="000F00FD" w:rsidP="00B74267">
            <w:pPr>
              <w:jc w:val="center"/>
            </w:pPr>
            <w:r>
              <w:t>OUI</w:t>
            </w:r>
          </w:p>
        </w:tc>
        <w:tc>
          <w:tcPr>
            <w:tcW w:w="1083" w:type="dxa"/>
            <w:vAlign w:val="center"/>
          </w:tcPr>
          <w:p w14:paraId="505E4008" w14:textId="77777777" w:rsidR="000F00FD" w:rsidRDefault="000F00FD" w:rsidP="00B74267">
            <w:pPr>
              <w:jc w:val="center"/>
            </w:pPr>
            <w:r>
              <w:t>OUI</w:t>
            </w:r>
          </w:p>
        </w:tc>
      </w:tr>
      <w:tr w:rsidR="000F00FD" w14:paraId="32762ABA" w14:textId="77777777" w:rsidTr="00B74267">
        <w:trPr>
          <w:trHeight w:val="340"/>
        </w:trPr>
        <w:tc>
          <w:tcPr>
            <w:tcW w:w="1582" w:type="dxa"/>
            <w:vAlign w:val="center"/>
          </w:tcPr>
          <w:p w14:paraId="74B0A887" w14:textId="77777777" w:rsidR="000F00FD" w:rsidRPr="001174D7" w:rsidRDefault="000F00FD" w:rsidP="00B74267">
            <w:pPr>
              <w:jc w:val="center"/>
              <w:rPr>
                <w:b/>
                <w:bCs/>
              </w:rPr>
            </w:pPr>
            <w:r w:rsidRPr="001174D7">
              <w:rPr>
                <w:b/>
                <w:bCs/>
              </w:rPr>
              <w:t>Valin</w:t>
            </w:r>
          </w:p>
        </w:tc>
        <w:tc>
          <w:tcPr>
            <w:tcW w:w="1043" w:type="dxa"/>
            <w:vAlign w:val="center"/>
          </w:tcPr>
          <w:p w14:paraId="383E4C03" w14:textId="77777777" w:rsidR="000F00FD" w:rsidRDefault="000F00FD" w:rsidP="00B74267">
            <w:pPr>
              <w:jc w:val="center"/>
            </w:pPr>
            <w:r>
              <w:t>OUI</w:t>
            </w:r>
          </w:p>
        </w:tc>
        <w:tc>
          <w:tcPr>
            <w:tcW w:w="1463" w:type="dxa"/>
            <w:vAlign w:val="center"/>
          </w:tcPr>
          <w:p w14:paraId="48F6EA6D" w14:textId="77777777" w:rsidR="000F00FD" w:rsidRDefault="000F00FD" w:rsidP="00B74267">
            <w:pPr>
              <w:jc w:val="center"/>
            </w:pPr>
            <w:r>
              <w:t>OUI</w:t>
            </w:r>
          </w:p>
        </w:tc>
        <w:tc>
          <w:tcPr>
            <w:tcW w:w="952" w:type="dxa"/>
            <w:vAlign w:val="center"/>
          </w:tcPr>
          <w:p w14:paraId="438C418C" w14:textId="77777777" w:rsidR="000F00FD" w:rsidRDefault="000F00FD" w:rsidP="00B74267">
            <w:pPr>
              <w:jc w:val="center"/>
            </w:pPr>
            <w:r>
              <w:t>OUI</w:t>
            </w:r>
          </w:p>
        </w:tc>
        <w:tc>
          <w:tcPr>
            <w:tcW w:w="814" w:type="dxa"/>
            <w:vAlign w:val="center"/>
          </w:tcPr>
          <w:p w14:paraId="76BB6B8D" w14:textId="77777777" w:rsidR="000F00FD" w:rsidRDefault="000F00FD" w:rsidP="00B74267">
            <w:pPr>
              <w:jc w:val="center"/>
            </w:pPr>
            <w:r>
              <w:t>OUI</w:t>
            </w:r>
          </w:p>
        </w:tc>
        <w:tc>
          <w:tcPr>
            <w:tcW w:w="1066" w:type="dxa"/>
            <w:vAlign w:val="center"/>
          </w:tcPr>
          <w:p w14:paraId="0F19FC4F" w14:textId="77777777" w:rsidR="000F00FD" w:rsidRDefault="000F00FD" w:rsidP="00B74267">
            <w:pPr>
              <w:jc w:val="center"/>
            </w:pPr>
            <w:r>
              <w:t>OUI</w:t>
            </w:r>
          </w:p>
        </w:tc>
        <w:tc>
          <w:tcPr>
            <w:tcW w:w="1128" w:type="dxa"/>
            <w:vAlign w:val="center"/>
          </w:tcPr>
          <w:p w14:paraId="72F10E61" w14:textId="77777777" w:rsidR="000F00FD" w:rsidRDefault="000F00FD" w:rsidP="00B74267">
            <w:pPr>
              <w:jc w:val="center"/>
            </w:pPr>
            <w:r>
              <w:t>OUI</w:t>
            </w:r>
          </w:p>
        </w:tc>
        <w:tc>
          <w:tcPr>
            <w:tcW w:w="1083" w:type="dxa"/>
            <w:vAlign w:val="center"/>
          </w:tcPr>
          <w:p w14:paraId="24C19B79" w14:textId="77777777" w:rsidR="000F00FD" w:rsidRDefault="000F00FD" w:rsidP="00B74267">
            <w:pPr>
              <w:jc w:val="center"/>
            </w:pPr>
            <w:r>
              <w:t>OUI</w:t>
            </w:r>
          </w:p>
        </w:tc>
      </w:tr>
      <w:tr w:rsidR="000F00FD" w14:paraId="2E35B2BF" w14:textId="77777777" w:rsidTr="00B74267">
        <w:trPr>
          <w:trHeight w:val="340"/>
        </w:trPr>
        <w:tc>
          <w:tcPr>
            <w:tcW w:w="1582" w:type="dxa"/>
            <w:vAlign w:val="center"/>
          </w:tcPr>
          <w:p w14:paraId="7A51FD21" w14:textId="77777777" w:rsidR="000F00FD" w:rsidRPr="001174D7" w:rsidRDefault="000F00FD" w:rsidP="00B74267">
            <w:pPr>
              <w:jc w:val="center"/>
              <w:rPr>
                <w:b/>
                <w:bCs/>
              </w:rPr>
            </w:pPr>
            <w:proofErr w:type="spellStart"/>
            <w:r w:rsidRPr="001174D7">
              <w:rPr>
                <w:b/>
                <w:bCs/>
              </w:rPr>
              <w:t>Quadrans</w:t>
            </w:r>
            <w:proofErr w:type="spellEnd"/>
          </w:p>
        </w:tc>
        <w:tc>
          <w:tcPr>
            <w:tcW w:w="1043" w:type="dxa"/>
            <w:vAlign w:val="center"/>
          </w:tcPr>
          <w:p w14:paraId="3668D9D8" w14:textId="77777777" w:rsidR="000F00FD" w:rsidRDefault="000F00FD" w:rsidP="00B74267">
            <w:pPr>
              <w:jc w:val="center"/>
            </w:pPr>
            <w:r>
              <w:t>OUI</w:t>
            </w:r>
          </w:p>
        </w:tc>
        <w:tc>
          <w:tcPr>
            <w:tcW w:w="1463" w:type="dxa"/>
            <w:vAlign w:val="center"/>
          </w:tcPr>
          <w:p w14:paraId="6F79FADF" w14:textId="77777777" w:rsidR="000F00FD" w:rsidRDefault="000F00FD" w:rsidP="00B74267">
            <w:pPr>
              <w:jc w:val="center"/>
            </w:pPr>
            <w:r>
              <w:t>OUI</w:t>
            </w:r>
          </w:p>
        </w:tc>
        <w:tc>
          <w:tcPr>
            <w:tcW w:w="952" w:type="dxa"/>
            <w:vAlign w:val="center"/>
          </w:tcPr>
          <w:p w14:paraId="359A4130" w14:textId="77777777" w:rsidR="000F00FD" w:rsidRDefault="000F00FD" w:rsidP="00B74267">
            <w:pPr>
              <w:jc w:val="center"/>
            </w:pPr>
            <w:r>
              <w:t>OUI</w:t>
            </w:r>
          </w:p>
        </w:tc>
        <w:tc>
          <w:tcPr>
            <w:tcW w:w="814" w:type="dxa"/>
            <w:vAlign w:val="center"/>
          </w:tcPr>
          <w:p w14:paraId="79C391CB" w14:textId="77777777" w:rsidR="000F00FD" w:rsidRDefault="000F00FD" w:rsidP="00B74267">
            <w:pPr>
              <w:jc w:val="center"/>
            </w:pPr>
            <w:r>
              <w:t>OUI</w:t>
            </w:r>
          </w:p>
        </w:tc>
        <w:tc>
          <w:tcPr>
            <w:tcW w:w="1066" w:type="dxa"/>
            <w:vAlign w:val="center"/>
          </w:tcPr>
          <w:p w14:paraId="5EBD2443" w14:textId="77777777" w:rsidR="000F00FD" w:rsidRDefault="000F00FD" w:rsidP="00B74267">
            <w:pPr>
              <w:jc w:val="center"/>
            </w:pPr>
            <w:r>
              <w:t>OUI</w:t>
            </w:r>
          </w:p>
        </w:tc>
        <w:tc>
          <w:tcPr>
            <w:tcW w:w="1128" w:type="dxa"/>
            <w:vAlign w:val="center"/>
          </w:tcPr>
          <w:p w14:paraId="19250093" w14:textId="77777777" w:rsidR="000F00FD" w:rsidRDefault="000F00FD" w:rsidP="00B74267">
            <w:pPr>
              <w:jc w:val="center"/>
            </w:pPr>
            <w:r>
              <w:t>OUI</w:t>
            </w:r>
          </w:p>
        </w:tc>
        <w:tc>
          <w:tcPr>
            <w:tcW w:w="1083" w:type="dxa"/>
            <w:vAlign w:val="center"/>
          </w:tcPr>
          <w:p w14:paraId="3B93BFE6" w14:textId="77777777" w:rsidR="000F00FD" w:rsidRDefault="000F00FD" w:rsidP="00B74267">
            <w:pPr>
              <w:jc w:val="center"/>
            </w:pPr>
            <w:r>
              <w:t>OUI</w:t>
            </w:r>
          </w:p>
        </w:tc>
      </w:tr>
      <w:tr w:rsidR="000F00FD" w14:paraId="15AC8F47" w14:textId="77777777" w:rsidTr="00B74267">
        <w:trPr>
          <w:trHeight w:val="340"/>
        </w:trPr>
        <w:tc>
          <w:tcPr>
            <w:tcW w:w="1582" w:type="dxa"/>
            <w:vAlign w:val="center"/>
          </w:tcPr>
          <w:p w14:paraId="5D171B35" w14:textId="77777777" w:rsidR="000F00FD" w:rsidRPr="001174D7" w:rsidRDefault="000F00FD" w:rsidP="00B74267">
            <w:pPr>
              <w:jc w:val="center"/>
              <w:rPr>
                <w:b/>
                <w:bCs/>
              </w:rPr>
            </w:pPr>
            <w:r w:rsidRPr="001174D7">
              <w:rPr>
                <w:b/>
                <w:bCs/>
              </w:rPr>
              <w:t>Seine ouest</w:t>
            </w:r>
          </w:p>
        </w:tc>
        <w:tc>
          <w:tcPr>
            <w:tcW w:w="1043" w:type="dxa"/>
            <w:vAlign w:val="center"/>
          </w:tcPr>
          <w:p w14:paraId="5A7BA794" w14:textId="77777777" w:rsidR="000F00FD" w:rsidRDefault="000F00FD" w:rsidP="00B74267">
            <w:pPr>
              <w:jc w:val="center"/>
            </w:pPr>
            <w:r>
              <w:t>OUI</w:t>
            </w:r>
          </w:p>
        </w:tc>
        <w:tc>
          <w:tcPr>
            <w:tcW w:w="1463" w:type="dxa"/>
            <w:vAlign w:val="center"/>
          </w:tcPr>
          <w:p w14:paraId="54D8C51C" w14:textId="77777777" w:rsidR="000F00FD" w:rsidRDefault="000F00FD" w:rsidP="00B74267">
            <w:pPr>
              <w:jc w:val="center"/>
            </w:pPr>
            <w:r>
              <w:t>OUI</w:t>
            </w:r>
          </w:p>
        </w:tc>
        <w:tc>
          <w:tcPr>
            <w:tcW w:w="952" w:type="dxa"/>
            <w:vAlign w:val="center"/>
          </w:tcPr>
          <w:p w14:paraId="1B0EB60A" w14:textId="77777777" w:rsidR="000F00FD" w:rsidRDefault="000F00FD" w:rsidP="00B74267">
            <w:pPr>
              <w:jc w:val="center"/>
            </w:pPr>
            <w:r>
              <w:t>OUI</w:t>
            </w:r>
          </w:p>
        </w:tc>
        <w:tc>
          <w:tcPr>
            <w:tcW w:w="814" w:type="dxa"/>
            <w:vAlign w:val="center"/>
          </w:tcPr>
          <w:p w14:paraId="1E6A6292" w14:textId="77777777" w:rsidR="000F00FD" w:rsidRDefault="000F00FD" w:rsidP="00B74267">
            <w:pPr>
              <w:jc w:val="center"/>
            </w:pPr>
            <w:r>
              <w:t>OUI</w:t>
            </w:r>
          </w:p>
        </w:tc>
        <w:tc>
          <w:tcPr>
            <w:tcW w:w="1066" w:type="dxa"/>
            <w:vAlign w:val="center"/>
          </w:tcPr>
          <w:p w14:paraId="725432B5" w14:textId="77777777" w:rsidR="000F00FD" w:rsidRDefault="000F00FD" w:rsidP="00B74267">
            <w:pPr>
              <w:jc w:val="center"/>
            </w:pPr>
            <w:r>
              <w:t>OUI</w:t>
            </w:r>
          </w:p>
        </w:tc>
        <w:tc>
          <w:tcPr>
            <w:tcW w:w="1128" w:type="dxa"/>
            <w:vAlign w:val="center"/>
          </w:tcPr>
          <w:p w14:paraId="232A4863" w14:textId="77777777" w:rsidR="000F00FD" w:rsidRDefault="000F00FD" w:rsidP="00B74267">
            <w:pPr>
              <w:jc w:val="center"/>
            </w:pPr>
            <w:r>
              <w:t>OUI</w:t>
            </w:r>
          </w:p>
        </w:tc>
        <w:tc>
          <w:tcPr>
            <w:tcW w:w="1083" w:type="dxa"/>
            <w:vAlign w:val="center"/>
          </w:tcPr>
          <w:p w14:paraId="2827B08B" w14:textId="77777777" w:rsidR="000F00FD" w:rsidRDefault="000F00FD" w:rsidP="00B74267">
            <w:pPr>
              <w:jc w:val="center"/>
            </w:pPr>
            <w:r>
              <w:t>OUI</w:t>
            </w:r>
          </w:p>
        </w:tc>
      </w:tr>
      <w:tr w:rsidR="000F00FD" w14:paraId="4E09291C" w14:textId="77777777" w:rsidTr="00B74267">
        <w:trPr>
          <w:trHeight w:val="340"/>
        </w:trPr>
        <w:tc>
          <w:tcPr>
            <w:tcW w:w="1582" w:type="dxa"/>
            <w:vAlign w:val="center"/>
          </w:tcPr>
          <w:p w14:paraId="180154E9" w14:textId="77777777" w:rsidR="000F00FD" w:rsidRPr="001174D7" w:rsidRDefault="000F00FD" w:rsidP="00B74267">
            <w:pPr>
              <w:jc w:val="center"/>
              <w:rPr>
                <w:b/>
                <w:bCs/>
              </w:rPr>
            </w:pPr>
            <w:r w:rsidRPr="001174D7">
              <w:rPr>
                <w:b/>
                <w:bCs/>
              </w:rPr>
              <w:t>Bois-d’Arcy</w:t>
            </w:r>
          </w:p>
        </w:tc>
        <w:tc>
          <w:tcPr>
            <w:tcW w:w="1043" w:type="dxa"/>
            <w:vAlign w:val="center"/>
          </w:tcPr>
          <w:p w14:paraId="06233861" w14:textId="77777777" w:rsidR="000F00FD" w:rsidRDefault="000F00FD" w:rsidP="00B74267">
            <w:pPr>
              <w:jc w:val="center"/>
            </w:pPr>
            <w:r>
              <w:t>OUI</w:t>
            </w:r>
          </w:p>
        </w:tc>
        <w:tc>
          <w:tcPr>
            <w:tcW w:w="1463" w:type="dxa"/>
            <w:vAlign w:val="center"/>
          </w:tcPr>
          <w:p w14:paraId="10368A87" w14:textId="77777777" w:rsidR="000F00FD" w:rsidRDefault="000F00FD" w:rsidP="00B74267">
            <w:pPr>
              <w:jc w:val="center"/>
            </w:pPr>
            <w:r>
              <w:t>OUI</w:t>
            </w:r>
          </w:p>
        </w:tc>
        <w:tc>
          <w:tcPr>
            <w:tcW w:w="952" w:type="dxa"/>
            <w:vAlign w:val="center"/>
          </w:tcPr>
          <w:p w14:paraId="176D13BE" w14:textId="77777777" w:rsidR="000F00FD" w:rsidRDefault="000F00FD" w:rsidP="00B74267">
            <w:pPr>
              <w:jc w:val="center"/>
            </w:pPr>
            <w:r>
              <w:t>OUI</w:t>
            </w:r>
          </w:p>
        </w:tc>
        <w:tc>
          <w:tcPr>
            <w:tcW w:w="814" w:type="dxa"/>
            <w:vAlign w:val="center"/>
          </w:tcPr>
          <w:p w14:paraId="4E9B2A6D" w14:textId="77777777" w:rsidR="000F00FD" w:rsidRDefault="000F00FD" w:rsidP="00B74267">
            <w:pPr>
              <w:jc w:val="center"/>
            </w:pPr>
            <w:r>
              <w:t>OUI</w:t>
            </w:r>
          </w:p>
        </w:tc>
        <w:tc>
          <w:tcPr>
            <w:tcW w:w="1066" w:type="dxa"/>
            <w:vAlign w:val="center"/>
          </w:tcPr>
          <w:p w14:paraId="31B77F99" w14:textId="77777777" w:rsidR="000F00FD" w:rsidRDefault="000F00FD" w:rsidP="00B74267">
            <w:pPr>
              <w:jc w:val="center"/>
            </w:pPr>
            <w:r>
              <w:t>OUI</w:t>
            </w:r>
          </w:p>
        </w:tc>
        <w:tc>
          <w:tcPr>
            <w:tcW w:w="1128" w:type="dxa"/>
            <w:vAlign w:val="center"/>
          </w:tcPr>
          <w:p w14:paraId="67A6EEEA" w14:textId="77777777" w:rsidR="000F00FD" w:rsidRDefault="000F00FD" w:rsidP="00B74267">
            <w:pPr>
              <w:jc w:val="center"/>
            </w:pPr>
            <w:r>
              <w:t>NON</w:t>
            </w:r>
          </w:p>
        </w:tc>
        <w:tc>
          <w:tcPr>
            <w:tcW w:w="1083" w:type="dxa"/>
            <w:vAlign w:val="center"/>
          </w:tcPr>
          <w:p w14:paraId="0A287B26" w14:textId="77777777" w:rsidR="000F00FD" w:rsidRDefault="000F00FD" w:rsidP="00B74267">
            <w:pPr>
              <w:jc w:val="center"/>
            </w:pPr>
            <w:r>
              <w:t>NON</w:t>
            </w:r>
          </w:p>
        </w:tc>
      </w:tr>
      <w:tr w:rsidR="000F00FD" w14:paraId="28A671E3" w14:textId="77777777" w:rsidTr="00B74267">
        <w:trPr>
          <w:trHeight w:val="340"/>
        </w:trPr>
        <w:tc>
          <w:tcPr>
            <w:tcW w:w="1582" w:type="dxa"/>
            <w:vAlign w:val="center"/>
          </w:tcPr>
          <w:p w14:paraId="507AFBE0" w14:textId="77777777" w:rsidR="000F00FD" w:rsidRPr="001174D7" w:rsidRDefault="000F00FD" w:rsidP="00B74267">
            <w:pPr>
              <w:jc w:val="center"/>
              <w:rPr>
                <w:b/>
                <w:bCs/>
              </w:rPr>
            </w:pPr>
            <w:r>
              <w:rPr>
                <w:b/>
                <w:bCs/>
              </w:rPr>
              <w:t>Barjac</w:t>
            </w:r>
          </w:p>
        </w:tc>
        <w:tc>
          <w:tcPr>
            <w:tcW w:w="1043" w:type="dxa"/>
            <w:vAlign w:val="center"/>
          </w:tcPr>
          <w:p w14:paraId="191D9F03" w14:textId="77777777" w:rsidR="000F00FD" w:rsidRDefault="000F00FD" w:rsidP="00B74267">
            <w:pPr>
              <w:jc w:val="center"/>
            </w:pPr>
            <w:r>
              <w:t>OUI</w:t>
            </w:r>
          </w:p>
        </w:tc>
        <w:tc>
          <w:tcPr>
            <w:tcW w:w="1463" w:type="dxa"/>
            <w:vAlign w:val="center"/>
          </w:tcPr>
          <w:p w14:paraId="2069F961" w14:textId="77777777" w:rsidR="000F00FD" w:rsidRPr="00557AF5" w:rsidRDefault="000F00FD" w:rsidP="00B74267">
            <w:pPr>
              <w:jc w:val="center"/>
              <w:rPr>
                <w:highlight w:val="yellow"/>
              </w:rPr>
            </w:pPr>
            <w:r w:rsidRPr="00522138">
              <w:t>NON</w:t>
            </w:r>
          </w:p>
        </w:tc>
        <w:tc>
          <w:tcPr>
            <w:tcW w:w="952" w:type="dxa"/>
            <w:vAlign w:val="center"/>
          </w:tcPr>
          <w:p w14:paraId="1C90B610" w14:textId="77777777" w:rsidR="000F00FD" w:rsidRDefault="000F00FD" w:rsidP="00B74267">
            <w:pPr>
              <w:jc w:val="center"/>
            </w:pPr>
            <w:r>
              <w:t>OUI</w:t>
            </w:r>
          </w:p>
        </w:tc>
        <w:tc>
          <w:tcPr>
            <w:tcW w:w="814" w:type="dxa"/>
            <w:vAlign w:val="center"/>
          </w:tcPr>
          <w:p w14:paraId="76A543A6" w14:textId="77777777" w:rsidR="000F00FD" w:rsidRDefault="000F00FD" w:rsidP="00B74267">
            <w:pPr>
              <w:jc w:val="center"/>
            </w:pPr>
            <w:r>
              <w:t>OUI</w:t>
            </w:r>
          </w:p>
        </w:tc>
        <w:tc>
          <w:tcPr>
            <w:tcW w:w="1066" w:type="dxa"/>
            <w:vAlign w:val="center"/>
          </w:tcPr>
          <w:p w14:paraId="3D212E37" w14:textId="77777777" w:rsidR="000F00FD" w:rsidRDefault="000F00FD" w:rsidP="00B74267">
            <w:pPr>
              <w:jc w:val="center"/>
            </w:pPr>
            <w:r>
              <w:t>OUI</w:t>
            </w:r>
          </w:p>
        </w:tc>
        <w:tc>
          <w:tcPr>
            <w:tcW w:w="1128" w:type="dxa"/>
            <w:vAlign w:val="center"/>
          </w:tcPr>
          <w:p w14:paraId="3CF6D803" w14:textId="77777777" w:rsidR="000F00FD" w:rsidRDefault="000F00FD" w:rsidP="00B74267">
            <w:pPr>
              <w:jc w:val="center"/>
            </w:pPr>
            <w:r>
              <w:t>NON</w:t>
            </w:r>
          </w:p>
        </w:tc>
        <w:tc>
          <w:tcPr>
            <w:tcW w:w="1083" w:type="dxa"/>
            <w:vAlign w:val="center"/>
          </w:tcPr>
          <w:p w14:paraId="64C9B15F" w14:textId="77777777" w:rsidR="000F00FD" w:rsidRDefault="000F00FD" w:rsidP="00B74267">
            <w:pPr>
              <w:jc w:val="center"/>
            </w:pPr>
            <w:r>
              <w:t>NON</w:t>
            </w:r>
          </w:p>
        </w:tc>
      </w:tr>
      <w:tr w:rsidR="000F00FD" w14:paraId="3F92859D" w14:textId="77777777" w:rsidTr="00B74267">
        <w:trPr>
          <w:trHeight w:val="340"/>
        </w:trPr>
        <w:tc>
          <w:tcPr>
            <w:tcW w:w="1582" w:type="dxa"/>
            <w:vAlign w:val="center"/>
          </w:tcPr>
          <w:p w14:paraId="146BEC48" w14:textId="77777777" w:rsidR="000F00FD" w:rsidRPr="001174D7" w:rsidRDefault="000F00FD" w:rsidP="00B74267">
            <w:pPr>
              <w:jc w:val="center"/>
              <w:rPr>
                <w:b/>
                <w:bCs/>
              </w:rPr>
            </w:pPr>
            <w:r w:rsidRPr="001174D7">
              <w:rPr>
                <w:b/>
                <w:bCs/>
              </w:rPr>
              <w:t>Bobigny</w:t>
            </w:r>
          </w:p>
        </w:tc>
        <w:tc>
          <w:tcPr>
            <w:tcW w:w="1043" w:type="dxa"/>
            <w:vAlign w:val="center"/>
          </w:tcPr>
          <w:p w14:paraId="0B543F55" w14:textId="77777777" w:rsidR="000F00FD" w:rsidRDefault="000F00FD" w:rsidP="00B74267">
            <w:pPr>
              <w:jc w:val="center"/>
            </w:pPr>
            <w:r>
              <w:t>OUI</w:t>
            </w:r>
          </w:p>
        </w:tc>
        <w:tc>
          <w:tcPr>
            <w:tcW w:w="1463" w:type="dxa"/>
            <w:vAlign w:val="center"/>
          </w:tcPr>
          <w:p w14:paraId="3A0E43B2" w14:textId="77777777" w:rsidR="000F00FD" w:rsidRPr="00537771" w:rsidRDefault="000F00FD" w:rsidP="00B74267">
            <w:pPr>
              <w:jc w:val="center"/>
            </w:pPr>
            <w:r w:rsidRPr="00537771">
              <w:t>NON</w:t>
            </w:r>
          </w:p>
        </w:tc>
        <w:tc>
          <w:tcPr>
            <w:tcW w:w="952" w:type="dxa"/>
            <w:vAlign w:val="center"/>
          </w:tcPr>
          <w:p w14:paraId="5047D6C2" w14:textId="77777777" w:rsidR="000F00FD" w:rsidRDefault="000F00FD" w:rsidP="00B74267">
            <w:pPr>
              <w:jc w:val="center"/>
            </w:pPr>
            <w:r>
              <w:t>OUI</w:t>
            </w:r>
          </w:p>
        </w:tc>
        <w:tc>
          <w:tcPr>
            <w:tcW w:w="814" w:type="dxa"/>
            <w:vAlign w:val="center"/>
          </w:tcPr>
          <w:p w14:paraId="6F06BB2C" w14:textId="77777777" w:rsidR="000F00FD" w:rsidRDefault="000F00FD" w:rsidP="00B74267">
            <w:pPr>
              <w:jc w:val="center"/>
            </w:pPr>
            <w:r>
              <w:t>OUI</w:t>
            </w:r>
          </w:p>
        </w:tc>
        <w:tc>
          <w:tcPr>
            <w:tcW w:w="1066" w:type="dxa"/>
            <w:vAlign w:val="center"/>
          </w:tcPr>
          <w:p w14:paraId="704779FF" w14:textId="77777777" w:rsidR="000F00FD" w:rsidRDefault="000F00FD" w:rsidP="00B74267">
            <w:pPr>
              <w:jc w:val="center"/>
            </w:pPr>
            <w:r>
              <w:t>OUI</w:t>
            </w:r>
          </w:p>
        </w:tc>
        <w:tc>
          <w:tcPr>
            <w:tcW w:w="1128" w:type="dxa"/>
            <w:vAlign w:val="center"/>
          </w:tcPr>
          <w:p w14:paraId="012024F3" w14:textId="77777777" w:rsidR="000F00FD" w:rsidRDefault="000F00FD" w:rsidP="00B74267">
            <w:pPr>
              <w:jc w:val="center"/>
            </w:pPr>
            <w:r>
              <w:t>NON</w:t>
            </w:r>
          </w:p>
        </w:tc>
        <w:tc>
          <w:tcPr>
            <w:tcW w:w="1083" w:type="dxa"/>
            <w:vAlign w:val="center"/>
          </w:tcPr>
          <w:p w14:paraId="493634C0" w14:textId="77777777" w:rsidR="000F00FD" w:rsidRDefault="000F00FD" w:rsidP="00B74267">
            <w:pPr>
              <w:jc w:val="center"/>
            </w:pPr>
            <w:r>
              <w:t>NON</w:t>
            </w:r>
          </w:p>
        </w:tc>
      </w:tr>
      <w:tr w:rsidR="000F00FD" w14:paraId="014FE578" w14:textId="77777777" w:rsidTr="00B74267">
        <w:trPr>
          <w:trHeight w:val="340"/>
        </w:trPr>
        <w:tc>
          <w:tcPr>
            <w:tcW w:w="1582" w:type="dxa"/>
            <w:vAlign w:val="center"/>
          </w:tcPr>
          <w:p w14:paraId="731CB17F" w14:textId="77777777" w:rsidR="000F00FD" w:rsidRPr="001174D7" w:rsidRDefault="000F00FD" w:rsidP="00B74267">
            <w:pPr>
              <w:jc w:val="center"/>
              <w:rPr>
                <w:b/>
                <w:bCs/>
              </w:rPr>
            </w:pPr>
            <w:r w:rsidRPr="001174D7">
              <w:rPr>
                <w:b/>
                <w:bCs/>
              </w:rPr>
              <w:t>Cergy</w:t>
            </w:r>
          </w:p>
        </w:tc>
        <w:tc>
          <w:tcPr>
            <w:tcW w:w="1043" w:type="dxa"/>
            <w:vAlign w:val="center"/>
          </w:tcPr>
          <w:p w14:paraId="2ED250B2" w14:textId="77777777" w:rsidR="000F00FD" w:rsidRDefault="000F00FD" w:rsidP="00B74267">
            <w:pPr>
              <w:jc w:val="center"/>
            </w:pPr>
            <w:r>
              <w:t>OUI</w:t>
            </w:r>
          </w:p>
        </w:tc>
        <w:tc>
          <w:tcPr>
            <w:tcW w:w="1463" w:type="dxa"/>
            <w:vAlign w:val="center"/>
          </w:tcPr>
          <w:p w14:paraId="556E845F" w14:textId="77777777" w:rsidR="000F00FD" w:rsidRPr="00537771" w:rsidRDefault="000F00FD" w:rsidP="00B74267">
            <w:pPr>
              <w:jc w:val="center"/>
            </w:pPr>
            <w:r w:rsidRPr="00537771">
              <w:t>NON</w:t>
            </w:r>
          </w:p>
        </w:tc>
        <w:tc>
          <w:tcPr>
            <w:tcW w:w="952" w:type="dxa"/>
            <w:vAlign w:val="center"/>
          </w:tcPr>
          <w:p w14:paraId="0BD903D6" w14:textId="77777777" w:rsidR="000F00FD" w:rsidRDefault="000F00FD" w:rsidP="00B74267">
            <w:pPr>
              <w:jc w:val="center"/>
            </w:pPr>
            <w:r>
              <w:t>OUI</w:t>
            </w:r>
          </w:p>
        </w:tc>
        <w:tc>
          <w:tcPr>
            <w:tcW w:w="814" w:type="dxa"/>
            <w:vAlign w:val="center"/>
          </w:tcPr>
          <w:p w14:paraId="1F74DB9F" w14:textId="77777777" w:rsidR="000F00FD" w:rsidRDefault="000F00FD" w:rsidP="00B74267">
            <w:pPr>
              <w:jc w:val="center"/>
            </w:pPr>
            <w:r>
              <w:t>OUI</w:t>
            </w:r>
          </w:p>
        </w:tc>
        <w:tc>
          <w:tcPr>
            <w:tcW w:w="1066" w:type="dxa"/>
            <w:vAlign w:val="center"/>
          </w:tcPr>
          <w:p w14:paraId="611A230C" w14:textId="77777777" w:rsidR="000F00FD" w:rsidRDefault="000F00FD" w:rsidP="00B74267">
            <w:pPr>
              <w:jc w:val="center"/>
            </w:pPr>
            <w:r>
              <w:t>NON</w:t>
            </w:r>
          </w:p>
        </w:tc>
        <w:tc>
          <w:tcPr>
            <w:tcW w:w="1128" w:type="dxa"/>
            <w:vAlign w:val="center"/>
          </w:tcPr>
          <w:p w14:paraId="42BF7DB8" w14:textId="77777777" w:rsidR="000F00FD" w:rsidRDefault="000F00FD" w:rsidP="00B74267">
            <w:pPr>
              <w:jc w:val="center"/>
            </w:pPr>
            <w:r>
              <w:t>NON</w:t>
            </w:r>
          </w:p>
        </w:tc>
        <w:tc>
          <w:tcPr>
            <w:tcW w:w="1083" w:type="dxa"/>
            <w:vAlign w:val="center"/>
          </w:tcPr>
          <w:p w14:paraId="4746C712" w14:textId="77777777" w:rsidR="000F00FD" w:rsidRDefault="000F00FD" w:rsidP="00B74267">
            <w:pPr>
              <w:jc w:val="center"/>
            </w:pPr>
            <w:r>
              <w:t>NON</w:t>
            </w:r>
          </w:p>
        </w:tc>
      </w:tr>
      <w:tr w:rsidR="000F00FD" w14:paraId="77E19881" w14:textId="77777777" w:rsidTr="00B74267">
        <w:trPr>
          <w:trHeight w:val="340"/>
        </w:trPr>
        <w:tc>
          <w:tcPr>
            <w:tcW w:w="1582" w:type="dxa"/>
            <w:vAlign w:val="center"/>
          </w:tcPr>
          <w:p w14:paraId="7122DD98" w14:textId="77777777" w:rsidR="000F00FD" w:rsidRPr="001174D7" w:rsidRDefault="000F00FD" w:rsidP="00B74267">
            <w:pPr>
              <w:jc w:val="center"/>
              <w:rPr>
                <w:b/>
                <w:bCs/>
              </w:rPr>
            </w:pPr>
            <w:r w:rsidRPr="001174D7">
              <w:rPr>
                <w:b/>
                <w:bCs/>
              </w:rPr>
              <w:t>Melun</w:t>
            </w:r>
          </w:p>
        </w:tc>
        <w:tc>
          <w:tcPr>
            <w:tcW w:w="1043" w:type="dxa"/>
            <w:vAlign w:val="center"/>
          </w:tcPr>
          <w:p w14:paraId="619C087A" w14:textId="77777777" w:rsidR="000F00FD" w:rsidRDefault="000F00FD" w:rsidP="00B74267">
            <w:pPr>
              <w:jc w:val="center"/>
            </w:pPr>
            <w:r>
              <w:t>OUI</w:t>
            </w:r>
          </w:p>
        </w:tc>
        <w:tc>
          <w:tcPr>
            <w:tcW w:w="1463" w:type="dxa"/>
            <w:vAlign w:val="center"/>
          </w:tcPr>
          <w:p w14:paraId="39FE2A3B" w14:textId="77777777" w:rsidR="000F00FD" w:rsidRPr="00557AF5" w:rsidRDefault="000F00FD" w:rsidP="00B74267">
            <w:pPr>
              <w:jc w:val="center"/>
              <w:rPr>
                <w:highlight w:val="yellow"/>
              </w:rPr>
            </w:pPr>
            <w:r w:rsidRPr="00537771">
              <w:t>NON</w:t>
            </w:r>
          </w:p>
        </w:tc>
        <w:tc>
          <w:tcPr>
            <w:tcW w:w="952" w:type="dxa"/>
            <w:vAlign w:val="center"/>
          </w:tcPr>
          <w:p w14:paraId="66A6E136" w14:textId="77777777" w:rsidR="000F00FD" w:rsidRDefault="000F00FD" w:rsidP="00B74267">
            <w:pPr>
              <w:jc w:val="center"/>
            </w:pPr>
            <w:r>
              <w:t>OUI</w:t>
            </w:r>
          </w:p>
        </w:tc>
        <w:tc>
          <w:tcPr>
            <w:tcW w:w="814" w:type="dxa"/>
            <w:vAlign w:val="center"/>
          </w:tcPr>
          <w:p w14:paraId="2B1AD545" w14:textId="77777777" w:rsidR="000F00FD" w:rsidRDefault="000F00FD" w:rsidP="00B74267">
            <w:pPr>
              <w:jc w:val="center"/>
            </w:pPr>
            <w:r>
              <w:t>OUI</w:t>
            </w:r>
          </w:p>
        </w:tc>
        <w:tc>
          <w:tcPr>
            <w:tcW w:w="1066" w:type="dxa"/>
            <w:vAlign w:val="center"/>
          </w:tcPr>
          <w:p w14:paraId="3F748D2F" w14:textId="77777777" w:rsidR="000F00FD" w:rsidRDefault="000F00FD" w:rsidP="00B74267">
            <w:pPr>
              <w:jc w:val="center"/>
            </w:pPr>
            <w:r>
              <w:t>OUI</w:t>
            </w:r>
          </w:p>
        </w:tc>
        <w:tc>
          <w:tcPr>
            <w:tcW w:w="1128" w:type="dxa"/>
            <w:vAlign w:val="center"/>
          </w:tcPr>
          <w:p w14:paraId="75592B19" w14:textId="77777777" w:rsidR="000F00FD" w:rsidRDefault="000F00FD" w:rsidP="00B74267">
            <w:pPr>
              <w:jc w:val="center"/>
            </w:pPr>
            <w:r>
              <w:t>NON</w:t>
            </w:r>
          </w:p>
        </w:tc>
        <w:tc>
          <w:tcPr>
            <w:tcW w:w="1083" w:type="dxa"/>
            <w:vAlign w:val="center"/>
          </w:tcPr>
          <w:p w14:paraId="78D754EA" w14:textId="77777777" w:rsidR="000F00FD" w:rsidRDefault="000F00FD" w:rsidP="00B74267">
            <w:pPr>
              <w:jc w:val="center"/>
            </w:pPr>
            <w:r>
              <w:t>NON</w:t>
            </w:r>
          </w:p>
        </w:tc>
      </w:tr>
      <w:tr w:rsidR="000F00FD" w14:paraId="1382CF0E" w14:textId="77777777" w:rsidTr="00B74267">
        <w:trPr>
          <w:trHeight w:val="340"/>
        </w:trPr>
        <w:tc>
          <w:tcPr>
            <w:tcW w:w="1582" w:type="dxa"/>
            <w:vAlign w:val="center"/>
          </w:tcPr>
          <w:p w14:paraId="24A484AD" w14:textId="77777777" w:rsidR="000F00FD" w:rsidRPr="001174D7" w:rsidRDefault="000F00FD" w:rsidP="00B74267">
            <w:pPr>
              <w:jc w:val="center"/>
              <w:rPr>
                <w:b/>
                <w:bCs/>
              </w:rPr>
            </w:pPr>
            <w:r w:rsidRPr="001174D7">
              <w:rPr>
                <w:b/>
                <w:bCs/>
              </w:rPr>
              <w:t>Versailles</w:t>
            </w:r>
          </w:p>
        </w:tc>
        <w:tc>
          <w:tcPr>
            <w:tcW w:w="1043" w:type="dxa"/>
            <w:vAlign w:val="center"/>
          </w:tcPr>
          <w:p w14:paraId="5682A568" w14:textId="77777777" w:rsidR="000F00FD" w:rsidRDefault="000F00FD" w:rsidP="00B74267">
            <w:pPr>
              <w:jc w:val="center"/>
            </w:pPr>
            <w:r>
              <w:t>OUI</w:t>
            </w:r>
          </w:p>
        </w:tc>
        <w:tc>
          <w:tcPr>
            <w:tcW w:w="1463" w:type="dxa"/>
            <w:vAlign w:val="center"/>
          </w:tcPr>
          <w:p w14:paraId="6D106856" w14:textId="77777777" w:rsidR="000F00FD" w:rsidRDefault="000F00FD" w:rsidP="00B74267">
            <w:pPr>
              <w:jc w:val="center"/>
            </w:pPr>
            <w:r>
              <w:t>OUI</w:t>
            </w:r>
          </w:p>
        </w:tc>
        <w:tc>
          <w:tcPr>
            <w:tcW w:w="952" w:type="dxa"/>
            <w:vAlign w:val="center"/>
          </w:tcPr>
          <w:p w14:paraId="297F981D" w14:textId="77777777" w:rsidR="000F00FD" w:rsidRDefault="000F00FD" w:rsidP="00B74267">
            <w:pPr>
              <w:jc w:val="center"/>
            </w:pPr>
            <w:r>
              <w:t>OUI</w:t>
            </w:r>
          </w:p>
        </w:tc>
        <w:tc>
          <w:tcPr>
            <w:tcW w:w="814" w:type="dxa"/>
            <w:vAlign w:val="center"/>
          </w:tcPr>
          <w:p w14:paraId="1EFB6787" w14:textId="77777777" w:rsidR="000F00FD" w:rsidRDefault="000F00FD" w:rsidP="00B74267">
            <w:pPr>
              <w:jc w:val="center"/>
            </w:pPr>
            <w:r>
              <w:t>OUI</w:t>
            </w:r>
          </w:p>
        </w:tc>
        <w:tc>
          <w:tcPr>
            <w:tcW w:w="1066" w:type="dxa"/>
            <w:vAlign w:val="center"/>
          </w:tcPr>
          <w:p w14:paraId="2DBF7B76" w14:textId="77777777" w:rsidR="000F00FD" w:rsidRDefault="000F00FD" w:rsidP="00B74267">
            <w:pPr>
              <w:jc w:val="center"/>
            </w:pPr>
            <w:r>
              <w:t>NON</w:t>
            </w:r>
          </w:p>
        </w:tc>
        <w:tc>
          <w:tcPr>
            <w:tcW w:w="1128" w:type="dxa"/>
            <w:vAlign w:val="center"/>
          </w:tcPr>
          <w:p w14:paraId="25F03A68" w14:textId="77777777" w:rsidR="000F00FD" w:rsidRDefault="000F00FD" w:rsidP="00B74267">
            <w:pPr>
              <w:jc w:val="center"/>
            </w:pPr>
            <w:r>
              <w:t>NON</w:t>
            </w:r>
          </w:p>
        </w:tc>
        <w:tc>
          <w:tcPr>
            <w:tcW w:w="1083" w:type="dxa"/>
            <w:vAlign w:val="center"/>
          </w:tcPr>
          <w:p w14:paraId="0BFD67C6" w14:textId="77777777" w:rsidR="000F00FD" w:rsidRDefault="000F00FD" w:rsidP="00B74267">
            <w:pPr>
              <w:jc w:val="center"/>
            </w:pPr>
            <w:r>
              <w:t>NON</w:t>
            </w:r>
          </w:p>
        </w:tc>
      </w:tr>
      <w:tr w:rsidR="000F00FD" w14:paraId="33EF5EA3" w14:textId="77777777" w:rsidTr="00B74267">
        <w:trPr>
          <w:trHeight w:val="340"/>
        </w:trPr>
        <w:tc>
          <w:tcPr>
            <w:tcW w:w="1582" w:type="dxa"/>
            <w:vAlign w:val="center"/>
          </w:tcPr>
          <w:p w14:paraId="1C4E0170" w14:textId="77777777" w:rsidR="000F00FD" w:rsidRPr="001174D7" w:rsidRDefault="000F00FD" w:rsidP="00B74267">
            <w:pPr>
              <w:jc w:val="center"/>
              <w:rPr>
                <w:b/>
                <w:bCs/>
              </w:rPr>
            </w:pPr>
            <w:r w:rsidRPr="001174D7">
              <w:rPr>
                <w:b/>
                <w:bCs/>
              </w:rPr>
              <w:t>Le 31</w:t>
            </w:r>
          </w:p>
        </w:tc>
        <w:tc>
          <w:tcPr>
            <w:tcW w:w="1043" w:type="dxa"/>
            <w:vAlign w:val="center"/>
          </w:tcPr>
          <w:p w14:paraId="7799E5C0" w14:textId="77777777" w:rsidR="000F00FD" w:rsidRDefault="000F00FD" w:rsidP="00B74267">
            <w:pPr>
              <w:jc w:val="center"/>
            </w:pPr>
            <w:r>
              <w:t>OUI</w:t>
            </w:r>
          </w:p>
        </w:tc>
        <w:tc>
          <w:tcPr>
            <w:tcW w:w="1463" w:type="dxa"/>
            <w:vAlign w:val="center"/>
          </w:tcPr>
          <w:p w14:paraId="660FDC33" w14:textId="77777777" w:rsidR="000F00FD" w:rsidRDefault="000F00FD" w:rsidP="00B74267">
            <w:pPr>
              <w:jc w:val="center"/>
            </w:pPr>
            <w:r>
              <w:t>OUI</w:t>
            </w:r>
          </w:p>
        </w:tc>
        <w:tc>
          <w:tcPr>
            <w:tcW w:w="952" w:type="dxa"/>
            <w:vAlign w:val="center"/>
          </w:tcPr>
          <w:p w14:paraId="097F8EA3" w14:textId="77777777" w:rsidR="000F00FD" w:rsidRDefault="000F00FD" w:rsidP="00B74267">
            <w:pPr>
              <w:jc w:val="center"/>
            </w:pPr>
            <w:r>
              <w:t>OUI</w:t>
            </w:r>
          </w:p>
        </w:tc>
        <w:tc>
          <w:tcPr>
            <w:tcW w:w="814" w:type="dxa"/>
            <w:vAlign w:val="center"/>
          </w:tcPr>
          <w:p w14:paraId="7D8FAB39" w14:textId="77777777" w:rsidR="000F00FD" w:rsidRDefault="000F00FD" w:rsidP="00B74267">
            <w:pPr>
              <w:jc w:val="center"/>
            </w:pPr>
            <w:r>
              <w:t>OUI</w:t>
            </w:r>
          </w:p>
        </w:tc>
        <w:tc>
          <w:tcPr>
            <w:tcW w:w="1066" w:type="dxa"/>
            <w:vAlign w:val="center"/>
          </w:tcPr>
          <w:p w14:paraId="0BA8A9C3" w14:textId="77777777" w:rsidR="000F00FD" w:rsidRDefault="000F00FD" w:rsidP="00B74267">
            <w:pPr>
              <w:jc w:val="center"/>
            </w:pPr>
            <w:r>
              <w:t>OUI</w:t>
            </w:r>
          </w:p>
        </w:tc>
        <w:tc>
          <w:tcPr>
            <w:tcW w:w="1128" w:type="dxa"/>
            <w:vAlign w:val="center"/>
          </w:tcPr>
          <w:p w14:paraId="608561A6" w14:textId="77777777" w:rsidR="000F00FD" w:rsidRDefault="000F00FD" w:rsidP="00B74267">
            <w:pPr>
              <w:jc w:val="center"/>
            </w:pPr>
            <w:r>
              <w:t>NON</w:t>
            </w:r>
          </w:p>
        </w:tc>
        <w:tc>
          <w:tcPr>
            <w:tcW w:w="1083" w:type="dxa"/>
            <w:vAlign w:val="center"/>
          </w:tcPr>
          <w:p w14:paraId="780005E7" w14:textId="77777777" w:rsidR="000F00FD" w:rsidRDefault="000F00FD" w:rsidP="00B74267">
            <w:pPr>
              <w:jc w:val="center"/>
            </w:pPr>
            <w:r>
              <w:t>NON</w:t>
            </w:r>
          </w:p>
        </w:tc>
      </w:tr>
      <w:tr w:rsidR="000F00FD" w14:paraId="20847F1B" w14:textId="77777777" w:rsidTr="00B74267">
        <w:trPr>
          <w:trHeight w:val="340"/>
        </w:trPr>
        <w:tc>
          <w:tcPr>
            <w:tcW w:w="1582" w:type="dxa"/>
            <w:vAlign w:val="center"/>
          </w:tcPr>
          <w:p w14:paraId="010E6677" w14:textId="77777777" w:rsidR="000F00FD" w:rsidRPr="001174D7" w:rsidRDefault="000F00FD" w:rsidP="00B74267">
            <w:pPr>
              <w:jc w:val="center"/>
              <w:rPr>
                <w:b/>
                <w:bCs/>
              </w:rPr>
            </w:pPr>
            <w:r w:rsidRPr="001174D7">
              <w:rPr>
                <w:b/>
                <w:bCs/>
              </w:rPr>
              <w:t>Lomme</w:t>
            </w:r>
          </w:p>
        </w:tc>
        <w:tc>
          <w:tcPr>
            <w:tcW w:w="1043" w:type="dxa"/>
            <w:vAlign w:val="center"/>
          </w:tcPr>
          <w:p w14:paraId="207D8F24" w14:textId="77777777" w:rsidR="000F00FD" w:rsidRDefault="000F00FD" w:rsidP="00B74267">
            <w:pPr>
              <w:jc w:val="center"/>
            </w:pPr>
            <w:r>
              <w:t>OUI</w:t>
            </w:r>
          </w:p>
        </w:tc>
        <w:tc>
          <w:tcPr>
            <w:tcW w:w="1463" w:type="dxa"/>
            <w:vAlign w:val="center"/>
          </w:tcPr>
          <w:p w14:paraId="0BE91C7E" w14:textId="77777777" w:rsidR="000F00FD" w:rsidRDefault="000F00FD" w:rsidP="00B74267">
            <w:pPr>
              <w:jc w:val="center"/>
            </w:pPr>
            <w:r>
              <w:t>OUI</w:t>
            </w:r>
          </w:p>
        </w:tc>
        <w:tc>
          <w:tcPr>
            <w:tcW w:w="952" w:type="dxa"/>
            <w:vAlign w:val="center"/>
          </w:tcPr>
          <w:p w14:paraId="08F6C689" w14:textId="77777777" w:rsidR="000F00FD" w:rsidRDefault="000F00FD" w:rsidP="00B74267">
            <w:pPr>
              <w:jc w:val="center"/>
            </w:pPr>
            <w:r>
              <w:t>OUI</w:t>
            </w:r>
          </w:p>
        </w:tc>
        <w:tc>
          <w:tcPr>
            <w:tcW w:w="814" w:type="dxa"/>
            <w:vAlign w:val="center"/>
          </w:tcPr>
          <w:p w14:paraId="7E2B2CCD" w14:textId="77777777" w:rsidR="000F00FD" w:rsidRDefault="000F00FD" w:rsidP="00B74267">
            <w:pPr>
              <w:jc w:val="center"/>
            </w:pPr>
            <w:r>
              <w:t>OUI</w:t>
            </w:r>
          </w:p>
        </w:tc>
        <w:tc>
          <w:tcPr>
            <w:tcW w:w="1066" w:type="dxa"/>
            <w:vAlign w:val="center"/>
          </w:tcPr>
          <w:p w14:paraId="5962B16A" w14:textId="77777777" w:rsidR="000F00FD" w:rsidRDefault="000F00FD" w:rsidP="00B74267">
            <w:pPr>
              <w:jc w:val="center"/>
            </w:pPr>
            <w:r>
              <w:t>OUI</w:t>
            </w:r>
          </w:p>
        </w:tc>
        <w:tc>
          <w:tcPr>
            <w:tcW w:w="1128" w:type="dxa"/>
            <w:vAlign w:val="center"/>
          </w:tcPr>
          <w:p w14:paraId="3A3D182F" w14:textId="77777777" w:rsidR="000F00FD" w:rsidRDefault="000F00FD" w:rsidP="00B74267">
            <w:pPr>
              <w:jc w:val="center"/>
            </w:pPr>
            <w:r>
              <w:t>NON</w:t>
            </w:r>
          </w:p>
        </w:tc>
        <w:tc>
          <w:tcPr>
            <w:tcW w:w="1083" w:type="dxa"/>
            <w:vAlign w:val="center"/>
          </w:tcPr>
          <w:p w14:paraId="54D59365" w14:textId="77777777" w:rsidR="000F00FD" w:rsidRDefault="000F00FD" w:rsidP="00B74267">
            <w:pPr>
              <w:jc w:val="center"/>
            </w:pPr>
            <w:r>
              <w:t>NON</w:t>
            </w:r>
          </w:p>
        </w:tc>
      </w:tr>
    </w:tbl>
    <w:p w14:paraId="351409F0" w14:textId="77777777" w:rsidR="000F00FD" w:rsidRPr="0023642A" w:rsidRDefault="000F00FD" w:rsidP="00BB00B5">
      <w:pPr>
        <w:rPr>
          <w:rFonts w:ascii="FranceTV Brown TT Light" w:hAnsi="FranceTV Brown TT Light" w:cs="FranceTV Brown TT Light"/>
          <w:lang w:val="en-US"/>
        </w:rPr>
      </w:pPr>
    </w:p>
    <w:p w14:paraId="7F27EDA5" w14:textId="5C03E1E3" w:rsidR="00B76F39" w:rsidRDefault="00B76F39" w:rsidP="00BB00B5">
      <w:pPr>
        <w:rPr>
          <w:rFonts w:ascii="FranceTV Brown TT Light" w:hAnsi="FranceTV Brown TT Light" w:cs="FranceTV Brown TT Light"/>
        </w:rPr>
      </w:pPr>
      <w:r w:rsidRPr="0023642A">
        <w:rPr>
          <w:rFonts w:ascii="FranceTV Brown TT Light" w:hAnsi="FranceTV Brown TT Light" w:cs="FranceTV Brown TT Light"/>
          <w:lang w:val="en-US"/>
        </w:rPr>
        <w:t xml:space="preserve">- Lot </w:t>
      </w:r>
      <w:proofErr w:type="gramStart"/>
      <w:r w:rsidRPr="0023642A">
        <w:rPr>
          <w:rFonts w:ascii="FranceTV Brown TT Light" w:hAnsi="FranceTV Brown TT Light" w:cs="FranceTV Brown TT Light"/>
          <w:lang w:val="en-US"/>
        </w:rPr>
        <w:t>2 :</w:t>
      </w:r>
      <w:proofErr w:type="gramEnd"/>
      <w:r w:rsidRPr="0023642A">
        <w:rPr>
          <w:rFonts w:ascii="FranceTV Brown TT Light" w:hAnsi="FranceTV Brown TT Light" w:cs="FranceTV Brown TT Light"/>
          <w:lang w:val="en-US"/>
        </w:rPr>
        <w:t xml:space="preserve"> </w:t>
      </w:r>
      <w:r w:rsidR="0023642A" w:rsidRPr="0023642A">
        <w:rPr>
          <w:rFonts w:ascii="FranceTV Brown TT Light" w:hAnsi="FranceTV Brown TT Light" w:cs="FranceTV Brown TT Light"/>
        </w:rPr>
        <w:t>Vendargues et Vallée Verte</w:t>
      </w:r>
    </w:p>
    <w:p w14:paraId="2240DCF8" w14:textId="77777777" w:rsidR="000F00FD" w:rsidRDefault="000F00FD" w:rsidP="00BB00B5">
      <w:pPr>
        <w:rPr>
          <w:rFonts w:ascii="FranceTV Brown TT Light" w:hAnsi="FranceTV Brown TT Light" w:cs="FranceTV Brown TT Light"/>
        </w:rPr>
      </w:pPr>
    </w:p>
    <w:tbl>
      <w:tblPr>
        <w:tblStyle w:val="Grilledutableau"/>
        <w:tblW w:w="0" w:type="auto"/>
        <w:tblLook w:val="04A0" w:firstRow="1" w:lastRow="0" w:firstColumn="1" w:lastColumn="0" w:noHBand="0" w:noVBand="1"/>
      </w:tblPr>
      <w:tblGrid>
        <w:gridCol w:w="1596"/>
        <w:gridCol w:w="1027"/>
        <w:gridCol w:w="1461"/>
        <w:gridCol w:w="907"/>
        <w:gridCol w:w="961"/>
        <w:gridCol w:w="1050"/>
        <w:gridCol w:w="1138"/>
        <w:gridCol w:w="1072"/>
      </w:tblGrid>
      <w:tr w:rsidR="0000309A" w14:paraId="16F14F8E" w14:textId="77777777" w:rsidTr="0000309A">
        <w:trPr>
          <w:cantSplit/>
          <w:trHeight w:val="1392"/>
        </w:trPr>
        <w:tc>
          <w:tcPr>
            <w:tcW w:w="1596" w:type="dxa"/>
            <w:shd w:val="clear" w:color="auto" w:fill="D9D9D9" w:themeFill="background1" w:themeFillShade="D9"/>
            <w:vAlign w:val="center"/>
          </w:tcPr>
          <w:p w14:paraId="571FA6ED" w14:textId="77777777" w:rsidR="000F00FD" w:rsidRPr="001174D7" w:rsidRDefault="000F00FD" w:rsidP="00B74267">
            <w:pPr>
              <w:jc w:val="center"/>
              <w:rPr>
                <w:b/>
                <w:bCs/>
              </w:rPr>
            </w:pPr>
            <w:r w:rsidRPr="001174D7">
              <w:rPr>
                <w:b/>
                <w:bCs/>
              </w:rPr>
              <w:t>Désignation</w:t>
            </w:r>
          </w:p>
        </w:tc>
        <w:tc>
          <w:tcPr>
            <w:tcW w:w="1008" w:type="dxa"/>
            <w:shd w:val="clear" w:color="auto" w:fill="D9D9D9" w:themeFill="background1" w:themeFillShade="D9"/>
            <w:vAlign w:val="center"/>
          </w:tcPr>
          <w:p w14:paraId="7453AE7B" w14:textId="77777777" w:rsidR="000F00FD" w:rsidRPr="001174D7" w:rsidRDefault="000F00FD" w:rsidP="00B74267">
            <w:pPr>
              <w:jc w:val="center"/>
              <w:rPr>
                <w:b/>
                <w:bCs/>
              </w:rPr>
            </w:pPr>
            <w:r w:rsidRPr="001174D7">
              <w:rPr>
                <w:b/>
                <w:bCs/>
              </w:rPr>
              <w:t>Entretien courant</w:t>
            </w:r>
          </w:p>
        </w:tc>
        <w:tc>
          <w:tcPr>
            <w:tcW w:w="1434" w:type="dxa"/>
            <w:shd w:val="clear" w:color="auto" w:fill="D9D9D9" w:themeFill="background1" w:themeFillShade="D9"/>
            <w:vAlign w:val="center"/>
          </w:tcPr>
          <w:p w14:paraId="4959A376" w14:textId="77777777" w:rsidR="000F00FD" w:rsidRPr="001174D7" w:rsidRDefault="000F00FD" w:rsidP="00B74267">
            <w:pPr>
              <w:jc w:val="center"/>
              <w:rPr>
                <w:b/>
                <w:bCs/>
              </w:rPr>
            </w:pPr>
            <w:r w:rsidRPr="00295029">
              <w:rPr>
                <w:b/>
                <w:bCs/>
              </w:rPr>
              <w:t>Équipements et consommables sanitaires</w:t>
            </w:r>
          </w:p>
        </w:tc>
        <w:tc>
          <w:tcPr>
            <w:tcW w:w="907" w:type="dxa"/>
            <w:shd w:val="clear" w:color="auto" w:fill="D9D9D9" w:themeFill="background1" w:themeFillShade="D9"/>
            <w:vAlign w:val="center"/>
          </w:tcPr>
          <w:p w14:paraId="0EE0CC99" w14:textId="77777777" w:rsidR="000F00FD" w:rsidRPr="001174D7" w:rsidRDefault="000F00FD" w:rsidP="00B74267">
            <w:pPr>
              <w:jc w:val="center"/>
              <w:rPr>
                <w:b/>
                <w:bCs/>
              </w:rPr>
            </w:pPr>
            <w:r w:rsidRPr="001174D7">
              <w:rPr>
                <w:b/>
                <w:bCs/>
              </w:rPr>
              <w:t>Vitrerie</w:t>
            </w:r>
          </w:p>
        </w:tc>
        <w:tc>
          <w:tcPr>
            <w:tcW w:w="943" w:type="dxa"/>
            <w:shd w:val="clear" w:color="auto" w:fill="D9D9D9" w:themeFill="background1" w:themeFillShade="D9"/>
            <w:vAlign w:val="center"/>
          </w:tcPr>
          <w:p w14:paraId="6115BE2E" w14:textId="77777777" w:rsidR="000F00FD" w:rsidRPr="001174D7" w:rsidRDefault="000F00FD" w:rsidP="00B74267">
            <w:pPr>
              <w:jc w:val="center"/>
              <w:rPr>
                <w:b/>
                <w:bCs/>
              </w:rPr>
            </w:pPr>
            <w:r>
              <w:rPr>
                <w:b/>
                <w:bCs/>
              </w:rPr>
              <w:t>Lutte contre les nuisibles</w:t>
            </w:r>
          </w:p>
        </w:tc>
        <w:tc>
          <w:tcPr>
            <w:tcW w:w="1031" w:type="dxa"/>
            <w:shd w:val="clear" w:color="auto" w:fill="D9D9D9" w:themeFill="background1" w:themeFillShade="D9"/>
            <w:vAlign w:val="center"/>
          </w:tcPr>
          <w:p w14:paraId="1A2DD82F" w14:textId="77777777" w:rsidR="000F00FD" w:rsidRPr="001174D7" w:rsidRDefault="000F00FD" w:rsidP="00B74267">
            <w:pPr>
              <w:jc w:val="center"/>
              <w:rPr>
                <w:b/>
                <w:bCs/>
              </w:rPr>
            </w:pPr>
            <w:r w:rsidRPr="001174D7">
              <w:rPr>
                <w:b/>
                <w:bCs/>
              </w:rPr>
              <w:t>Fontaines à eau</w:t>
            </w:r>
          </w:p>
        </w:tc>
        <w:tc>
          <w:tcPr>
            <w:tcW w:w="1117" w:type="dxa"/>
            <w:shd w:val="clear" w:color="auto" w:fill="D9D9D9" w:themeFill="background1" w:themeFillShade="D9"/>
            <w:vAlign w:val="center"/>
          </w:tcPr>
          <w:p w14:paraId="6BCB4502" w14:textId="77777777" w:rsidR="000F00FD" w:rsidRPr="001174D7" w:rsidRDefault="000F00FD" w:rsidP="00B74267">
            <w:pPr>
              <w:jc w:val="center"/>
              <w:rPr>
                <w:b/>
                <w:bCs/>
              </w:rPr>
            </w:pPr>
            <w:r w:rsidRPr="001174D7">
              <w:rPr>
                <w:b/>
                <w:bCs/>
              </w:rPr>
              <w:t>Plantes intérieures</w:t>
            </w:r>
          </w:p>
        </w:tc>
        <w:tc>
          <w:tcPr>
            <w:tcW w:w="1052" w:type="dxa"/>
            <w:shd w:val="clear" w:color="auto" w:fill="D9D9D9" w:themeFill="background1" w:themeFillShade="D9"/>
            <w:vAlign w:val="center"/>
          </w:tcPr>
          <w:p w14:paraId="702357EF" w14:textId="77777777" w:rsidR="000F00FD" w:rsidRPr="001174D7" w:rsidRDefault="000F00FD" w:rsidP="00B74267">
            <w:pPr>
              <w:jc w:val="center"/>
              <w:rPr>
                <w:b/>
                <w:bCs/>
              </w:rPr>
            </w:pPr>
            <w:r w:rsidRPr="001174D7">
              <w:rPr>
                <w:b/>
                <w:bCs/>
              </w:rPr>
              <w:t>Espaces verts extérieurs</w:t>
            </w:r>
          </w:p>
        </w:tc>
      </w:tr>
      <w:tr w:rsidR="0000309A" w14:paraId="50CA9D3C" w14:textId="77777777" w:rsidTr="0000309A">
        <w:trPr>
          <w:trHeight w:val="416"/>
        </w:trPr>
        <w:tc>
          <w:tcPr>
            <w:tcW w:w="1596" w:type="dxa"/>
            <w:vAlign w:val="center"/>
          </w:tcPr>
          <w:p w14:paraId="4285CB6F" w14:textId="77777777" w:rsidR="000F00FD" w:rsidRPr="001174D7" w:rsidRDefault="000F00FD" w:rsidP="00B74267">
            <w:pPr>
              <w:jc w:val="center"/>
              <w:rPr>
                <w:b/>
                <w:bCs/>
              </w:rPr>
            </w:pPr>
            <w:r>
              <w:rPr>
                <w:b/>
                <w:bCs/>
              </w:rPr>
              <w:t>Vendargues</w:t>
            </w:r>
          </w:p>
        </w:tc>
        <w:tc>
          <w:tcPr>
            <w:tcW w:w="1008" w:type="dxa"/>
            <w:vAlign w:val="center"/>
          </w:tcPr>
          <w:p w14:paraId="21DA3ACA" w14:textId="77777777" w:rsidR="000F00FD" w:rsidRDefault="000F00FD" w:rsidP="00B74267">
            <w:pPr>
              <w:jc w:val="center"/>
            </w:pPr>
            <w:r>
              <w:t>OUI</w:t>
            </w:r>
          </w:p>
        </w:tc>
        <w:tc>
          <w:tcPr>
            <w:tcW w:w="1434" w:type="dxa"/>
            <w:vAlign w:val="center"/>
          </w:tcPr>
          <w:p w14:paraId="4C0E2C93" w14:textId="77777777" w:rsidR="000F00FD" w:rsidRDefault="000F00FD" w:rsidP="00B74267">
            <w:pPr>
              <w:jc w:val="center"/>
            </w:pPr>
            <w:r>
              <w:t>OUI</w:t>
            </w:r>
          </w:p>
        </w:tc>
        <w:tc>
          <w:tcPr>
            <w:tcW w:w="907" w:type="dxa"/>
            <w:vAlign w:val="center"/>
          </w:tcPr>
          <w:p w14:paraId="56D0F165" w14:textId="77777777" w:rsidR="000F00FD" w:rsidRDefault="000F00FD" w:rsidP="00B74267">
            <w:pPr>
              <w:jc w:val="center"/>
            </w:pPr>
            <w:r>
              <w:t>OUI</w:t>
            </w:r>
          </w:p>
        </w:tc>
        <w:tc>
          <w:tcPr>
            <w:tcW w:w="943" w:type="dxa"/>
            <w:vAlign w:val="center"/>
          </w:tcPr>
          <w:p w14:paraId="28C9A269" w14:textId="77777777" w:rsidR="000F00FD" w:rsidRDefault="000F00FD" w:rsidP="00B74267">
            <w:pPr>
              <w:jc w:val="center"/>
            </w:pPr>
            <w:r>
              <w:t>OUI</w:t>
            </w:r>
          </w:p>
        </w:tc>
        <w:tc>
          <w:tcPr>
            <w:tcW w:w="1031" w:type="dxa"/>
            <w:vAlign w:val="center"/>
          </w:tcPr>
          <w:p w14:paraId="5A684D24" w14:textId="77777777" w:rsidR="000F00FD" w:rsidRDefault="000F00FD" w:rsidP="00B74267">
            <w:pPr>
              <w:jc w:val="center"/>
            </w:pPr>
            <w:r>
              <w:t>OUI</w:t>
            </w:r>
          </w:p>
        </w:tc>
        <w:tc>
          <w:tcPr>
            <w:tcW w:w="1117" w:type="dxa"/>
            <w:vAlign w:val="center"/>
          </w:tcPr>
          <w:p w14:paraId="6E64445A" w14:textId="77777777" w:rsidR="000F00FD" w:rsidRDefault="000F00FD" w:rsidP="00B74267">
            <w:pPr>
              <w:jc w:val="center"/>
            </w:pPr>
            <w:r>
              <w:t>NON</w:t>
            </w:r>
          </w:p>
        </w:tc>
        <w:tc>
          <w:tcPr>
            <w:tcW w:w="1052" w:type="dxa"/>
            <w:vAlign w:val="center"/>
          </w:tcPr>
          <w:p w14:paraId="179F2E94" w14:textId="77777777" w:rsidR="000F00FD" w:rsidRDefault="000F00FD" w:rsidP="00B74267">
            <w:pPr>
              <w:jc w:val="center"/>
            </w:pPr>
            <w:r>
              <w:t>OUI</w:t>
            </w:r>
          </w:p>
        </w:tc>
      </w:tr>
      <w:tr w:rsidR="0000309A" w14:paraId="7AE96232" w14:textId="77777777" w:rsidTr="0000309A">
        <w:trPr>
          <w:trHeight w:val="416"/>
        </w:trPr>
        <w:tc>
          <w:tcPr>
            <w:tcW w:w="1596" w:type="dxa"/>
            <w:vAlign w:val="center"/>
          </w:tcPr>
          <w:p w14:paraId="07FEECDA" w14:textId="77777777" w:rsidR="000F00FD" w:rsidRPr="001174D7" w:rsidRDefault="000F00FD" w:rsidP="00B74267">
            <w:pPr>
              <w:jc w:val="center"/>
              <w:rPr>
                <w:b/>
                <w:bCs/>
              </w:rPr>
            </w:pPr>
            <w:r w:rsidRPr="001174D7">
              <w:rPr>
                <w:b/>
                <w:bCs/>
              </w:rPr>
              <w:t>Val</w:t>
            </w:r>
            <w:r>
              <w:rPr>
                <w:b/>
                <w:bCs/>
              </w:rPr>
              <w:t>lée Verte</w:t>
            </w:r>
          </w:p>
        </w:tc>
        <w:tc>
          <w:tcPr>
            <w:tcW w:w="1008" w:type="dxa"/>
            <w:vAlign w:val="center"/>
          </w:tcPr>
          <w:p w14:paraId="59D129CE" w14:textId="77777777" w:rsidR="000F00FD" w:rsidRDefault="000F00FD" w:rsidP="00B74267">
            <w:pPr>
              <w:jc w:val="center"/>
            </w:pPr>
            <w:r>
              <w:t>OUI</w:t>
            </w:r>
          </w:p>
        </w:tc>
        <w:tc>
          <w:tcPr>
            <w:tcW w:w="1434" w:type="dxa"/>
            <w:vAlign w:val="center"/>
          </w:tcPr>
          <w:p w14:paraId="483DB008" w14:textId="77777777" w:rsidR="000F00FD" w:rsidRDefault="000F00FD" w:rsidP="00B74267">
            <w:pPr>
              <w:jc w:val="center"/>
            </w:pPr>
            <w:r>
              <w:t>OUI</w:t>
            </w:r>
          </w:p>
        </w:tc>
        <w:tc>
          <w:tcPr>
            <w:tcW w:w="907" w:type="dxa"/>
            <w:vAlign w:val="center"/>
          </w:tcPr>
          <w:p w14:paraId="019707D7" w14:textId="77777777" w:rsidR="000F00FD" w:rsidRDefault="000F00FD" w:rsidP="00B74267">
            <w:pPr>
              <w:jc w:val="center"/>
            </w:pPr>
            <w:r>
              <w:t>OUI</w:t>
            </w:r>
          </w:p>
        </w:tc>
        <w:tc>
          <w:tcPr>
            <w:tcW w:w="943" w:type="dxa"/>
            <w:vAlign w:val="center"/>
          </w:tcPr>
          <w:p w14:paraId="1A1469EC" w14:textId="77777777" w:rsidR="000F00FD" w:rsidRDefault="000F00FD" w:rsidP="00B74267">
            <w:pPr>
              <w:jc w:val="center"/>
            </w:pPr>
            <w:r>
              <w:t>OUI</w:t>
            </w:r>
          </w:p>
        </w:tc>
        <w:tc>
          <w:tcPr>
            <w:tcW w:w="1031" w:type="dxa"/>
            <w:vAlign w:val="center"/>
          </w:tcPr>
          <w:p w14:paraId="1C3039A9" w14:textId="77777777" w:rsidR="000F00FD" w:rsidRDefault="000F00FD" w:rsidP="00B74267">
            <w:pPr>
              <w:jc w:val="center"/>
            </w:pPr>
            <w:r>
              <w:t>OUI</w:t>
            </w:r>
          </w:p>
        </w:tc>
        <w:tc>
          <w:tcPr>
            <w:tcW w:w="1117" w:type="dxa"/>
            <w:vAlign w:val="center"/>
          </w:tcPr>
          <w:p w14:paraId="0120CCD8" w14:textId="77777777" w:rsidR="000F00FD" w:rsidRDefault="000F00FD" w:rsidP="00B74267">
            <w:pPr>
              <w:jc w:val="center"/>
            </w:pPr>
            <w:r>
              <w:t>NON</w:t>
            </w:r>
          </w:p>
        </w:tc>
        <w:tc>
          <w:tcPr>
            <w:tcW w:w="1052" w:type="dxa"/>
            <w:vAlign w:val="center"/>
          </w:tcPr>
          <w:p w14:paraId="625F3E64" w14:textId="77777777" w:rsidR="000F00FD" w:rsidRDefault="000F00FD" w:rsidP="00B74267">
            <w:pPr>
              <w:jc w:val="center"/>
            </w:pPr>
            <w:r>
              <w:t>NON</w:t>
            </w:r>
          </w:p>
        </w:tc>
      </w:tr>
    </w:tbl>
    <w:p w14:paraId="64F86163" w14:textId="77777777" w:rsidR="000F00FD" w:rsidRPr="0023642A" w:rsidRDefault="000F00FD" w:rsidP="00BB00B5">
      <w:pPr>
        <w:rPr>
          <w:rFonts w:ascii="FranceTV Brown TT Light" w:hAnsi="FranceTV Brown TT Light" w:cs="FranceTV Brown TT Light"/>
          <w:lang w:val="en-US"/>
        </w:rPr>
      </w:pPr>
    </w:p>
    <w:p w14:paraId="4C1E032B" w14:textId="44CDDFED" w:rsidR="00DA01BB" w:rsidRPr="00020C98" w:rsidRDefault="00DA01BB" w:rsidP="00403181">
      <w:pPr>
        <w:pStyle w:val="Titre1"/>
        <w:overflowPunct/>
        <w:autoSpaceDE/>
        <w:autoSpaceDN/>
        <w:adjustRightInd/>
        <w:spacing w:before="360" w:after="240"/>
        <w:ind w:left="1709"/>
        <w:jc w:val="both"/>
        <w:textAlignment w:val="auto"/>
        <w:rPr>
          <w:rFonts w:ascii="FranceTV Brown TT Light" w:hAnsi="FranceTV Brown TT Light" w:cs="FranceTV Brown TT Light"/>
          <w:sz w:val="24"/>
          <w:u w:val="single"/>
        </w:rPr>
      </w:pPr>
      <w:bookmarkStart w:id="705" w:name="_Toc12287521"/>
      <w:bookmarkStart w:id="706" w:name="_Toc222230560"/>
      <w:r w:rsidRPr="00020C98">
        <w:rPr>
          <w:rFonts w:ascii="FranceTV Brown TT Light" w:hAnsi="FranceTV Brown TT Light" w:cs="FranceTV Brown TT Light"/>
          <w:sz w:val="24"/>
          <w:u w:val="single"/>
        </w:rPr>
        <w:t xml:space="preserve">LA DUREE </w:t>
      </w:r>
      <w:r w:rsidRPr="00411E52">
        <w:rPr>
          <w:rFonts w:ascii="FranceTV Brown TT Light" w:hAnsi="FranceTV Brown TT Light" w:cs="FranceTV Brown TT Light"/>
          <w:sz w:val="24"/>
          <w:u w:val="single"/>
        </w:rPr>
        <w:t>D</w:t>
      </w:r>
      <w:bookmarkEnd w:id="705"/>
      <w:r w:rsidR="00302225" w:rsidRPr="00411E52">
        <w:rPr>
          <w:rFonts w:ascii="FranceTV Brown TT Light" w:hAnsi="FranceTV Brown TT Light" w:cs="FranceTV Brown TT Light"/>
          <w:sz w:val="24"/>
          <w:u w:val="single"/>
        </w:rPr>
        <w:t>E L’ACCORD-CADRE</w:t>
      </w:r>
      <w:bookmarkEnd w:id="706"/>
    </w:p>
    <w:p w14:paraId="366C5C77" w14:textId="77777777" w:rsidR="00393D09" w:rsidRPr="00020C98" w:rsidRDefault="00393D09" w:rsidP="00393D09">
      <w:pPr>
        <w:rPr>
          <w:rFonts w:ascii="FranceTV Brown TT Light" w:hAnsi="FranceTV Brown TT Light" w:cs="FranceTV Brown TT Light"/>
        </w:rPr>
      </w:pPr>
    </w:p>
    <w:p w14:paraId="762424E2" w14:textId="76138598" w:rsidR="009C4566" w:rsidRPr="00020C98" w:rsidRDefault="009C4566" w:rsidP="00403181">
      <w:pPr>
        <w:pStyle w:val="Titre2"/>
        <w:ind w:left="2127" w:hanging="1843"/>
        <w:jc w:val="both"/>
        <w:rPr>
          <w:rFonts w:ascii="FranceTV Brown TT Light" w:hAnsi="FranceTV Brown TT Light" w:cs="FranceTV Brown TT Light"/>
          <w:bCs/>
          <w:iCs/>
          <w:sz w:val="24"/>
          <w:u w:val="single"/>
        </w:rPr>
      </w:pPr>
      <w:bookmarkStart w:id="707" w:name="_Toc222230561"/>
      <w:r w:rsidRPr="00411E52">
        <w:rPr>
          <w:rFonts w:ascii="FranceTV Brown TT Light" w:hAnsi="FranceTV Brown TT Light" w:cs="FranceTV Brown TT Light"/>
          <w:bCs/>
          <w:iCs/>
          <w:sz w:val="24"/>
          <w:u w:val="single"/>
        </w:rPr>
        <w:t>Durée de l’accord-cadre</w:t>
      </w:r>
      <w:r w:rsidRPr="00020C98">
        <w:rPr>
          <w:rFonts w:ascii="FranceTV Brown TT Light" w:hAnsi="FranceTV Brown TT Light" w:cs="FranceTV Brown TT Light"/>
          <w:bCs/>
          <w:iCs/>
          <w:sz w:val="24"/>
          <w:u w:val="single"/>
        </w:rPr>
        <w:t xml:space="preserve"> – entrée en vigueur</w:t>
      </w:r>
      <w:bookmarkEnd w:id="707"/>
    </w:p>
    <w:p w14:paraId="63A7E244" w14:textId="77777777" w:rsidR="009C4566" w:rsidRPr="00020C98" w:rsidRDefault="009C4566" w:rsidP="00393D09">
      <w:pPr>
        <w:jc w:val="both"/>
        <w:rPr>
          <w:rFonts w:ascii="FranceTV Brown TT Light" w:hAnsi="FranceTV Brown TT Light" w:cs="FranceTV Brown TT Light"/>
        </w:rPr>
      </w:pPr>
    </w:p>
    <w:p w14:paraId="2BA250D6" w14:textId="7BFA9109" w:rsidR="00316646" w:rsidRPr="00D732F6" w:rsidRDefault="00316646" w:rsidP="00316646">
      <w:pPr>
        <w:jc w:val="both"/>
        <w:rPr>
          <w:rFonts w:ascii="FranceTV Brown TT Light" w:hAnsi="FranceTV Brown TT Light" w:cs="FranceTV Brown TT Light"/>
        </w:rPr>
      </w:pPr>
      <w:r w:rsidRPr="009F5BA3">
        <w:rPr>
          <w:rFonts w:ascii="FranceTV Brown TT Light" w:hAnsi="FranceTV Brown TT Light" w:cs="FranceTV Brown TT Light"/>
        </w:rPr>
        <w:t xml:space="preserve">Le présent accord-cadre est conclu pour une période de </w:t>
      </w:r>
      <w:r w:rsidR="009F5BA3" w:rsidRPr="009F5BA3">
        <w:rPr>
          <w:rFonts w:ascii="FranceTV Brown TT Light" w:hAnsi="FranceTV Brown TT Light" w:cs="FranceTV Brown TT Light"/>
        </w:rPr>
        <w:t>trente-six</w:t>
      </w:r>
      <w:r w:rsidRPr="009F5BA3">
        <w:rPr>
          <w:rFonts w:ascii="FranceTV Brown TT Light" w:hAnsi="FranceTV Brown TT Light" w:cs="FranceTV Brown TT Light"/>
        </w:rPr>
        <w:t xml:space="preserve"> (</w:t>
      </w:r>
      <w:r w:rsidR="009F5BA3" w:rsidRPr="009F5BA3">
        <w:rPr>
          <w:rFonts w:ascii="FranceTV Brown TT Light" w:hAnsi="FranceTV Brown TT Light" w:cs="FranceTV Brown TT Light"/>
        </w:rPr>
        <w:t>36</w:t>
      </w:r>
      <w:r w:rsidRPr="009F5BA3">
        <w:rPr>
          <w:rFonts w:ascii="FranceTV Brown TT Light" w:hAnsi="FranceTV Brown TT Light" w:cs="FranceTV Brown TT Light"/>
        </w:rPr>
        <w:t xml:space="preserve">) </w:t>
      </w:r>
      <w:r w:rsidR="00A54BB2" w:rsidRPr="009F5BA3">
        <w:rPr>
          <w:rFonts w:ascii="FranceTV Brown TT Light" w:hAnsi="FranceTV Brown TT Light" w:cs="FranceTV Brown TT Light"/>
        </w:rPr>
        <w:t>mois</w:t>
      </w:r>
      <w:r w:rsidRPr="009F5BA3">
        <w:rPr>
          <w:rFonts w:ascii="FranceTV Brown TT Light" w:hAnsi="FranceTV Brown TT Light" w:cs="FranceTV Brown TT Light"/>
        </w:rPr>
        <w:t xml:space="preserve"> à compter </w:t>
      </w:r>
      <w:del w:id="708" w:author="CLUZEAU Marie" w:date="2026-02-18T11:17:00Z" w16du:dateUtc="2026-02-18T10:17:00Z">
        <w:r w:rsidRPr="009F5BA3" w:rsidDel="00674633">
          <w:rPr>
            <w:rFonts w:ascii="FranceTV Brown TT Light" w:hAnsi="FranceTV Brown TT Light" w:cs="FranceTV Brown TT Light"/>
          </w:rPr>
          <w:delText>de sa date de notification</w:delText>
        </w:r>
      </w:del>
      <w:ins w:id="709" w:author="CLUZEAU Marie" w:date="2026-02-18T11:17:00Z" w16du:dateUtc="2026-02-18T10:17:00Z">
        <w:r w:rsidR="00674633">
          <w:rPr>
            <w:rFonts w:ascii="FranceTV Brown TT Light" w:hAnsi="FranceTV Brown TT Light" w:cs="FranceTV Brown TT Light"/>
          </w:rPr>
          <w:t>du 1</w:t>
        </w:r>
        <w:r w:rsidR="00674633" w:rsidRPr="00674633">
          <w:rPr>
            <w:rFonts w:ascii="FranceTV Brown TT Light" w:hAnsi="FranceTV Brown TT Light" w:cs="FranceTV Brown TT Light"/>
            <w:vertAlign w:val="superscript"/>
            <w:rPrChange w:id="710" w:author="CLUZEAU Marie" w:date="2026-02-18T11:17:00Z" w16du:dateUtc="2026-02-18T10:17:00Z">
              <w:rPr>
                <w:rFonts w:ascii="FranceTV Brown TT Light" w:hAnsi="FranceTV Brown TT Light" w:cs="FranceTV Brown TT Light"/>
              </w:rPr>
            </w:rPrChange>
          </w:rPr>
          <w:t>er</w:t>
        </w:r>
        <w:r w:rsidR="00674633">
          <w:rPr>
            <w:rFonts w:ascii="FranceTV Brown TT Light" w:hAnsi="FranceTV Brown TT Light" w:cs="FranceTV Brown TT Light"/>
          </w:rPr>
          <w:t xml:space="preserve"> décembre 2026</w:t>
        </w:r>
      </w:ins>
      <w:r w:rsidRPr="009F5BA3">
        <w:rPr>
          <w:rFonts w:ascii="FranceTV Brown TT Light" w:hAnsi="FranceTV Brown TT Light" w:cs="FranceTV Brown TT Light"/>
        </w:rPr>
        <w:t xml:space="preserve">. Il peut être reconduit tacitement </w:t>
      </w:r>
      <w:r w:rsidR="009F5BA3" w:rsidRPr="009F5BA3">
        <w:rPr>
          <w:rFonts w:ascii="FranceTV Brown TT Light" w:hAnsi="FranceTV Brown TT Light" w:cs="FranceTV Brown TT Light"/>
        </w:rPr>
        <w:t>une</w:t>
      </w:r>
      <w:r w:rsidRPr="009F5BA3">
        <w:rPr>
          <w:rFonts w:ascii="FranceTV Brown TT Light" w:hAnsi="FranceTV Brown TT Light" w:cs="FranceTV Brown TT Light"/>
        </w:rPr>
        <w:t xml:space="preserve"> (</w:t>
      </w:r>
      <w:r w:rsidR="009F5BA3" w:rsidRPr="009F5BA3">
        <w:rPr>
          <w:rFonts w:ascii="FranceTV Brown TT Light" w:hAnsi="FranceTV Brown TT Light" w:cs="FranceTV Brown TT Light"/>
        </w:rPr>
        <w:t>1</w:t>
      </w:r>
      <w:r w:rsidRPr="009F5BA3">
        <w:rPr>
          <w:rFonts w:ascii="FranceTV Brown TT Light" w:hAnsi="FranceTV Brown TT Light" w:cs="FranceTV Brown TT Light"/>
        </w:rPr>
        <w:t xml:space="preserve">) fois, pour une période de douze (12) </w:t>
      </w:r>
      <w:r w:rsidR="009F5BA3" w:rsidRPr="009F5BA3">
        <w:rPr>
          <w:rFonts w:ascii="FranceTV Brown TT Light" w:hAnsi="FranceTV Brown TT Light" w:cs="FranceTV Brown TT Light"/>
        </w:rPr>
        <w:t>mois, sans</w:t>
      </w:r>
      <w:r w:rsidRPr="009F5BA3">
        <w:rPr>
          <w:rFonts w:ascii="FranceTV Brown TT Light" w:hAnsi="FranceTV Brown TT Light" w:cs="FranceTV Brown TT Light"/>
        </w:rPr>
        <w:t xml:space="preserve"> que sa durée n’excède quarante-huit (48) mois.</w:t>
      </w:r>
    </w:p>
    <w:p w14:paraId="0D03FE22" w14:textId="77777777" w:rsidR="00316646" w:rsidRPr="00D732F6" w:rsidRDefault="00316646" w:rsidP="00316646">
      <w:pPr>
        <w:jc w:val="both"/>
        <w:rPr>
          <w:rFonts w:ascii="FranceTV Brown TT Light" w:hAnsi="FranceTV Brown TT Light" w:cs="FranceTV Brown TT Light"/>
        </w:rPr>
      </w:pPr>
    </w:p>
    <w:p w14:paraId="6D391067" w14:textId="314514B0" w:rsidR="00316646" w:rsidRPr="00D732F6" w:rsidRDefault="00316646" w:rsidP="00316646">
      <w:pPr>
        <w:jc w:val="both"/>
        <w:rPr>
          <w:rFonts w:ascii="FranceTV Brown TT Light" w:eastAsia="MS Mincho" w:hAnsi="FranceTV Brown TT Light" w:cs="FranceTV Brown TT Light"/>
        </w:rPr>
      </w:pPr>
      <w:r w:rsidRPr="00D732F6">
        <w:rPr>
          <w:rFonts w:ascii="FranceTV Brown TT Light" w:eastAsia="MS Mincho" w:hAnsi="FranceTV Brown TT Light" w:cs="FranceTV Brown TT Light"/>
        </w:rPr>
        <w:t>En cas de non-reconduction, France Télévisions en informe le ti</w:t>
      </w:r>
      <w:r w:rsidRPr="009F5BA3">
        <w:rPr>
          <w:rFonts w:ascii="FranceTV Brown TT Light" w:eastAsia="MS Mincho" w:hAnsi="FranceTV Brown TT Light" w:cs="FranceTV Brown TT Light"/>
        </w:rPr>
        <w:t xml:space="preserve">tulaire </w:t>
      </w:r>
      <w:del w:id="711" w:author="CLUZEAU Marie" w:date="2026-02-18T11:17:00Z" w16du:dateUtc="2026-02-18T10:17:00Z">
        <w:r w:rsidR="00136F7E" w:rsidRPr="009F5BA3" w:rsidDel="00674633">
          <w:rPr>
            <w:rFonts w:ascii="FranceTV Brown TT Light" w:eastAsia="MS Mincho" w:hAnsi="FranceTV Brown TT Light" w:cs="FranceTV Brown TT Light"/>
          </w:rPr>
          <w:delText>un  (</w:delText>
        </w:r>
      </w:del>
      <w:ins w:id="712" w:author="CLUZEAU Marie" w:date="2026-02-18T11:17:00Z" w16du:dateUtc="2026-02-18T10:17:00Z">
        <w:r w:rsidR="00674633" w:rsidRPr="009F5BA3">
          <w:rPr>
            <w:rFonts w:ascii="FranceTV Brown TT Light" w:eastAsia="MS Mincho" w:hAnsi="FranceTV Brown TT Light" w:cs="FranceTV Brown TT Light"/>
          </w:rPr>
          <w:t>un (</w:t>
        </w:r>
      </w:ins>
      <w:r w:rsidR="00136F7E" w:rsidRPr="009F5BA3">
        <w:rPr>
          <w:rFonts w:ascii="FranceTV Brown TT Light" w:eastAsia="MS Mincho" w:hAnsi="FranceTV Brown TT Light" w:cs="FranceTV Brown TT Light"/>
        </w:rPr>
        <w:t>1</w:t>
      </w:r>
      <w:r w:rsidRPr="009F5BA3">
        <w:rPr>
          <w:rFonts w:ascii="FranceTV Brown TT Light" w:eastAsia="MS Mincho" w:hAnsi="FranceTV Brown TT Light" w:cs="FranceTV Brown TT Light"/>
        </w:rPr>
        <w:t>) mois</w:t>
      </w:r>
      <w:r w:rsidRPr="00D732F6">
        <w:rPr>
          <w:rFonts w:ascii="FranceTV Brown TT Light" w:eastAsia="MS Mincho" w:hAnsi="FranceTV Brown TT Light" w:cs="FranceTV Brown TT Light"/>
        </w:rPr>
        <w:t xml:space="preserve"> avant la fin de la période en cours. Aucune indemnité n’est due à l’autre partie en cas de non-reconduction de l’accord-cadre.</w:t>
      </w:r>
    </w:p>
    <w:p w14:paraId="41372625" w14:textId="77777777" w:rsidR="00316646" w:rsidRPr="00D732F6" w:rsidRDefault="00316646" w:rsidP="00316646">
      <w:pPr>
        <w:jc w:val="both"/>
        <w:rPr>
          <w:rFonts w:ascii="FranceTV Brown TT Light" w:hAnsi="FranceTV Brown TT Light" w:cs="FranceTV Brown TT Light"/>
        </w:rPr>
      </w:pPr>
    </w:p>
    <w:p w14:paraId="7BBF347A" w14:textId="77777777" w:rsidR="00316646" w:rsidRPr="00D732F6" w:rsidRDefault="00316646" w:rsidP="00316646">
      <w:pPr>
        <w:jc w:val="both"/>
        <w:rPr>
          <w:rFonts w:ascii="FranceTV Brown TT Light" w:hAnsi="FranceTV Brown TT Light" w:cs="FranceTV Brown TT Light"/>
        </w:rPr>
      </w:pPr>
      <w:r w:rsidRPr="00D732F6">
        <w:rPr>
          <w:rFonts w:ascii="FranceTV Brown TT Light" w:hAnsi="FranceTV Brown TT Light" w:cs="FranceTV Brown TT Light"/>
        </w:rPr>
        <w:t xml:space="preserve">Sans préjudice de l’article R. 2162-5 du code de la commande publique, les bons de commande peuvent être notifiés jusqu’au dernier jour de la période de validité de l’accord-cadre, sans que la durée d’exécution des prestations ne puisse excéder de plus </w:t>
      </w:r>
      <w:r w:rsidRPr="009F5BA3">
        <w:rPr>
          <w:rFonts w:ascii="FranceTV Brown TT Light" w:hAnsi="FranceTV Brown TT Light" w:cs="FranceTV Brown TT Light"/>
        </w:rPr>
        <w:t>de six (6) mois la date</w:t>
      </w:r>
      <w:r w:rsidRPr="00D732F6">
        <w:rPr>
          <w:rFonts w:ascii="FranceTV Brown TT Light" w:hAnsi="FranceTV Brown TT Light" w:cs="FranceTV Brown TT Light"/>
        </w:rPr>
        <w:t xml:space="preserve"> de fin de validité de l’accord-cadre.</w:t>
      </w:r>
    </w:p>
    <w:p w14:paraId="714D20C2" w14:textId="77777777" w:rsidR="00316646" w:rsidRPr="00D732F6" w:rsidRDefault="00316646" w:rsidP="00316646">
      <w:pPr>
        <w:jc w:val="both"/>
        <w:rPr>
          <w:rFonts w:ascii="FranceTV Brown TT Light" w:hAnsi="FranceTV Brown TT Light" w:cs="FranceTV Brown TT Light"/>
        </w:rPr>
      </w:pPr>
    </w:p>
    <w:p w14:paraId="1DB82472" w14:textId="412C4386" w:rsidR="00FF3779" w:rsidRDefault="00316646" w:rsidP="00DE2021">
      <w:pPr>
        <w:jc w:val="both"/>
        <w:rPr>
          <w:rFonts w:ascii="FranceTV Brown TT Light" w:hAnsi="FranceTV Brown TT Light" w:cs="FranceTV Brown TT Light"/>
        </w:rPr>
      </w:pPr>
      <w:r w:rsidRPr="00D732F6">
        <w:rPr>
          <w:rFonts w:ascii="FranceTV Brown TT Light" w:hAnsi="FranceTV Brown TT Light" w:cs="FranceTV Brown TT Light"/>
        </w:rPr>
        <w:t>La date-limite d’exécution des bons de commande définie ci-dessus correspond à la date de fin d’exécution des prestations et de début des opérations de vérification des prestations telles que décrites à l’article dédié aux opérations de vérification du présent CCA.</w:t>
      </w:r>
    </w:p>
    <w:p w14:paraId="2B881E07" w14:textId="77777777" w:rsidR="00721EB4" w:rsidRDefault="00721EB4" w:rsidP="00DE2021">
      <w:pPr>
        <w:jc w:val="both"/>
        <w:rPr>
          <w:rFonts w:ascii="FranceTV Brown TT Light" w:hAnsi="FranceTV Brown TT Light" w:cs="FranceTV Brown TT Light"/>
        </w:rPr>
      </w:pPr>
    </w:p>
    <w:p w14:paraId="5F488B08" w14:textId="6B119480" w:rsidR="00721EB4" w:rsidRPr="00E11590" w:rsidRDefault="00721EB4" w:rsidP="00721EB4">
      <w:pPr>
        <w:overflowPunct/>
        <w:autoSpaceDE/>
        <w:autoSpaceDN/>
        <w:adjustRightInd/>
        <w:spacing w:before="100" w:beforeAutospacing="1" w:after="100" w:afterAutospacing="1"/>
        <w:textAlignment w:val="auto"/>
        <w:rPr>
          <w:rFonts w:ascii="FranceTV Brown TT Light" w:hAnsi="FranceTV Brown TT Light" w:cs="FranceTV Brown TT Light"/>
          <w:b/>
          <w:bCs/>
          <w:rPrChange w:id="713" w:author="CLUZEAU Marie" w:date="2026-02-11T09:29:00Z" w16du:dateUtc="2026-02-11T08:29:00Z">
            <w:rPr>
              <w:rFonts w:ascii="Times New Roman" w:eastAsia="Times New Roman" w:hAnsi="Times New Roman" w:cs="Times New Roman"/>
              <w:sz w:val="24"/>
              <w:szCs w:val="24"/>
              <w:lang w:eastAsia="fr-FR"/>
            </w:rPr>
          </w:rPrChange>
        </w:rPr>
      </w:pPr>
      <w:r w:rsidRPr="00E11590">
        <w:rPr>
          <w:rFonts w:ascii="FranceTV Brown TT Light" w:hAnsi="FranceTV Brown TT Light" w:cs="FranceTV Brown TT Light"/>
          <w:b/>
          <w:bCs/>
          <w:rPrChange w:id="714" w:author="CLUZEAU Marie" w:date="2026-02-11T09:29:00Z" w16du:dateUtc="2026-02-11T08:29:00Z">
            <w:rPr>
              <w:rFonts w:ascii="Times New Roman" w:eastAsia="Times New Roman" w:hAnsi="Times New Roman" w:cs="Times New Roman"/>
              <w:b/>
              <w:bCs/>
              <w:sz w:val="24"/>
              <w:szCs w:val="24"/>
              <w:lang w:eastAsia="fr-FR"/>
            </w:rPr>
          </w:rPrChange>
        </w:rPr>
        <w:t xml:space="preserve">Certaines des prestations objet du </w:t>
      </w:r>
      <w:del w:id="715" w:author="CLUZEAU Marie" w:date="2026-02-11T09:29:00Z" w16du:dateUtc="2026-02-11T08:29:00Z">
        <w:r w:rsidRPr="00E11590" w:rsidDel="00E11590">
          <w:rPr>
            <w:rFonts w:ascii="FranceTV Brown TT Light" w:hAnsi="FranceTV Brown TT Light" w:cs="FranceTV Brown TT Light"/>
            <w:b/>
            <w:bCs/>
            <w:rPrChange w:id="716" w:author="CLUZEAU Marie" w:date="2026-02-11T09:29:00Z" w16du:dateUtc="2026-02-11T08:29:00Z">
              <w:rPr>
                <w:rFonts w:ascii="Times New Roman" w:eastAsia="Times New Roman" w:hAnsi="Times New Roman" w:cs="Times New Roman"/>
                <w:b/>
                <w:bCs/>
                <w:sz w:val="24"/>
                <w:szCs w:val="24"/>
                <w:lang w:eastAsia="fr-FR"/>
              </w:rPr>
            </w:rPrChange>
          </w:rPr>
          <w:delText>present</w:delText>
        </w:r>
      </w:del>
      <w:ins w:id="717" w:author="CLUZEAU Marie" w:date="2026-02-11T09:29:00Z" w16du:dateUtc="2026-02-11T08:29:00Z">
        <w:r w:rsidR="00E11590" w:rsidRPr="00E11590">
          <w:rPr>
            <w:rFonts w:ascii="FranceTV Brown TT Light" w:hAnsi="FranceTV Brown TT Light" w:cs="FranceTV Brown TT Light"/>
            <w:b/>
            <w:bCs/>
            <w:rPrChange w:id="718" w:author="CLUZEAU Marie" w:date="2026-02-11T09:29:00Z" w16du:dateUtc="2026-02-11T08:29:00Z">
              <w:rPr>
                <w:rFonts w:ascii="FranceTV Brown TT Light" w:hAnsi="FranceTV Brown TT Light" w:cs="FranceTV Brown TT Light"/>
              </w:rPr>
            </w:rPrChange>
          </w:rPr>
          <w:t>présent</w:t>
        </w:r>
      </w:ins>
      <w:r w:rsidRPr="00E11590">
        <w:rPr>
          <w:rFonts w:ascii="FranceTV Brown TT Light" w:hAnsi="FranceTV Brown TT Light" w:cs="FranceTV Brown TT Light"/>
          <w:b/>
          <w:bCs/>
          <w:rPrChange w:id="719" w:author="CLUZEAU Marie" w:date="2026-02-11T09:29:00Z" w16du:dateUtc="2026-02-11T08:29:00Z">
            <w:rPr>
              <w:rFonts w:ascii="Times New Roman" w:eastAsia="Times New Roman" w:hAnsi="Times New Roman" w:cs="Times New Roman"/>
              <w:b/>
              <w:bCs/>
              <w:sz w:val="24"/>
              <w:szCs w:val="24"/>
              <w:lang w:eastAsia="fr-FR"/>
            </w:rPr>
          </w:rPrChange>
        </w:rPr>
        <w:t xml:space="preserve"> contrat sous soumise à la reprise du personnel</w:t>
      </w:r>
      <w:ins w:id="720" w:author="CLUZEAU Marie" w:date="2026-02-11T09:29:00Z" w16du:dateUtc="2026-02-11T08:29:00Z">
        <w:r w:rsidR="00E11590">
          <w:rPr>
            <w:rFonts w:ascii="FranceTV Brown TT Light" w:hAnsi="FranceTV Brown TT Light" w:cs="FranceTV Brown TT Light"/>
            <w:b/>
            <w:bCs/>
          </w:rPr>
          <w:t xml:space="preserve">. </w:t>
        </w:r>
      </w:ins>
      <w:del w:id="721" w:author="CLUZEAU Marie" w:date="2026-02-11T09:29:00Z" w16du:dateUtc="2026-02-11T08:29:00Z">
        <w:r w:rsidRPr="00E11590" w:rsidDel="00E11590">
          <w:rPr>
            <w:rFonts w:ascii="FranceTV Brown TT Light" w:hAnsi="FranceTV Brown TT Light" w:cs="FranceTV Brown TT Light"/>
            <w:b/>
            <w:bCs/>
            <w:rPrChange w:id="722" w:author="CLUZEAU Marie" w:date="2026-02-11T09:29:00Z" w16du:dateUtc="2026-02-11T08:29:00Z">
              <w:rPr>
                <w:rFonts w:ascii="Times New Roman" w:eastAsia="Times New Roman" w:hAnsi="Times New Roman" w:cs="Times New Roman"/>
                <w:b/>
                <w:bCs/>
                <w:sz w:val="24"/>
                <w:szCs w:val="24"/>
                <w:lang w:eastAsia="fr-FR"/>
              </w:rPr>
            </w:rPrChange>
          </w:rPr>
          <w:delText xml:space="preserve"> </w:delText>
        </w:r>
      </w:del>
    </w:p>
    <w:p w14:paraId="7D0A88D2" w14:textId="190A4067" w:rsidR="00721EB4" w:rsidRPr="00E11590" w:rsidRDefault="00721EB4" w:rsidP="00036683">
      <w:pPr>
        <w:overflowPunct/>
        <w:autoSpaceDE/>
        <w:autoSpaceDN/>
        <w:adjustRightInd/>
        <w:spacing w:before="100" w:beforeAutospacing="1" w:after="100" w:afterAutospacing="1"/>
        <w:jc w:val="both"/>
        <w:textAlignment w:val="auto"/>
        <w:rPr>
          <w:rFonts w:ascii="FranceTV Brown TT Light" w:hAnsi="FranceTV Brown TT Light" w:cs="FranceTV Brown TT Light"/>
          <w:rPrChange w:id="723" w:author="CLUZEAU Marie" w:date="2026-02-11T09:28:00Z" w16du:dateUtc="2026-02-11T08:28:00Z">
            <w:rPr>
              <w:rFonts w:ascii="Times New Roman" w:eastAsia="Times New Roman" w:hAnsi="Times New Roman" w:cs="Times New Roman"/>
              <w:sz w:val="24"/>
              <w:szCs w:val="24"/>
              <w:lang w:eastAsia="fr-FR"/>
            </w:rPr>
          </w:rPrChange>
        </w:rPr>
      </w:pPr>
      <w:r w:rsidRPr="00E11590">
        <w:rPr>
          <w:rFonts w:ascii="FranceTV Brown TT Light" w:hAnsi="FranceTV Brown TT Light" w:cs="FranceTV Brown TT Light"/>
          <w:rPrChange w:id="724" w:author="CLUZEAU Marie" w:date="2026-02-11T09:28:00Z" w16du:dateUtc="2026-02-11T08:28:00Z">
            <w:rPr>
              <w:rFonts w:ascii="Times New Roman" w:eastAsia="Times New Roman" w:hAnsi="Times New Roman" w:cs="Times New Roman"/>
              <w:sz w:val="24"/>
              <w:szCs w:val="24"/>
              <w:lang w:eastAsia="fr-FR"/>
            </w:rPr>
          </w:rPrChange>
        </w:rPr>
        <w:t>En cas de cessation du présent contrat, pour quelque cause que ce soit, et notamment en cas de résiliation anticipée ou de non-renouvellement à son terme entraînant un changement de titulaire, le titulaire sortant s’engage à faciliter la continuité du service et la reprise du personnel affecté à l’exécution des prestations objet du contrat</w:t>
      </w:r>
      <w:del w:id="725" w:author="CLUZEAU Marie" w:date="2026-02-11T09:28:00Z" w16du:dateUtc="2026-02-11T08:28:00Z">
        <w:r w:rsidRPr="00E11590" w:rsidDel="00E11590">
          <w:rPr>
            <w:rFonts w:ascii="FranceTV Brown TT Light" w:hAnsi="FranceTV Brown TT Light" w:cs="FranceTV Brown TT Light"/>
            <w:rPrChange w:id="726" w:author="CLUZEAU Marie" w:date="2026-02-11T09:28:00Z" w16du:dateUtc="2026-02-11T08:28:00Z">
              <w:rPr>
                <w:rFonts w:ascii="Times New Roman" w:eastAsia="Times New Roman" w:hAnsi="Times New Roman" w:cs="Times New Roman"/>
                <w:sz w:val="24"/>
                <w:szCs w:val="24"/>
                <w:lang w:eastAsia="fr-FR"/>
              </w:rPr>
            </w:rPrChange>
          </w:rPr>
          <w:delText>.</w:delText>
        </w:r>
      </w:del>
    </w:p>
    <w:p w14:paraId="182FD51B" w14:textId="77777777" w:rsidR="00721EB4" w:rsidRPr="00E11590" w:rsidRDefault="00721EB4" w:rsidP="00036683">
      <w:pPr>
        <w:overflowPunct/>
        <w:autoSpaceDE/>
        <w:autoSpaceDN/>
        <w:adjustRightInd/>
        <w:spacing w:before="100" w:beforeAutospacing="1" w:after="100" w:afterAutospacing="1"/>
        <w:jc w:val="both"/>
        <w:textAlignment w:val="auto"/>
        <w:rPr>
          <w:rFonts w:ascii="FranceTV Brown TT Light" w:hAnsi="FranceTV Brown TT Light" w:cs="FranceTV Brown TT Light"/>
          <w:rPrChange w:id="727" w:author="CLUZEAU Marie" w:date="2026-02-11T09:28:00Z" w16du:dateUtc="2026-02-11T08:28:00Z">
            <w:rPr>
              <w:rFonts w:ascii="Times New Roman" w:eastAsia="Times New Roman" w:hAnsi="Times New Roman" w:cs="Times New Roman"/>
              <w:sz w:val="24"/>
              <w:szCs w:val="24"/>
              <w:lang w:eastAsia="fr-FR"/>
            </w:rPr>
          </w:rPrChange>
        </w:rPr>
      </w:pPr>
      <w:r w:rsidRPr="00E11590">
        <w:rPr>
          <w:rFonts w:ascii="FranceTV Brown TT Light" w:hAnsi="FranceTV Brown TT Light" w:cs="FranceTV Brown TT Light"/>
          <w:rPrChange w:id="728" w:author="CLUZEAU Marie" w:date="2026-02-11T09:28:00Z" w16du:dateUtc="2026-02-11T08:28:00Z">
            <w:rPr>
              <w:rFonts w:ascii="Times New Roman" w:eastAsia="Times New Roman" w:hAnsi="Times New Roman" w:cs="Times New Roman"/>
              <w:sz w:val="24"/>
              <w:szCs w:val="24"/>
              <w:lang w:eastAsia="fr-FR"/>
            </w:rPr>
          </w:rPrChange>
        </w:rPr>
        <w:t>Lorsque les conditions légales et réglementaires sont réunies, et notamment celles prévues à l’article L.1224-1 du Code du travail ou par les conventions collectives applicables aux activités concernées, les contrats de travail des salariés affectés de manière stable et significative aux prestations seront transférés de plein droit au nouveau titulaire, dans le respect des droits et obligations qui en découlent.</w:t>
      </w:r>
    </w:p>
    <w:p w14:paraId="1E1EF361" w14:textId="77777777" w:rsidR="00721EB4" w:rsidRPr="00E11590" w:rsidRDefault="00721EB4" w:rsidP="00036683">
      <w:pPr>
        <w:pStyle w:val="NormalWeb"/>
        <w:jc w:val="both"/>
        <w:rPr>
          <w:rFonts w:ascii="FranceTV Brown TT Light" w:hAnsi="FranceTV Brown TT Light" w:cs="FranceTV Brown TT Light"/>
          <w:szCs w:val="22"/>
          <w:rPrChange w:id="729" w:author="CLUZEAU Marie" w:date="2026-02-11T09:28:00Z" w16du:dateUtc="2026-02-11T08:28:00Z">
            <w:rPr>
              <w:rFonts w:eastAsia="Times New Roman" w:cs="Times New Roman"/>
              <w:sz w:val="24"/>
              <w:lang w:eastAsia="fr-FR"/>
            </w:rPr>
          </w:rPrChange>
        </w:rPr>
      </w:pPr>
      <w:r w:rsidRPr="00E11590">
        <w:rPr>
          <w:rFonts w:ascii="FranceTV Brown TT Light" w:hAnsi="FranceTV Brown TT Light" w:cs="FranceTV Brown TT Light"/>
          <w:szCs w:val="22"/>
          <w:rPrChange w:id="730" w:author="CLUZEAU Marie" w:date="2026-02-11T09:28:00Z" w16du:dateUtc="2026-02-11T08:28:00Z">
            <w:rPr>
              <w:rFonts w:eastAsia="Times New Roman" w:cs="Times New Roman"/>
              <w:sz w:val="24"/>
              <w:lang w:eastAsia="fr-FR"/>
            </w:rPr>
          </w:rPrChange>
        </w:rPr>
        <w:t>À défaut d’application des dispositifs légaux ou conventionnels de transfert automatique, le titulaire sortant s’engage à coopérer avec le pouvoir adjudicateur et le titulaire entrant afin de permettre, dans la mesure du possible, la reprise du personnel, dans des conditions conformes aux dispositions sociales en vigueur.</w:t>
      </w:r>
    </w:p>
    <w:p w14:paraId="1CC13D04" w14:textId="16B29174" w:rsidR="00721EB4" w:rsidRPr="00E11590" w:rsidRDefault="00721EB4" w:rsidP="00036683">
      <w:pPr>
        <w:pStyle w:val="NormalWeb"/>
        <w:jc w:val="both"/>
        <w:rPr>
          <w:rFonts w:ascii="FranceTV Brown TT Light" w:hAnsi="FranceTV Brown TT Light" w:cs="FranceTV Brown TT Light"/>
          <w:szCs w:val="22"/>
          <w:rPrChange w:id="731" w:author="CLUZEAU Marie" w:date="2026-02-11T09:28:00Z" w16du:dateUtc="2026-02-11T08:28:00Z">
            <w:rPr>
              <w:rFonts w:eastAsia="Times New Roman" w:cs="Times New Roman"/>
              <w:sz w:val="24"/>
              <w:lang w:eastAsia="fr-FR"/>
            </w:rPr>
          </w:rPrChange>
        </w:rPr>
      </w:pPr>
      <w:r w:rsidRPr="00E11590">
        <w:rPr>
          <w:rFonts w:ascii="FranceTV Brown TT Light" w:hAnsi="FranceTV Brown TT Light" w:cs="FranceTV Brown TT Light"/>
          <w:szCs w:val="22"/>
          <w:rPrChange w:id="732" w:author="CLUZEAU Marie" w:date="2026-02-11T09:28:00Z" w16du:dateUtc="2026-02-11T08:28:00Z">
            <w:rPr>
              <w:rFonts w:eastAsia="Times New Roman" w:cs="Times New Roman"/>
              <w:sz w:val="24"/>
              <w:lang w:eastAsia="fr-FR"/>
            </w:rPr>
          </w:rPrChange>
        </w:rPr>
        <w:t>Le titulaire sortant communiquera, dans un délai de trente (30) jours avant la date de cessation effective du contrat, la liste nominative des salariés concernés, ainsi que l’ensemble des informations nécessaires à l’analyse de la situation sociale, notamment l’ancienneté, la qualification, le temps de travail, la rémunération brute, les avantages collectifs, et toute donnée utile au respect des obligations légales et conventionnelles, sous réserve du respect des règles relatives à la protection des données personnelles.</w:t>
      </w:r>
    </w:p>
    <w:p w14:paraId="3C4E7EFF" w14:textId="77777777" w:rsidR="00721EB4" w:rsidRPr="00E11590" w:rsidRDefault="00721EB4" w:rsidP="00036683">
      <w:pPr>
        <w:overflowPunct/>
        <w:autoSpaceDE/>
        <w:autoSpaceDN/>
        <w:adjustRightInd/>
        <w:spacing w:before="100" w:beforeAutospacing="1" w:after="100" w:afterAutospacing="1"/>
        <w:jc w:val="both"/>
        <w:textAlignment w:val="auto"/>
        <w:rPr>
          <w:rFonts w:ascii="FranceTV Brown TT Light" w:hAnsi="FranceTV Brown TT Light" w:cs="FranceTV Brown TT Light"/>
          <w:rPrChange w:id="733" w:author="CLUZEAU Marie" w:date="2026-02-11T09:28:00Z" w16du:dateUtc="2026-02-11T08:28:00Z">
            <w:rPr>
              <w:rFonts w:ascii="Times New Roman" w:eastAsia="Times New Roman" w:hAnsi="Times New Roman" w:cs="Times New Roman"/>
              <w:sz w:val="24"/>
              <w:szCs w:val="24"/>
              <w:lang w:eastAsia="fr-FR"/>
            </w:rPr>
          </w:rPrChange>
        </w:rPr>
      </w:pPr>
      <w:r w:rsidRPr="00E11590">
        <w:rPr>
          <w:rFonts w:ascii="FranceTV Brown TT Light" w:hAnsi="FranceTV Brown TT Light" w:cs="FranceTV Brown TT Light"/>
          <w:rPrChange w:id="734" w:author="CLUZEAU Marie" w:date="2026-02-11T09:28:00Z" w16du:dateUtc="2026-02-11T08:28:00Z">
            <w:rPr>
              <w:rFonts w:ascii="Times New Roman" w:eastAsia="Times New Roman" w:hAnsi="Times New Roman" w:cs="Times New Roman"/>
              <w:sz w:val="24"/>
              <w:szCs w:val="24"/>
              <w:lang w:eastAsia="fr-FR"/>
            </w:rPr>
          </w:rPrChange>
        </w:rPr>
        <w:t>Le titulaire sortant demeure seul responsable du respect de ses obligations à l’égard de son personnel jusqu’à la date effective du transfert des contrats de travail ou, à défaut, jusqu’à la cessation de leur affectation aux prestations.</w:t>
      </w:r>
    </w:p>
    <w:p w14:paraId="2A6ACD7C" w14:textId="77777777" w:rsidR="00721EB4" w:rsidRPr="00E11590" w:rsidRDefault="00721EB4" w:rsidP="00036683">
      <w:pPr>
        <w:overflowPunct/>
        <w:autoSpaceDE/>
        <w:autoSpaceDN/>
        <w:adjustRightInd/>
        <w:spacing w:before="100" w:beforeAutospacing="1" w:after="100" w:afterAutospacing="1"/>
        <w:jc w:val="both"/>
        <w:textAlignment w:val="auto"/>
        <w:rPr>
          <w:rFonts w:ascii="FranceTV Brown TT Light" w:hAnsi="FranceTV Brown TT Light" w:cs="FranceTV Brown TT Light"/>
          <w:rPrChange w:id="735" w:author="CLUZEAU Marie" w:date="2026-02-11T09:28:00Z" w16du:dateUtc="2026-02-11T08:28:00Z">
            <w:rPr>
              <w:rFonts w:ascii="Times New Roman" w:eastAsia="Times New Roman" w:hAnsi="Times New Roman" w:cs="Times New Roman"/>
              <w:sz w:val="24"/>
              <w:szCs w:val="24"/>
              <w:lang w:eastAsia="fr-FR"/>
            </w:rPr>
          </w:rPrChange>
        </w:rPr>
      </w:pPr>
      <w:r w:rsidRPr="00E11590">
        <w:rPr>
          <w:rFonts w:ascii="FranceTV Brown TT Light" w:hAnsi="FranceTV Brown TT Light" w:cs="FranceTV Brown TT Light"/>
          <w:rPrChange w:id="736" w:author="CLUZEAU Marie" w:date="2026-02-11T09:28:00Z" w16du:dateUtc="2026-02-11T08:28:00Z">
            <w:rPr>
              <w:rFonts w:ascii="Times New Roman" w:eastAsia="Times New Roman" w:hAnsi="Times New Roman" w:cs="Times New Roman"/>
              <w:sz w:val="24"/>
              <w:szCs w:val="24"/>
              <w:lang w:eastAsia="fr-FR"/>
            </w:rPr>
          </w:rPrChange>
        </w:rPr>
        <w:t>Le pouvoir adjudicateur ne pourra en aucun cas être tenu pour employeur, de fait ou de droit, des salariés du titulaire sortant ou entrant.</w:t>
      </w:r>
    </w:p>
    <w:p w14:paraId="3B94EEE9" w14:textId="5E59E782" w:rsidR="00721EB4" w:rsidRPr="00721EB4" w:rsidRDefault="00721EB4">
      <w:pPr>
        <w:overflowPunct/>
        <w:autoSpaceDE/>
        <w:autoSpaceDN/>
        <w:adjustRightInd/>
        <w:spacing w:before="100" w:beforeAutospacing="1" w:after="100" w:afterAutospacing="1"/>
        <w:textAlignment w:val="auto"/>
        <w:rPr>
          <w:rFonts w:ascii="Times New Roman" w:eastAsia="Times New Roman" w:hAnsi="Times New Roman" w:cs="Times New Roman"/>
          <w:sz w:val="24"/>
          <w:szCs w:val="24"/>
          <w:lang w:eastAsia="fr-FR"/>
          <w:rPrChange w:id="737" w:author="BLIN Prescillia" w:date="2026-02-06T14:14:00Z" w16du:dateUtc="2026-02-06T13:14:00Z">
            <w:rPr>
              <w:rFonts w:ascii="FranceTV Brown TT Light" w:hAnsi="FranceTV Brown TT Light" w:cs="FranceTV Brown TT Light"/>
            </w:rPr>
          </w:rPrChange>
        </w:rPr>
        <w:pPrChange w:id="738" w:author="BLIN Prescillia" w:date="2026-02-06T14:14:00Z" w16du:dateUtc="2026-02-06T13:14:00Z">
          <w:pPr>
            <w:jc w:val="both"/>
          </w:pPr>
        </w:pPrChange>
      </w:pPr>
    </w:p>
    <w:p w14:paraId="2F77ECD3" w14:textId="1A3E4AF2" w:rsidR="00BB00B5" w:rsidRPr="00020C98" w:rsidRDefault="001E190E" w:rsidP="00403181">
      <w:pPr>
        <w:pStyle w:val="Titre1"/>
        <w:overflowPunct/>
        <w:autoSpaceDE/>
        <w:autoSpaceDN/>
        <w:adjustRightInd/>
        <w:spacing w:before="360" w:after="240"/>
        <w:ind w:left="1709"/>
        <w:jc w:val="both"/>
        <w:textAlignment w:val="auto"/>
        <w:rPr>
          <w:rFonts w:ascii="FranceTV Brown TT Light" w:hAnsi="FranceTV Brown TT Light" w:cs="FranceTV Brown TT Light"/>
          <w:bCs/>
          <w:kern w:val="32"/>
          <w:sz w:val="24"/>
          <w:szCs w:val="32"/>
          <w:u w:val="single"/>
        </w:rPr>
      </w:pPr>
      <w:bookmarkStart w:id="739" w:name="_Toc222230562"/>
      <w:bookmarkStart w:id="740" w:name="_Toc185251374"/>
      <w:bookmarkEnd w:id="702"/>
      <w:r w:rsidRPr="00020C98">
        <w:rPr>
          <w:rFonts w:ascii="FranceTV Brown TT Light" w:hAnsi="FranceTV Brown TT Light" w:cs="FranceTV Brown TT Light"/>
          <w:bCs/>
          <w:kern w:val="32"/>
          <w:sz w:val="24"/>
          <w:szCs w:val="32"/>
          <w:u w:val="single"/>
        </w:rPr>
        <w:t>ORDRE DE PRIORIT</w:t>
      </w:r>
      <w:r w:rsidR="00952582" w:rsidRPr="00020C98">
        <w:rPr>
          <w:rFonts w:ascii="FranceTV Brown TT Light" w:hAnsi="FranceTV Brown TT Light" w:cs="FranceTV Brown TT Light"/>
          <w:bCs/>
          <w:kern w:val="32"/>
          <w:sz w:val="24"/>
          <w:szCs w:val="32"/>
          <w:u w:val="single"/>
        </w:rPr>
        <w:t>E</w:t>
      </w:r>
      <w:r w:rsidRPr="00020C98">
        <w:rPr>
          <w:rFonts w:ascii="FranceTV Brown TT Light" w:hAnsi="FranceTV Brown TT Light" w:cs="FranceTV Brown TT Light"/>
          <w:bCs/>
          <w:kern w:val="32"/>
          <w:sz w:val="24"/>
          <w:szCs w:val="32"/>
          <w:u w:val="single"/>
        </w:rPr>
        <w:t xml:space="preserve"> DES PIECES CONTRACTUELLES</w:t>
      </w:r>
      <w:bookmarkEnd w:id="739"/>
    </w:p>
    <w:p w14:paraId="26C51C11" w14:textId="04A64418" w:rsidR="00BB00B5" w:rsidRPr="00411E52" w:rsidRDefault="00BB00B5" w:rsidP="00952582">
      <w:pPr>
        <w:jc w:val="both"/>
        <w:rPr>
          <w:rFonts w:ascii="FranceTV Brown TT Light" w:hAnsi="FranceTV Brown TT Light" w:cs="FranceTV Brown TT Light"/>
        </w:rPr>
      </w:pPr>
      <w:r w:rsidRPr="00020C98">
        <w:rPr>
          <w:rFonts w:ascii="FranceTV Brown TT Light" w:hAnsi="FranceTV Brown TT Light" w:cs="FranceTV Brown TT Light"/>
        </w:rPr>
        <w:t xml:space="preserve">Les pièces contractuelles </w:t>
      </w:r>
      <w:r w:rsidR="007F70AB" w:rsidRPr="00411E52">
        <w:rPr>
          <w:rFonts w:ascii="FranceTV Brown TT Light" w:hAnsi="FranceTV Brown TT Light" w:cs="FranceTV Brown TT Light"/>
        </w:rPr>
        <w:t>de l’accord-cadre</w:t>
      </w:r>
      <w:r w:rsidR="00376B29" w:rsidRPr="00411E52">
        <w:rPr>
          <w:rFonts w:ascii="FranceTV Brown TT Light" w:hAnsi="FranceTV Brown TT Light" w:cs="FranceTV Brown TT Light"/>
        </w:rPr>
        <w:t xml:space="preserve"> </w:t>
      </w:r>
      <w:r w:rsidRPr="00411E52">
        <w:rPr>
          <w:rFonts w:ascii="FranceTV Brown TT Light" w:hAnsi="FranceTV Brown TT Light" w:cs="FranceTV Brown TT Light"/>
        </w:rPr>
        <w:t>sont les suivantes par ordre de priorité décroissante :</w:t>
      </w:r>
    </w:p>
    <w:p w14:paraId="56021D24" w14:textId="77777777" w:rsidR="008B254C" w:rsidRPr="00411E52" w:rsidRDefault="008B254C" w:rsidP="00952582">
      <w:pPr>
        <w:jc w:val="both"/>
        <w:rPr>
          <w:rFonts w:ascii="FranceTV Brown TT Light" w:hAnsi="FranceTV Brown TT Light" w:cs="FranceTV Brown TT Light"/>
        </w:rPr>
      </w:pPr>
    </w:p>
    <w:p w14:paraId="6E602DB7" w14:textId="77777777" w:rsidR="003C394C" w:rsidRPr="00483E69" w:rsidRDefault="003C394C" w:rsidP="003C394C">
      <w:pPr>
        <w:numPr>
          <w:ilvl w:val="0"/>
          <w:numId w:val="4"/>
        </w:numPr>
        <w:overflowPunct/>
        <w:autoSpaceDE/>
        <w:autoSpaceDN/>
        <w:adjustRightInd/>
        <w:jc w:val="both"/>
        <w:textAlignment w:val="auto"/>
        <w:rPr>
          <w:rFonts w:ascii="FranceTV Brown TT Light" w:hAnsi="FranceTV Brown TT Light" w:cs="FranceTV Brown TT Light"/>
          <w:szCs w:val="20"/>
          <w:lang w:eastAsia="fr-FR"/>
        </w:rPr>
      </w:pPr>
      <w:proofErr w:type="gramStart"/>
      <w:r w:rsidRPr="00483E69">
        <w:rPr>
          <w:rFonts w:ascii="FranceTV Brown TT Light" w:hAnsi="FranceTV Brown TT Light" w:cs="FranceTV Brown TT Light"/>
          <w:szCs w:val="20"/>
          <w:lang w:eastAsia="fr-FR"/>
        </w:rPr>
        <w:t>l’acte</w:t>
      </w:r>
      <w:proofErr w:type="gramEnd"/>
      <w:r w:rsidRPr="00483E69">
        <w:rPr>
          <w:rFonts w:ascii="FranceTV Brown TT Light" w:hAnsi="FranceTV Brown TT Light" w:cs="FranceTV Brown TT Light"/>
          <w:szCs w:val="20"/>
          <w:lang w:eastAsia="fr-FR"/>
        </w:rPr>
        <w:t xml:space="preserve"> d’engagement, dans la version résultant des dernières modifications éventuelles, opérées par avenant ;</w:t>
      </w:r>
    </w:p>
    <w:p w14:paraId="6858D5C5" w14:textId="22CD98DC" w:rsidR="00680327" w:rsidRPr="00483E69" w:rsidRDefault="00680327" w:rsidP="00680327">
      <w:pPr>
        <w:numPr>
          <w:ilvl w:val="0"/>
          <w:numId w:val="4"/>
        </w:numPr>
        <w:overflowPunct/>
        <w:autoSpaceDE/>
        <w:autoSpaceDN/>
        <w:adjustRightInd/>
        <w:jc w:val="both"/>
        <w:textAlignment w:val="auto"/>
        <w:rPr>
          <w:rFonts w:ascii="FranceTV Brown TT Light" w:hAnsi="FranceTV Brown TT Light" w:cs="FranceTV Brown TT Light"/>
          <w:szCs w:val="20"/>
          <w:lang w:eastAsia="fr-FR"/>
        </w:rPr>
      </w:pPr>
      <w:r w:rsidRPr="00483E69">
        <w:rPr>
          <w:rFonts w:ascii="FranceTV Brown TT Light" w:hAnsi="FranceTV Brown TT Light" w:cs="FranceTV Brown TT Light"/>
          <w:szCs w:val="20"/>
          <w:lang w:eastAsia="fr-FR"/>
        </w:rPr>
        <w:t>Les décompositions du prix global et forfaitaire (DPGF) accompagné du mode d’emploi</w:t>
      </w:r>
      <w:r w:rsidR="00A57DA1" w:rsidRPr="00483E69">
        <w:rPr>
          <w:rFonts w:ascii="FranceTV Brown TT Light" w:hAnsi="FranceTV Brown TT Light" w:cs="FranceTV Brown TT Light"/>
          <w:szCs w:val="20"/>
          <w:lang w:eastAsia="fr-FR"/>
        </w:rPr>
        <w:t> ;</w:t>
      </w:r>
    </w:p>
    <w:p w14:paraId="7AC6C574" w14:textId="527A6EE7" w:rsidR="003C394C" w:rsidRPr="00483E69" w:rsidRDefault="003C394C" w:rsidP="003C394C">
      <w:pPr>
        <w:numPr>
          <w:ilvl w:val="0"/>
          <w:numId w:val="4"/>
        </w:numPr>
        <w:overflowPunct/>
        <w:autoSpaceDE/>
        <w:autoSpaceDN/>
        <w:adjustRightInd/>
        <w:jc w:val="both"/>
        <w:textAlignment w:val="auto"/>
        <w:rPr>
          <w:rFonts w:ascii="FranceTV Brown TT Light" w:hAnsi="FranceTV Brown TT Light" w:cs="FranceTV Brown TT Light"/>
          <w:szCs w:val="20"/>
          <w:lang w:eastAsia="fr-FR"/>
        </w:rPr>
      </w:pPr>
      <w:proofErr w:type="gramStart"/>
      <w:r w:rsidRPr="00483E69">
        <w:rPr>
          <w:rFonts w:ascii="FranceTV Brown TT Light" w:hAnsi="FranceTV Brown TT Light" w:cs="FranceTV Brown TT Light"/>
          <w:szCs w:val="20"/>
          <w:lang w:eastAsia="fr-FR"/>
        </w:rPr>
        <w:t>le</w:t>
      </w:r>
      <w:proofErr w:type="gramEnd"/>
      <w:r w:rsidRPr="00483E69">
        <w:rPr>
          <w:rFonts w:ascii="FranceTV Brown TT Light" w:hAnsi="FranceTV Brown TT Light" w:cs="FranceTV Brown TT Light"/>
          <w:szCs w:val="20"/>
          <w:lang w:eastAsia="fr-FR"/>
        </w:rPr>
        <w:t xml:space="preserve"> b</w:t>
      </w:r>
      <w:r w:rsidR="00277203" w:rsidRPr="00483E69">
        <w:rPr>
          <w:rFonts w:ascii="FranceTV Brown TT Light" w:hAnsi="FranceTV Brown TT Light" w:cs="FranceTV Brown TT Light"/>
          <w:szCs w:val="20"/>
          <w:lang w:eastAsia="fr-FR"/>
        </w:rPr>
        <w:t>ordereau de prix unitaire (BPU)</w:t>
      </w:r>
      <w:r w:rsidRPr="00483E69">
        <w:rPr>
          <w:rFonts w:ascii="FranceTV Brown TT Light" w:hAnsi="FranceTV Brown TT Light" w:cs="FranceTV Brown TT Light"/>
          <w:szCs w:val="20"/>
          <w:lang w:eastAsia="fr-FR"/>
        </w:rPr>
        <w:t xml:space="preserve"> ;</w:t>
      </w:r>
    </w:p>
    <w:p w14:paraId="21B59009" w14:textId="19EC60DC" w:rsidR="001E190E" w:rsidRPr="00483E69" w:rsidRDefault="001E190E" w:rsidP="002121E8">
      <w:pPr>
        <w:numPr>
          <w:ilvl w:val="0"/>
          <w:numId w:val="4"/>
        </w:numPr>
        <w:overflowPunct/>
        <w:autoSpaceDE/>
        <w:autoSpaceDN/>
        <w:adjustRightInd/>
        <w:jc w:val="both"/>
        <w:textAlignment w:val="auto"/>
        <w:rPr>
          <w:rFonts w:ascii="FranceTV Brown TT Light" w:hAnsi="FranceTV Brown TT Light" w:cs="FranceTV Brown TT Light"/>
          <w:szCs w:val="20"/>
          <w:lang w:eastAsia="fr-FR"/>
        </w:rPr>
      </w:pPr>
      <w:proofErr w:type="gramStart"/>
      <w:r w:rsidRPr="00483E69">
        <w:rPr>
          <w:rFonts w:ascii="FranceTV Brown TT Light" w:hAnsi="FranceTV Brown TT Light" w:cs="FranceTV Brown TT Light"/>
          <w:szCs w:val="20"/>
          <w:lang w:eastAsia="fr-FR"/>
        </w:rPr>
        <w:t>le</w:t>
      </w:r>
      <w:proofErr w:type="gramEnd"/>
      <w:r w:rsidRPr="00483E69">
        <w:rPr>
          <w:rFonts w:ascii="FranceTV Brown TT Light" w:hAnsi="FranceTV Brown TT Light" w:cs="FranceTV Brown TT Light"/>
          <w:szCs w:val="20"/>
          <w:lang w:eastAsia="fr-FR"/>
        </w:rPr>
        <w:t xml:space="preserve"> présent cahier des clauses administratives (CCA) et ses annexes</w:t>
      </w:r>
      <w:r w:rsidR="009A4BC5" w:rsidRPr="00483E69">
        <w:rPr>
          <w:rFonts w:ascii="FranceTV Brown TT Light" w:hAnsi="FranceTV Brown TT Light" w:cs="FranceTV Brown TT Light"/>
          <w:szCs w:val="20"/>
          <w:lang w:eastAsia="fr-FR"/>
        </w:rPr>
        <w:t xml:space="preserve"> </w:t>
      </w:r>
      <w:r w:rsidRPr="00483E69">
        <w:rPr>
          <w:rFonts w:ascii="FranceTV Brown TT Light" w:hAnsi="FranceTV Brown TT Light" w:cs="FranceTV Brown TT Light"/>
          <w:szCs w:val="20"/>
          <w:lang w:eastAsia="fr-FR"/>
        </w:rPr>
        <w:t>;</w:t>
      </w:r>
    </w:p>
    <w:p w14:paraId="4D637925" w14:textId="2A54E5D8" w:rsidR="001E190E" w:rsidRPr="00483E69" w:rsidRDefault="001E190E" w:rsidP="002121E8">
      <w:pPr>
        <w:numPr>
          <w:ilvl w:val="0"/>
          <w:numId w:val="4"/>
        </w:numPr>
        <w:overflowPunct/>
        <w:autoSpaceDE/>
        <w:autoSpaceDN/>
        <w:adjustRightInd/>
        <w:jc w:val="both"/>
        <w:textAlignment w:val="auto"/>
        <w:rPr>
          <w:rFonts w:ascii="FranceTV Brown TT Light" w:hAnsi="FranceTV Brown TT Light" w:cs="FranceTV Brown TT Light"/>
          <w:szCs w:val="20"/>
          <w:lang w:eastAsia="fr-FR"/>
        </w:rPr>
      </w:pPr>
      <w:proofErr w:type="gramStart"/>
      <w:r w:rsidRPr="00483E69">
        <w:rPr>
          <w:rFonts w:ascii="FranceTV Brown TT Light" w:hAnsi="FranceTV Brown TT Light" w:cs="FranceTV Brown TT Light"/>
          <w:szCs w:val="20"/>
          <w:lang w:eastAsia="fr-FR"/>
        </w:rPr>
        <w:t>le</w:t>
      </w:r>
      <w:proofErr w:type="gramEnd"/>
      <w:r w:rsidRPr="00483E69">
        <w:rPr>
          <w:rFonts w:ascii="FranceTV Brown TT Light" w:hAnsi="FranceTV Brown TT Light" w:cs="FranceTV Brown TT Light"/>
          <w:szCs w:val="20"/>
          <w:lang w:eastAsia="fr-FR"/>
        </w:rPr>
        <w:t xml:space="preserve"> cahier des clauses</w:t>
      </w:r>
      <w:r w:rsidR="003C1F05" w:rsidRPr="00483E69">
        <w:rPr>
          <w:rFonts w:ascii="FranceTV Brown TT Light" w:hAnsi="FranceTV Brown TT Light" w:cs="FranceTV Brown TT Light"/>
          <w:szCs w:val="20"/>
          <w:lang w:eastAsia="fr-FR"/>
        </w:rPr>
        <w:t xml:space="preserve"> techniques (CCT)</w:t>
      </w:r>
      <w:r w:rsidR="00C11D09" w:rsidRPr="00483E69">
        <w:rPr>
          <w:rFonts w:ascii="FranceTV Brown TT Light" w:hAnsi="FranceTV Brown TT Light" w:cs="FranceTV Brown TT Light"/>
          <w:szCs w:val="20"/>
          <w:lang w:eastAsia="fr-FR"/>
        </w:rPr>
        <w:t xml:space="preserve"> et ses annexes</w:t>
      </w:r>
      <w:r w:rsidRPr="00483E69">
        <w:rPr>
          <w:rFonts w:ascii="FranceTV Brown TT Light" w:hAnsi="FranceTV Brown TT Light" w:cs="FranceTV Brown TT Light"/>
          <w:szCs w:val="20"/>
          <w:lang w:eastAsia="fr-FR"/>
        </w:rPr>
        <w:t xml:space="preserve"> ;</w:t>
      </w:r>
    </w:p>
    <w:p w14:paraId="60D0A789" w14:textId="1DB3B43F" w:rsidR="00483E69" w:rsidRPr="00483E69" w:rsidRDefault="00483E69" w:rsidP="00483E69">
      <w:pPr>
        <w:numPr>
          <w:ilvl w:val="0"/>
          <w:numId w:val="4"/>
        </w:numPr>
        <w:overflowPunct/>
        <w:autoSpaceDE/>
        <w:autoSpaceDN/>
        <w:adjustRightInd/>
        <w:jc w:val="both"/>
        <w:textAlignment w:val="auto"/>
        <w:rPr>
          <w:rFonts w:ascii="FranceTV Brown TT Light" w:hAnsi="FranceTV Brown TT Light" w:cs="FranceTV Brown TT Light"/>
          <w:szCs w:val="20"/>
          <w:lang w:eastAsia="fr-FR"/>
        </w:rPr>
      </w:pPr>
      <w:proofErr w:type="gramStart"/>
      <w:r w:rsidRPr="00483E69">
        <w:rPr>
          <w:rFonts w:ascii="FranceTV Brown TT Light" w:hAnsi="FranceTV Brown TT Light" w:cs="FranceTV Brown TT Light"/>
          <w:szCs w:val="20"/>
          <w:lang w:eastAsia="fr-FR"/>
        </w:rPr>
        <w:t>l’annexe</w:t>
      </w:r>
      <w:proofErr w:type="gramEnd"/>
      <w:r w:rsidRPr="00483E69">
        <w:rPr>
          <w:rFonts w:ascii="FranceTV Brown TT Light" w:hAnsi="FranceTV Brown TT Light" w:cs="FranceTV Brown TT Light"/>
          <w:szCs w:val="20"/>
          <w:lang w:eastAsia="fr-FR"/>
        </w:rPr>
        <w:t xml:space="preserve"> 7 correspondant à la liste de reprise du personnel ;</w:t>
      </w:r>
    </w:p>
    <w:p w14:paraId="7C2B4C0A" w14:textId="184F0AD2" w:rsidR="001E190E" w:rsidRPr="00483E69" w:rsidRDefault="00FF1037" w:rsidP="002121E8">
      <w:pPr>
        <w:numPr>
          <w:ilvl w:val="0"/>
          <w:numId w:val="4"/>
        </w:numPr>
        <w:overflowPunct/>
        <w:autoSpaceDE/>
        <w:autoSpaceDN/>
        <w:adjustRightInd/>
        <w:jc w:val="both"/>
        <w:textAlignment w:val="auto"/>
        <w:rPr>
          <w:rFonts w:ascii="FranceTV Brown TT Light" w:hAnsi="FranceTV Brown TT Light" w:cs="FranceTV Brown TT Light"/>
          <w:szCs w:val="20"/>
          <w:lang w:eastAsia="fr-FR"/>
        </w:rPr>
      </w:pPr>
      <w:proofErr w:type="gramStart"/>
      <w:r w:rsidRPr="00483E69">
        <w:rPr>
          <w:rFonts w:ascii="FranceTV Brown TT Light" w:hAnsi="FranceTV Brown TT Light" w:cs="FranceTV Brown TT Light"/>
          <w:szCs w:val="20"/>
          <w:lang w:eastAsia="fr-FR"/>
        </w:rPr>
        <w:t>le</w:t>
      </w:r>
      <w:proofErr w:type="gramEnd"/>
      <w:r w:rsidRPr="00483E69">
        <w:rPr>
          <w:rFonts w:ascii="FranceTV Brown TT Light" w:hAnsi="FranceTV Brown TT Light" w:cs="FranceTV Brown TT Light"/>
          <w:szCs w:val="20"/>
          <w:lang w:eastAsia="fr-FR"/>
        </w:rPr>
        <w:t xml:space="preserve"> CCAG-FCS</w:t>
      </w:r>
      <w:r w:rsidR="001E190E" w:rsidRPr="00483E69">
        <w:rPr>
          <w:rFonts w:ascii="FranceTV Brown TT Light" w:hAnsi="FranceTV Brown TT Light" w:cs="FranceTV Brown TT Light"/>
          <w:szCs w:val="20"/>
          <w:lang w:eastAsia="fr-FR"/>
        </w:rPr>
        <w:t xml:space="preserve"> ;</w:t>
      </w:r>
    </w:p>
    <w:p w14:paraId="24112667" w14:textId="798F07D6" w:rsidR="001E190E" w:rsidRPr="00483E69" w:rsidRDefault="001E190E" w:rsidP="002121E8">
      <w:pPr>
        <w:numPr>
          <w:ilvl w:val="0"/>
          <w:numId w:val="4"/>
        </w:numPr>
        <w:overflowPunct/>
        <w:autoSpaceDE/>
        <w:autoSpaceDN/>
        <w:adjustRightInd/>
        <w:jc w:val="both"/>
        <w:textAlignment w:val="auto"/>
        <w:rPr>
          <w:rFonts w:ascii="FranceTV Brown TT Light" w:hAnsi="FranceTV Brown TT Light" w:cs="FranceTV Brown TT Light"/>
          <w:szCs w:val="20"/>
          <w:lang w:eastAsia="fr-FR"/>
        </w:rPr>
      </w:pPr>
      <w:proofErr w:type="gramStart"/>
      <w:r w:rsidRPr="00483E69">
        <w:rPr>
          <w:rFonts w:ascii="FranceTV Brown TT Light" w:hAnsi="FranceTV Brown TT Light" w:cs="FranceTV Brown TT Light"/>
          <w:szCs w:val="20"/>
          <w:lang w:eastAsia="fr-FR"/>
        </w:rPr>
        <w:t>les</w:t>
      </w:r>
      <w:proofErr w:type="gramEnd"/>
      <w:r w:rsidRPr="00483E69">
        <w:rPr>
          <w:rFonts w:ascii="FranceTV Brown TT Light" w:hAnsi="FranceTV Brown TT Light" w:cs="FranceTV Brown TT Light"/>
          <w:szCs w:val="20"/>
          <w:lang w:eastAsia="fr-FR"/>
        </w:rPr>
        <w:t xml:space="preserve"> actes spéciaux de sous-traitance et leurs avenants, postérieurs à la notification de l’accord-cadre ;</w:t>
      </w:r>
    </w:p>
    <w:p w14:paraId="39A573ED" w14:textId="7D0928FD" w:rsidR="00277203" w:rsidRPr="00483E69" w:rsidRDefault="001E190E" w:rsidP="00277203">
      <w:pPr>
        <w:numPr>
          <w:ilvl w:val="0"/>
          <w:numId w:val="4"/>
        </w:numPr>
        <w:overflowPunct/>
        <w:autoSpaceDE/>
        <w:autoSpaceDN/>
        <w:adjustRightInd/>
        <w:jc w:val="both"/>
        <w:textAlignment w:val="auto"/>
        <w:rPr>
          <w:rFonts w:ascii="FranceTV Brown TT Light" w:hAnsi="FranceTV Brown TT Light" w:cs="FranceTV Brown TT Light"/>
          <w:szCs w:val="20"/>
          <w:lang w:eastAsia="fr-FR"/>
        </w:rPr>
      </w:pPr>
      <w:proofErr w:type="gramStart"/>
      <w:r w:rsidRPr="00483E69">
        <w:rPr>
          <w:rFonts w:ascii="FranceTV Brown TT Light" w:hAnsi="FranceTV Brown TT Light" w:cs="FranceTV Brown TT Light"/>
          <w:szCs w:val="20"/>
          <w:lang w:eastAsia="fr-FR"/>
        </w:rPr>
        <w:t>l’offre</w:t>
      </w:r>
      <w:proofErr w:type="gramEnd"/>
      <w:r w:rsidRPr="00483E69">
        <w:rPr>
          <w:rFonts w:ascii="FranceTV Brown TT Light" w:hAnsi="FranceTV Brown TT Light" w:cs="FranceTV Brown TT Light"/>
          <w:szCs w:val="20"/>
          <w:lang w:eastAsia="fr-FR"/>
        </w:rPr>
        <w:t xml:space="preserve"> technique du </w:t>
      </w:r>
      <w:r w:rsidR="00EE6E01" w:rsidRPr="00483E69">
        <w:rPr>
          <w:rFonts w:ascii="FranceTV Brown TT Light" w:hAnsi="FranceTV Brown TT Light" w:cs="FranceTV Brown TT Light"/>
          <w:szCs w:val="20"/>
          <w:lang w:eastAsia="fr-FR"/>
        </w:rPr>
        <w:t>T</w:t>
      </w:r>
      <w:r w:rsidRPr="00483E69">
        <w:rPr>
          <w:rFonts w:ascii="FranceTV Brown TT Light" w:hAnsi="FranceTV Brown TT Light" w:cs="FranceTV Brown TT Light"/>
          <w:szCs w:val="20"/>
          <w:lang w:eastAsia="fr-FR"/>
        </w:rPr>
        <w:t>itulaire.</w:t>
      </w:r>
    </w:p>
    <w:p w14:paraId="269FB73C" w14:textId="77777777" w:rsidR="004D0E0D" w:rsidRDefault="004D0E0D" w:rsidP="00277203">
      <w:pPr>
        <w:ind w:left="360"/>
        <w:rPr>
          <w:rFonts w:ascii="FranceTV Brown TT Light" w:hAnsi="FranceTV Brown TT Light" w:cs="FranceTV Brown TT Light"/>
        </w:rPr>
      </w:pPr>
    </w:p>
    <w:p w14:paraId="01CC8E1E" w14:textId="77777777" w:rsidR="00277203" w:rsidRPr="00CC5DAB" w:rsidRDefault="00277203" w:rsidP="00277203">
      <w:pPr>
        <w:pBdr>
          <w:top w:val="single" w:sz="4" w:space="1" w:color="auto"/>
          <w:left w:val="single" w:sz="4" w:space="4" w:color="auto"/>
          <w:bottom w:val="single" w:sz="4" w:space="1" w:color="auto"/>
          <w:right w:val="single" w:sz="4" w:space="4" w:color="auto"/>
        </w:pBdr>
        <w:ind w:firstLine="2"/>
        <w:jc w:val="both"/>
        <w:rPr>
          <w:rFonts w:ascii="FranceTV Brown TT Light" w:hAnsi="FranceTV Brown TT Light" w:cs="FranceTV Brown TT Light"/>
          <w:szCs w:val="20"/>
        </w:rPr>
      </w:pPr>
      <w:smartTag w:uri="urn:schemas-microsoft-com:office:smarttags" w:element="PersonName">
        <w:smartTagPr>
          <w:attr w:name="ProductID" w:val="La D￩composition"/>
        </w:smartTagPr>
        <w:r w:rsidRPr="00CC5DAB">
          <w:rPr>
            <w:rFonts w:ascii="FranceTV Brown TT Light" w:hAnsi="FranceTV Brown TT Light" w:cs="FranceTV Brown TT Light"/>
            <w:szCs w:val="20"/>
          </w:rPr>
          <w:t xml:space="preserve">La </w:t>
        </w:r>
        <w:r w:rsidRPr="00CC5DAB">
          <w:rPr>
            <w:rFonts w:ascii="FranceTV Brown TT Light" w:hAnsi="FranceTV Brown TT Light" w:cs="FranceTV Brown TT Light"/>
            <w:b/>
            <w:szCs w:val="20"/>
          </w:rPr>
          <w:t>Décomposition</w:t>
        </w:r>
      </w:smartTag>
      <w:r w:rsidRPr="00CC5DAB">
        <w:rPr>
          <w:rFonts w:ascii="FranceTV Brown TT Light" w:hAnsi="FranceTV Brown TT Light" w:cs="FranceTV Brown TT Light"/>
          <w:b/>
          <w:szCs w:val="20"/>
        </w:rPr>
        <w:t xml:space="preserve"> du Prix Global et Forfaitaire</w:t>
      </w:r>
      <w:r w:rsidRPr="00CC5DAB">
        <w:rPr>
          <w:rFonts w:ascii="FranceTV Brown TT Light" w:hAnsi="FranceTV Brown TT Light" w:cs="FranceTV Brown TT Light"/>
          <w:szCs w:val="20"/>
        </w:rPr>
        <w:t xml:space="preserve"> n’est contractuelle que pour les prix unitaires utilisés pour le règlement des éventuelles prestations modificatives et pour l'établissement des factures.</w:t>
      </w:r>
    </w:p>
    <w:p w14:paraId="1F74D81D" w14:textId="77777777" w:rsidR="00277203" w:rsidRPr="00CC5DAB" w:rsidRDefault="00277203" w:rsidP="00277203">
      <w:pPr>
        <w:pBdr>
          <w:top w:val="single" w:sz="4" w:space="1" w:color="auto"/>
          <w:left w:val="single" w:sz="4" w:space="4" w:color="auto"/>
          <w:bottom w:val="single" w:sz="4" w:space="1" w:color="auto"/>
          <w:right w:val="single" w:sz="4" w:space="4" w:color="auto"/>
        </w:pBdr>
        <w:ind w:firstLine="2"/>
        <w:jc w:val="both"/>
        <w:rPr>
          <w:rFonts w:ascii="FranceTV Brown TT Light" w:hAnsi="FranceTV Brown TT Light" w:cs="FranceTV Brown TT Light"/>
          <w:szCs w:val="20"/>
        </w:rPr>
      </w:pPr>
      <w:r w:rsidRPr="00CC5DAB">
        <w:rPr>
          <w:rFonts w:ascii="FranceTV Brown TT Light" w:hAnsi="FranceTV Brown TT Light" w:cs="FranceTV Brown TT Light"/>
          <w:szCs w:val="20"/>
        </w:rPr>
        <w:t>Les quantités qu'elle contient ne sont qu'indicatives, la part fixe concernée par la DPGF étant forfaitaire. Il appartient au Titulaire de mettre en œuvre toutes les quantités nécessaires à la réalisation complète de la prestation décrite dans le CCT et réalisée dans les conditions de prix et d'organisation fixées par l'ensemble des pièces contractuelles</w:t>
      </w:r>
      <w:r>
        <w:rPr>
          <w:rFonts w:ascii="FranceTV Brown TT Light" w:hAnsi="FranceTV Brown TT Light" w:cs="FranceTV Brown TT Light"/>
          <w:szCs w:val="20"/>
        </w:rPr>
        <w:t>.</w:t>
      </w:r>
    </w:p>
    <w:p w14:paraId="60938164" w14:textId="77777777" w:rsidR="00277203" w:rsidRDefault="00277203" w:rsidP="004D0E0D">
      <w:pPr>
        <w:overflowPunct/>
        <w:autoSpaceDE/>
        <w:autoSpaceDN/>
        <w:adjustRightInd/>
        <w:jc w:val="both"/>
        <w:textAlignment w:val="auto"/>
        <w:rPr>
          <w:rFonts w:ascii="FranceTV Brown TT Light" w:hAnsi="FranceTV Brown TT Light" w:cs="FranceTV Brown TT Light"/>
          <w:szCs w:val="20"/>
          <w:lang w:eastAsia="fr-FR"/>
        </w:rPr>
      </w:pPr>
    </w:p>
    <w:p w14:paraId="40D9F6FE" w14:textId="43AFDA83" w:rsidR="00255BDC" w:rsidRPr="00020C98" w:rsidRDefault="00255BDC" w:rsidP="00255BDC">
      <w:pPr>
        <w:jc w:val="both"/>
        <w:rPr>
          <w:rFonts w:ascii="FranceTV Brown TT Light" w:hAnsi="FranceTV Brown TT Light" w:cs="FranceTV Brown TT Light"/>
        </w:rPr>
      </w:pPr>
      <w:r w:rsidRPr="00411E52">
        <w:rPr>
          <w:rFonts w:ascii="FranceTV Brown TT Light" w:hAnsi="FranceTV Brown TT Light" w:cs="FranceTV Brown TT Light"/>
        </w:rPr>
        <w:t xml:space="preserve">Toutes conditions posées par un opérateur économique, partie à l’accord-cadre, contraires à ces pièces contractuelles seront inopposables à France Télévisions. En </w:t>
      </w:r>
      <w:del w:id="741" w:author="CLUZEAU Marie" w:date="2026-02-11T09:29:00Z" w16du:dateUtc="2026-02-11T08:29:00Z">
        <w:r w:rsidRPr="00411E52" w:rsidDel="004218FB">
          <w:rPr>
            <w:rFonts w:ascii="FranceTV Brown TT Light" w:hAnsi="FranceTV Brown TT Light" w:cs="FranceTV Brown TT Light"/>
          </w:rPr>
          <w:delText>cas  de</w:delText>
        </w:r>
      </w:del>
      <w:ins w:id="742" w:author="CLUZEAU Marie" w:date="2026-02-11T09:29:00Z" w16du:dateUtc="2026-02-11T08:29:00Z">
        <w:r w:rsidR="004218FB" w:rsidRPr="00411E52">
          <w:rPr>
            <w:rFonts w:ascii="FranceTV Brown TT Light" w:hAnsi="FranceTV Brown TT Light" w:cs="FranceTV Brown TT Light"/>
          </w:rPr>
          <w:t>cas de</w:t>
        </w:r>
      </w:ins>
      <w:r w:rsidRPr="00411E52">
        <w:rPr>
          <w:rFonts w:ascii="FranceTV Brown TT Light" w:hAnsi="FranceTV Brown TT Light" w:cs="FranceTV Brown TT Light"/>
        </w:rPr>
        <w:t xml:space="preserve"> contradiction ou de différence entre les pièces constitutives, ces pièces prévalent dans l’ordre dans lequel elles sont énumérées ci-dessus.</w:t>
      </w:r>
    </w:p>
    <w:p w14:paraId="04E5500F" w14:textId="77777777" w:rsidR="00255BDC" w:rsidRPr="00020C98" w:rsidRDefault="00255BDC" w:rsidP="00255BDC">
      <w:pPr>
        <w:jc w:val="both"/>
        <w:rPr>
          <w:rFonts w:ascii="FranceTV Brown TT Light" w:hAnsi="FranceTV Brown TT Light" w:cs="FranceTV Brown TT Light"/>
        </w:rPr>
      </w:pPr>
    </w:p>
    <w:p w14:paraId="6C3D047F" w14:textId="77777777" w:rsidR="00255BDC" w:rsidRPr="00020C98" w:rsidRDefault="00255BDC" w:rsidP="00255BDC">
      <w:pPr>
        <w:jc w:val="both"/>
        <w:rPr>
          <w:rFonts w:ascii="FranceTV Brown TT Light" w:hAnsi="FranceTV Brown TT Light" w:cs="FranceTV Brown TT Light"/>
        </w:rPr>
      </w:pPr>
      <w:r w:rsidRPr="00020C98">
        <w:rPr>
          <w:rFonts w:ascii="FranceTV Brown TT Light" w:hAnsi="FranceTV Brown TT Light" w:cs="FranceTV Brown TT Light"/>
        </w:rPr>
        <w:t xml:space="preserve">Sauf dispositions contraires, tous les montants figurant dans </w:t>
      </w:r>
      <w:r w:rsidRPr="00411E52">
        <w:rPr>
          <w:rFonts w:ascii="FranceTV Brown TT Light" w:hAnsi="FranceTV Brown TT Light" w:cs="FranceTV Brown TT Light"/>
        </w:rPr>
        <w:t>le présent accord-cadre sont exprimés hors TVA.</w:t>
      </w:r>
    </w:p>
    <w:p w14:paraId="4E260542" w14:textId="77777777" w:rsidR="00CF6800" w:rsidRPr="00020C98" w:rsidRDefault="00CF6800" w:rsidP="00952582">
      <w:pPr>
        <w:jc w:val="both"/>
        <w:rPr>
          <w:rFonts w:ascii="FranceTV Brown TT Light" w:hAnsi="FranceTV Brown TT Light" w:cs="FranceTV Brown TT Light"/>
        </w:rPr>
      </w:pPr>
    </w:p>
    <w:p w14:paraId="4FA58DEA" w14:textId="58D13AA7" w:rsidR="00CF6800" w:rsidRPr="00020C98" w:rsidRDefault="00CF6800" w:rsidP="00CF6800">
      <w:pPr>
        <w:suppressAutoHyphens/>
        <w:jc w:val="both"/>
        <w:rPr>
          <w:rFonts w:ascii="FranceTV Brown TT Light" w:hAnsi="FranceTV Brown TT Light" w:cs="FranceTV Brown TT Light"/>
          <w:b/>
          <w:bCs/>
          <w:i/>
          <w:u w:val="single"/>
        </w:rPr>
      </w:pPr>
      <w:bookmarkStart w:id="743" w:name="_Toc326853105"/>
      <w:bookmarkStart w:id="744" w:name="_Toc12968456"/>
      <w:r w:rsidRPr="00020C98">
        <w:rPr>
          <w:rFonts w:ascii="FranceTV Brown TT Light" w:hAnsi="FranceTV Brown TT Light" w:cs="FranceTV Brown TT Light"/>
          <w:b/>
          <w:bCs/>
          <w:i/>
          <w:u w:val="single"/>
        </w:rPr>
        <w:t xml:space="preserve">Conditions de dérogation au </w:t>
      </w:r>
      <w:bookmarkEnd w:id="743"/>
      <w:bookmarkEnd w:id="744"/>
      <w:r w:rsidR="0099528C" w:rsidRPr="00020C98">
        <w:rPr>
          <w:rFonts w:ascii="FranceTV Brown TT Light" w:hAnsi="FranceTV Brown TT Light" w:cs="FranceTV Brown TT Light"/>
          <w:b/>
          <w:bCs/>
          <w:i/>
          <w:u w:val="single"/>
        </w:rPr>
        <w:t>CCAG-FCS</w:t>
      </w:r>
      <w:r w:rsidRPr="00020C98">
        <w:rPr>
          <w:rFonts w:ascii="FranceTV Brown TT Light" w:hAnsi="FranceTV Brown TT Light" w:cs="FranceTV Brown TT Light"/>
          <w:b/>
          <w:bCs/>
          <w:i/>
        </w:rPr>
        <w:t> :</w:t>
      </w:r>
    </w:p>
    <w:p w14:paraId="23A4A286" w14:textId="77777777" w:rsidR="00CF6800" w:rsidRPr="00020C98" w:rsidRDefault="00CF6800" w:rsidP="00CF6800">
      <w:pPr>
        <w:suppressAutoHyphens/>
        <w:jc w:val="both"/>
        <w:rPr>
          <w:rFonts w:ascii="FranceTV Brown TT Light" w:hAnsi="FranceTV Brown TT Light" w:cs="FranceTV Brown TT Light"/>
          <w:b/>
          <w:bCs/>
          <w:i/>
          <w:u w:val="single"/>
        </w:rPr>
      </w:pPr>
    </w:p>
    <w:p w14:paraId="66C31059" w14:textId="3B39531F" w:rsidR="005A04DE" w:rsidRPr="005A04DE" w:rsidRDefault="0099528C" w:rsidP="005A04DE">
      <w:pPr>
        <w:jc w:val="both"/>
        <w:rPr>
          <w:rFonts w:ascii="FranceTV Brown TT Light" w:hAnsi="FranceTV Brown TT Light" w:cs="FranceTV Brown TT Light"/>
        </w:rPr>
      </w:pPr>
      <w:r w:rsidRPr="00020C98">
        <w:rPr>
          <w:rFonts w:ascii="FranceTV Brown TT Light" w:hAnsi="FranceTV Brown TT Light" w:cs="FranceTV Brown TT Light"/>
        </w:rPr>
        <w:t>Toute dérogation au CCAG-FCS</w:t>
      </w:r>
      <w:r w:rsidR="00CF6800" w:rsidRPr="00020C98">
        <w:rPr>
          <w:rFonts w:ascii="FranceTV Brown TT Light" w:hAnsi="FranceTV Brown TT Light" w:cs="FranceTV Brown TT Light"/>
        </w:rPr>
        <w:t xml:space="preserve"> qui n’est pas clairement définie et récapitulée comme telle dans le dernier article du présent document est réputée non écrite. Toutefois, ne constitu</w:t>
      </w:r>
      <w:r w:rsidRPr="00020C98">
        <w:rPr>
          <w:rFonts w:ascii="FranceTV Brown TT Light" w:hAnsi="FranceTV Brown TT Light" w:cs="FranceTV Brown TT Light"/>
        </w:rPr>
        <w:t>e pas une dérogation au CCAG-FCS</w:t>
      </w:r>
      <w:r w:rsidR="00CF6800" w:rsidRPr="00020C98">
        <w:rPr>
          <w:rFonts w:ascii="FranceTV Brown TT Light" w:hAnsi="FranceTV Brown TT Light" w:cs="FranceTV Brown TT Light"/>
        </w:rPr>
        <w:t xml:space="preserve"> l’adoption, sur un point déterminé, de stipulations différentes de celles qu’indique ce dernier lorsque, sur ce point, celui-ci prévoit expressément la possibilité pour les marchés publics de contenir des stipulations différentes.</w:t>
      </w:r>
    </w:p>
    <w:bookmarkEnd w:id="740"/>
    <w:p w14:paraId="4EFEDFD0" w14:textId="34835F75" w:rsidR="00BB00B5" w:rsidRPr="00020C98" w:rsidRDefault="00137AE2" w:rsidP="00403181">
      <w:pPr>
        <w:pStyle w:val="Titre1"/>
        <w:overflowPunct/>
        <w:autoSpaceDE/>
        <w:autoSpaceDN/>
        <w:adjustRightInd/>
        <w:spacing w:before="360" w:after="240"/>
        <w:ind w:left="1709"/>
        <w:jc w:val="both"/>
        <w:textAlignment w:val="auto"/>
        <w:rPr>
          <w:rFonts w:ascii="FranceTV Brown TT Light" w:hAnsi="FranceTV Brown TT Light" w:cs="FranceTV Brown TT Light"/>
          <w:bCs/>
          <w:kern w:val="32"/>
          <w:sz w:val="24"/>
          <w:szCs w:val="32"/>
          <w:u w:val="single"/>
        </w:rPr>
      </w:pPr>
      <w:r w:rsidRPr="00020C98">
        <w:rPr>
          <w:rFonts w:ascii="FranceTV Brown TT Light" w:hAnsi="FranceTV Brown TT Light" w:cs="FranceTV Brown TT Light"/>
          <w:bCs/>
          <w:kern w:val="32"/>
          <w:sz w:val="24"/>
          <w:szCs w:val="32"/>
          <w:u w:val="single"/>
        </w:rPr>
        <w:t xml:space="preserve"> </w:t>
      </w:r>
      <w:bookmarkStart w:id="745" w:name="_Toc12287523"/>
      <w:bookmarkStart w:id="746" w:name="_Toc222230563"/>
      <w:r w:rsidR="00BB00B5" w:rsidRPr="00020C98">
        <w:rPr>
          <w:rFonts w:ascii="FranceTV Brown TT Light" w:hAnsi="FranceTV Brown TT Light" w:cs="FranceTV Brown TT Light"/>
          <w:bCs/>
          <w:kern w:val="32"/>
          <w:sz w:val="24"/>
          <w:szCs w:val="32"/>
          <w:u w:val="single"/>
        </w:rPr>
        <w:t>PRIX</w:t>
      </w:r>
      <w:bookmarkEnd w:id="745"/>
      <w:bookmarkEnd w:id="746"/>
      <w:r w:rsidR="00BB00B5" w:rsidRPr="00020C98">
        <w:rPr>
          <w:rFonts w:ascii="FranceTV Brown TT Light" w:hAnsi="FranceTV Brown TT Light" w:cs="FranceTV Brown TT Light"/>
          <w:bCs/>
          <w:kern w:val="32"/>
          <w:sz w:val="24"/>
          <w:szCs w:val="32"/>
          <w:u w:val="single"/>
        </w:rPr>
        <w:t xml:space="preserve"> </w:t>
      </w:r>
    </w:p>
    <w:p w14:paraId="226E4800" w14:textId="0D6651CE" w:rsidR="00376B29" w:rsidRPr="00020C98" w:rsidRDefault="001C373F" w:rsidP="00403181">
      <w:pPr>
        <w:pStyle w:val="Titre2"/>
        <w:ind w:left="2127" w:hanging="1843"/>
        <w:jc w:val="both"/>
        <w:rPr>
          <w:rFonts w:ascii="FranceTV Brown TT Light" w:hAnsi="FranceTV Brown TT Light" w:cs="FranceTV Brown TT Light"/>
          <w:bCs/>
          <w:iCs/>
          <w:sz w:val="24"/>
          <w:u w:val="single"/>
        </w:rPr>
      </w:pPr>
      <w:bookmarkStart w:id="747" w:name="_Toc12287525"/>
      <w:bookmarkStart w:id="748" w:name="_Toc222230564"/>
      <w:r w:rsidRPr="00020C98">
        <w:rPr>
          <w:rFonts w:ascii="FranceTV Brown TT Light" w:hAnsi="FranceTV Brown TT Light" w:cs="FranceTV Brown TT Light"/>
          <w:bCs/>
          <w:iCs/>
          <w:sz w:val="24"/>
          <w:u w:val="single"/>
        </w:rPr>
        <w:t xml:space="preserve">Forme </w:t>
      </w:r>
      <w:r w:rsidR="00376B29" w:rsidRPr="00020C98">
        <w:rPr>
          <w:rFonts w:ascii="FranceTV Brown TT Light" w:hAnsi="FranceTV Brown TT Light" w:cs="FranceTV Brown TT Light"/>
          <w:bCs/>
          <w:iCs/>
          <w:sz w:val="24"/>
          <w:u w:val="single"/>
        </w:rPr>
        <w:t>d</w:t>
      </w:r>
      <w:bookmarkEnd w:id="747"/>
      <w:r w:rsidR="001A3752" w:rsidRPr="00020C98">
        <w:rPr>
          <w:rFonts w:ascii="FranceTV Brown TT Light" w:hAnsi="FranceTV Brown TT Light" w:cs="FranceTV Brown TT Light"/>
          <w:bCs/>
          <w:iCs/>
          <w:sz w:val="24"/>
          <w:u w:val="single"/>
        </w:rPr>
        <w:t>es prix</w:t>
      </w:r>
      <w:bookmarkEnd w:id="748"/>
      <w:r w:rsidR="001A3752" w:rsidRPr="00020C98">
        <w:rPr>
          <w:rFonts w:ascii="FranceTV Brown TT Light" w:hAnsi="FranceTV Brown TT Light" w:cs="FranceTV Brown TT Light"/>
          <w:bCs/>
          <w:iCs/>
          <w:sz w:val="24"/>
          <w:u w:val="single"/>
        </w:rPr>
        <w:t xml:space="preserve"> </w:t>
      </w:r>
    </w:p>
    <w:p w14:paraId="4112B7DA" w14:textId="77777777" w:rsidR="00403181" w:rsidRPr="00020C98" w:rsidRDefault="00403181" w:rsidP="00403181">
      <w:pPr>
        <w:rPr>
          <w:rFonts w:ascii="FranceTV Brown TT Light" w:hAnsi="FranceTV Brown TT Light" w:cs="FranceTV Brown TT Light"/>
        </w:rPr>
      </w:pPr>
    </w:p>
    <w:p w14:paraId="05158EBF" w14:textId="77777777" w:rsidR="00487135" w:rsidRPr="00020C98" w:rsidRDefault="00487135" w:rsidP="00403181">
      <w:pPr>
        <w:rPr>
          <w:rFonts w:ascii="FranceTV Brown TT Light" w:hAnsi="FranceTV Brown TT Light" w:cs="FranceTV Brown TT Light"/>
        </w:rPr>
      </w:pPr>
    </w:p>
    <w:p w14:paraId="5B5232F1" w14:textId="77777777" w:rsidR="003F18BE" w:rsidRDefault="003F18BE" w:rsidP="003F18BE">
      <w:pPr>
        <w:jc w:val="both"/>
        <w:rPr>
          <w:rFonts w:ascii="FranceTV Brown TT Light" w:hAnsi="FranceTV Brown TT Light" w:cs="FranceTV Brown TT Light"/>
        </w:rPr>
      </w:pPr>
      <w:r w:rsidRPr="00FB5C33">
        <w:rPr>
          <w:rFonts w:ascii="FranceTV Brown TT Light" w:hAnsi="FranceTV Brown TT Light" w:cs="FranceTV Brown TT Light"/>
        </w:rPr>
        <w:t xml:space="preserve">Le présent </w:t>
      </w:r>
      <w:r w:rsidRPr="003E7913">
        <w:rPr>
          <w:rFonts w:ascii="FranceTV Brown TT Light" w:hAnsi="FranceTV Brown TT Light" w:cs="FranceTV Brown TT Light"/>
        </w:rPr>
        <w:t>accord-cadre est traité à prix forfaitaires et unitaires, fixés dans les pièces financières.</w:t>
      </w:r>
    </w:p>
    <w:p w14:paraId="2AB1A31B" w14:textId="77777777" w:rsidR="003F18BE" w:rsidRPr="003E7913" w:rsidRDefault="003F18BE" w:rsidP="003F18BE">
      <w:pPr>
        <w:jc w:val="both"/>
        <w:rPr>
          <w:rFonts w:ascii="FranceTV Brown TT Light" w:hAnsi="FranceTV Brown TT Light" w:cs="FranceTV Brown TT Light"/>
        </w:rPr>
      </w:pPr>
    </w:p>
    <w:p w14:paraId="7B792C7A" w14:textId="1CC96998" w:rsidR="003F18BE" w:rsidRPr="003E7913" w:rsidRDefault="003F18BE" w:rsidP="003F18BE">
      <w:pPr>
        <w:numPr>
          <w:ilvl w:val="0"/>
          <w:numId w:val="4"/>
        </w:numPr>
        <w:overflowPunct/>
        <w:autoSpaceDE/>
        <w:autoSpaceDN/>
        <w:adjustRightInd/>
        <w:jc w:val="both"/>
        <w:textAlignment w:val="auto"/>
        <w:rPr>
          <w:rFonts w:ascii="FranceTV Brown TT Light" w:hAnsi="FranceTV Brown TT Light" w:cs="FranceTV Brown TT Light"/>
          <w:szCs w:val="20"/>
          <w:lang w:eastAsia="fr-FR"/>
        </w:rPr>
      </w:pPr>
      <w:r w:rsidRPr="003E7913">
        <w:rPr>
          <w:rFonts w:ascii="FranceTV Brown TT Light" w:hAnsi="FranceTV Brown TT Light" w:cs="FranceTV Brown TT Light"/>
          <w:szCs w:val="20"/>
          <w:lang w:eastAsia="fr-FR"/>
        </w:rPr>
        <w:t xml:space="preserve">les prix appliqués aux prestations </w:t>
      </w:r>
      <w:r w:rsidR="0068745F">
        <w:rPr>
          <w:rFonts w:ascii="FranceTV Brown TT Light" w:hAnsi="FranceTV Brown TT Light" w:cs="FranceTV Brown TT Light"/>
          <w:szCs w:val="20"/>
          <w:lang w:eastAsia="fr-FR"/>
        </w:rPr>
        <w:t>d’entretien courant</w:t>
      </w:r>
      <w:r w:rsidR="009F14C5">
        <w:rPr>
          <w:rFonts w:ascii="FranceTV Brown TT Light" w:hAnsi="FranceTV Brown TT Light" w:cs="FranceTV Brown TT Light"/>
          <w:szCs w:val="20"/>
          <w:lang w:eastAsia="fr-FR"/>
        </w:rPr>
        <w:t>, équipements et consommables sanitaires</w:t>
      </w:r>
      <w:r w:rsidR="0068745F">
        <w:rPr>
          <w:rFonts w:ascii="FranceTV Brown TT Light" w:hAnsi="FranceTV Brown TT Light" w:cs="FranceTV Brown TT Light"/>
          <w:szCs w:val="20"/>
          <w:lang w:eastAsia="fr-FR"/>
        </w:rPr>
        <w:t>, de vitrerie, de 3D, de gestion des espaces verts intérieurs/extérieurs</w:t>
      </w:r>
      <w:r>
        <w:rPr>
          <w:rFonts w:ascii="FranceTV Brown TT Light" w:hAnsi="FranceTV Brown TT Light" w:cs="FranceTV Brown TT Light"/>
          <w:szCs w:val="20"/>
          <w:lang w:eastAsia="fr-FR"/>
        </w:rPr>
        <w:t>,</w:t>
      </w:r>
      <w:r w:rsidR="009F14C5">
        <w:rPr>
          <w:rFonts w:ascii="FranceTV Brown TT Light" w:hAnsi="FranceTV Brown TT Light" w:cs="FranceTV Brown TT Light"/>
          <w:szCs w:val="20"/>
          <w:lang w:eastAsia="fr-FR"/>
        </w:rPr>
        <w:t xml:space="preserve"> d’entretien et gestion des fontaines à eau</w:t>
      </w:r>
      <w:r>
        <w:rPr>
          <w:rFonts w:ascii="FranceTV Brown TT Light" w:hAnsi="FranceTV Brown TT Light" w:cs="FranceTV Brown TT Light"/>
          <w:szCs w:val="20"/>
          <w:lang w:eastAsia="fr-FR"/>
        </w:rPr>
        <w:t xml:space="preserve"> </w:t>
      </w:r>
      <w:r w:rsidRPr="003E7913">
        <w:rPr>
          <w:rFonts w:ascii="FranceTV Brown TT Light" w:hAnsi="FranceTV Brown TT Light" w:cs="FranceTV Brown TT Light"/>
          <w:szCs w:val="20"/>
          <w:lang w:eastAsia="fr-FR"/>
        </w:rPr>
        <w:t xml:space="preserve"> sont forfaitaires, le détail de ces prix forfaitaires figure aux DPGF ;</w:t>
      </w:r>
    </w:p>
    <w:p w14:paraId="72AC37DB" w14:textId="39002E9A" w:rsidR="003F18BE" w:rsidRPr="00854537" w:rsidRDefault="003F18BE" w:rsidP="003F18BE">
      <w:pPr>
        <w:numPr>
          <w:ilvl w:val="0"/>
          <w:numId w:val="4"/>
        </w:numPr>
        <w:overflowPunct/>
        <w:autoSpaceDE/>
        <w:autoSpaceDN/>
        <w:adjustRightInd/>
        <w:jc w:val="both"/>
        <w:textAlignment w:val="auto"/>
        <w:rPr>
          <w:rFonts w:ascii="FranceTV Brown TT Light" w:hAnsi="FranceTV Brown TT Light" w:cs="FranceTV Brown TT Light"/>
          <w:szCs w:val="20"/>
          <w:lang w:eastAsia="fr-FR"/>
        </w:rPr>
      </w:pPr>
      <w:r w:rsidRPr="003E7913">
        <w:rPr>
          <w:rFonts w:ascii="FranceTV Brown TT Light" w:hAnsi="FranceTV Brown TT Light" w:cs="FranceTV Brown TT Light"/>
          <w:szCs w:val="20"/>
          <w:lang w:eastAsia="fr-FR"/>
        </w:rPr>
        <w:t xml:space="preserve">les prix appliqués aux prestations complémentaires </w:t>
      </w:r>
      <w:r w:rsidR="009F14C5" w:rsidRPr="009F14C5">
        <w:rPr>
          <w:rFonts w:ascii="FranceTV Brown TT Light" w:hAnsi="FranceTV Brown TT Light" w:cs="FranceTV Brown TT Light"/>
          <w:szCs w:val="20"/>
          <w:lang w:eastAsia="fr-FR"/>
        </w:rPr>
        <w:t>d’entretien courant, équipements et consommables sanitaires, de vitrerie, de 3D, de gestion des espaces verts intérieurs/extérieurs</w:t>
      </w:r>
      <w:r w:rsidR="009F14C5">
        <w:rPr>
          <w:rFonts w:ascii="FranceTV Brown TT Light" w:hAnsi="FranceTV Brown TT Light" w:cs="FranceTV Brown TT Light"/>
          <w:szCs w:val="20"/>
          <w:lang w:eastAsia="fr-FR"/>
        </w:rPr>
        <w:t xml:space="preserve">, </w:t>
      </w:r>
      <w:r w:rsidR="009F14C5" w:rsidRPr="009F14C5">
        <w:rPr>
          <w:rFonts w:ascii="FranceTV Brown TT Light" w:hAnsi="FranceTV Brown TT Light" w:cs="FranceTV Brown TT Light"/>
          <w:szCs w:val="20"/>
          <w:lang w:eastAsia="fr-FR"/>
        </w:rPr>
        <w:t xml:space="preserve">d’entretien et gestion des fontaines à eau </w:t>
      </w:r>
      <w:r w:rsidRPr="003E7913">
        <w:rPr>
          <w:rFonts w:ascii="FranceTV Brown TT Light" w:hAnsi="FranceTV Brown TT Light" w:cs="FranceTV Brown TT Light"/>
          <w:szCs w:val="20"/>
          <w:lang w:eastAsia="fr-FR"/>
        </w:rPr>
        <w:t>sont des prix unitaire, le détail de ces prix forfaitaires figure aux BPU</w:t>
      </w:r>
      <w:r w:rsidRPr="00854537">
        <w:rPr>
          <w:rFonts w:ascii="FranceTV Brown TT Light" w:hAnsi="FranceTV Brown TT Light" w:cs="FranceTV Brown TT Light"/>
          <w:szCs w:val="20"/>
          <w:lang w:eastAsia="fr-FR"/>
        </w:rPr>
        <w:t>.</w:t>
      </w:r>
    </w:p>
    <w:p w14:paraId="6DF58644" w14:textId="77777777" w:rsidR="00721EB4" w:rsidDel="004218FB" w:rsidRDefault="00721EB4">
      <w:pPr>
        <w:overflowPunct/>
        <w:autoSpaceDE/>
        <w:autoSpaceDN/>
        <w:adjustRightInd/>
        <w:jc w:val="both"/>
        <w:textAlignment w:val="auto"/>
        <w:rPr>
          <w:del w:id="749" w:author="CLUZEAU Marie" w:date="2026-02-11T09:30:00Z" w16du:dateUtc="2026-02-11T08:30:00Z"/>
          <w:rFonts w:ascii="FranceTV Brown TT Light" w:hAnsi="FranceTV Brown TT Light" w:cs="FranceTV Brown TT Light"/>
          <w:szCs w:val="20"/>
          <w:highlight w:val="yellow"/>
          <w:lang w:eastAsia="fr-FR"/>
        </w:rPr>
        <w:pPrChange w:id="750" w:author="CLUZEAU Marie" w:date="2026-02-11T09:30:00Z" w16du:dateUtc="2026-02-11T08:30:00Z">
          <w:pPr>
            <w:overflowPunct/>
            <w:autoSpaceDE/>
            <w:autoSpaceDN/>
            <w:adjustRightInd/>
            <w:ind w:left="360"/>
            <w:jc w:val="both"/>
            <w:textAlignment w:val="auto"/>
          </w:pPr>
        </w:pPrChange>
      </w:pPr>
    </w:p>
    <w:p w14:paraId="25F9D752" w14:textId="77777777" w:rsidR="00721EB4" w:rsidRDefault="00721EB4">
      <w:pPr>
        <w:overflowPunct/>
        <w:autoSpaceDE/>
        <w:autoSpaceDN/>
        <w:adjustRightInd/>
        <w:jc w:val="both"/>
        <w:textAlignment w:val="auto"/>
        <w:rPr>
          <w:rFonts w:ascii="FranceTV Brown TT Light" w:hAnsi="FranceTV Brown TT Light" w:cs="FranceTV Brown TT Light"/>
          <w:szCs w:val="20"/>
          <w:highlight w:val="yellow"/>
          <w:lang w:eastAsia="fr-FR"/>
        </w:rPr>
        <w:pPrChange w:id="751" w:author="CLUZEAU Marie" w:date="2026-02-11T09:30:00Z" w16du:dateUtc="2026-02-11T08:30:00Z">
          <w:pPr>
            <w:overflowPunct/>
            <w:autoSpaceDE/>
            <w:autoSpaceDN/>
            <w:adjustRightInd/>
            <w:ind w:left="360"/>
            <w:jc w:val="both"/>
            <w:textAlignment w:val="auto"/>
          </w:pPr>
        </w:pPrChange>
      </w:pPr>
    </w:p>
    <w:p w14:paraId="32650BDD" w14:textId="254FDA5A" w:rsidR="00721EB4" w:rsidRPr="004218FB" w:rsidRDefault="00721EB4" w:rsidP="00721EB4">
      <w:pPr>
        <w:overflowPunct/>
        <w:autoSpaceDE/>
        <w:autoSpaceDN/>
        <w:adjustRightInd/>
        <w:spacing w:before="100" w:beforeAutospacing="1" w:after="100" w:afterAutospacing="1"/>
        <w:textAlignment w:val="auto"/>
        <w:rPr>
          <w:rFonts w:ascii="FranceTV Brown TT Light" w:eastAsia="Times New Roman" w:hAnsi="FranceTV Brown TT Light" w:cs="FranceTV Brown TT Light"/>
          <w:sz w:val="24"/>
          <w:szCs w:val="24"/>
          <w:lang w:eastAsia="fr-FR"/>
          <w:rPrChange w:id="752" w:author="CLUZEAU Marie" w:date="2026-02-11T09:30:00Z" w16du:dateUtc="2026-02-11T08:30:00Z">
            <w:rPr>
              <w:rFonts w:ascii="Times New Roman" w:eastAsia="Times New Roman" w:hAnsi="Times New Roman" w:cs="Times New Roman"/>
              <w:sz w:val="24"/>
              <w:szCs w:val="24"/>
              <w:lang w:eastAsia="fr-FR"/>
            </w:rPr>
          </w:rPrChange>
        </w:rPr>
      </w:pPr>
      <w:r w:rsidRPr="004218FB">
        <w:rPr>
          <w:rFonts w:ascii="FranceTV Brown TT Light" w:eastAsia="Times New Roman" w:hAnsi="FranceTV Brown TT Light" w:cs="FranceTV Brown TT Light"/>
          <w:b/>
          <w:bCs/>
          <w:sz w:val="24"/>
          <w:szCs w:val="24"/>
          <w:lang w:eastAsia="fr-FR"/>
          <w:rPrChange w:id="753" w:author="CLUZEAU Marie" w:date="2026-02-11T09:30:00Z" w16du:dateUtc="2026-02-11T08:30:00Z">
            <w:rPr>
              <w:rFonts w:ascii="Times New Roman" w:eastAsia="Times New Roman" w:hAnsi="Times New Roman" w:cs="Times New Roman"/>
              <w:b/>
              <w:bCs/>
              <w:sz w:val="24"/>
              <w:szCs w:val="24"/>
              <w:lang w:eastAsia="fr-FR"/>
            </w:rPr>
          </w:rPrChange>
        </w:rPr>
        <w:t>Obligation de résultat liée aux prestations forfaitaires</w:t>
      </w:r>
    </w:p>
    <w:p w14:paraId="6984FBC4" w14:textId="77777777" w:rsidR="00721EB4" w:rsidRPr="004218FB" w:rsidRDefault="00721EB4" w:rsidP="004218FB">
      <w:pPr>
        <w:overflowPunct/>
        <w:autoSpaceDE/>
        <w:autoSpaceDN/>
        <w:adjustRightInd/>
        <w:spacing w:before="100" w:beforeAutospacing="1" w:after="100" w:afterAutospacing="1"/>
        <w:jc w:val="both"/>
        <w:textAlignment w:val="auto"/>
        <w:rPr>
          <w:rFonts w:ascii="FranceTV Brown TT Light" w:hAnsi="FranceTV Brown TT Light" w:cs="FranceTV Brown TT Light"/>
          <w:szCs w:val="20"/>
          <w:lang w:eastAsia="fr-FR"/>
        </w:rPr>
      </w:pPr>
      <w:r w:rsidRPr="004218FB">
        <w:rPr>
          <w:rFonts w:ascii="FranceTV Brown TT Light" w:hAnsi="FranceTV Brown TT Light" w:cs="FranceTV Brown TT Light"/>
          <w:szCs w:val="20"/>
          <w:lang w:eastAsia="fr-FR"/>
        </w:rPr>
        <w:t>Le titulaire reconnaît que les prestations faisant l’objet du présent contrat sont rémunérées sur une base forfaitaire, laquelle couvre l’ensemble des moyens humains, matériels, techniques et organisationnels nécessaires à leur exécution complète et conforme.</w:t>
      </w:r>
    </w:p>
    <w:p w14:paraId="202D6315" w14:textId="490E3D74" w:rsidR="00721EB4" w:rsidRPr="004218FB" w:rsidRDefault="00721EB4" w:rsidP="004218FB">
      <w:pPr>
        <w:overflowPunct/>
        <w:autoSpaceDE/>
        <w:autoSpaceDN/>
        <w:adjustRightInd/>
        <w:spacing w:before="100" w:beforeAutospacing="1" w:after="100" w:afterAutospacing="1"/>
        <w:jc w:val="both"/>
        <w:textAlignment w:val="auto"/>
        <w:rPr>
          <w:rFonts w:ascii="FranceTV Brown TT Light" w:hAnsi="FranceTV Brown TT Light" w:cs="FranceTV Brown TT Light"/>
          <w:szCs w:val="20"/>
          <w:lang w:eastAsia="fr-FR"/>
        </w:rPr>
      </w:pPr>
      <w:r w:rsidRPr="004218FB">
        <w:rPr>
          <w:rFonts w:ascii="FranceTV Brown TT Light" w:hAnsi="FranceTV Brown TT Light" w:cs="FranceTV Brown TT Light"/>
          <w:szCs w:val="20"/>
          <w:lang w:eastAsia="fr-FR"/>
        </w:rPr>
        <w:t xml:space="preserve">En conséquence, le titulaire est tenu à une obligation de résultat et garantit l’atteinte des niveaux de service, de performance et de qualité définis au contrat, notamment au regard des indicateurs de performance et des niveaux de service </w:t>
      </w:r>
      <w:r w:rsidR="00CC2380" w:rsidRPr="004218FB">
        <w:rPr>
          <w:rFonts w:ascii="FranceTV Brown TT Light" w:hAnsi="FranceTV Brown TT Light" w:cs="FranceTV Brown TT Light"/>
          <w:szCs w:val="20"/>
          <w:lang w:eastAsia="fr-FR"/>
        </w:rPr>
        <w:t>indiqués dans le CCTP</w:t>
      </w:r>
      <w:r w:rsidRPr="004218FB">
        <w:rPr>
          <w:rFonts w:ascii="FranceTV Brown TT Light" w:hAnsi="FranceTV Brown TT Light" w:cs="FranceTV Brown TT Light"/>
          <w:szCs w:val="20"/>
          <w:lang w:eastAsia="fr-FR"/>
        </w:rPr>
        <w:t>.</w:t>
      </w:r>
    </w:p>
    <w:p w14:paraId="083EEC95" w14:textId="77777777" w:rsidR="00721EB4" w:rsidRPr="004218FB" w:rsidRDefault="00721EB4" w:rsidP="004218FB">
      <w:pPr>
        <w:overflowPunct/>
        <w:autoSpaceDE/>
        <w:autoSpaceDN/>
        <w:adjustRightInd/>
        <w:spacing w:before="100" w:beforeAutospacing="1" w:after="100" w:afterAutospacing="1"/>
        <w:jc w:val="both"/>
        <w:textAlignment w:val="auto"/>
        <w:rPr>
          <w:rFonts w:ascii="FranceTV Brown TT Light" w:hAnsi="FranceTV Brown TT Light" w:cs="FranceTV Brown TT Light"/>
          <w:szCs w:val="20"/>
          <w:lang w:eastAsia="fr-FR"/>
        </w:rPr>
      </w:pPr>
      <w:r w:rsidRPr="004218FB">
        <w:rPr>
          <w:rFonts w:ascii="FranceTV Brown TT Light" w:hAnsi="FranceTV Brown TT Light" w:cs="FranceTV Brown TT Light"/>
          <w:szCs w:val="20"/>
          <w:lang w:eastAsia="fr-FR"/>
        </w:rPr>
        <w:t>Le titulaire s’engage à assurer, sans coût supplémentaire pour le pouvoir adjudicateur, la continuité, la conformité et la qualité des prestations, y compris lorsque les moyens initialement mobilisés s’avèrent insuffisants, inadaptés ou doivent être renforcés pour atteindre les résultats contractuellement attendus.</w:t>
      </w:r>
    </w:p>
    <w:p w14:paraId="2E166083" w14:textId="448307E0" w:rsidR="00721EB4" w:rsidRPr="004218FB" w:rsidDel="00076578" w:rsidRDefault="00721EB4" w:rsidP="004218FB">
      <w:pPr>
        <w:overflowPunct/>
        <w:autoSpaceDE/>
        <w:autoSpaceDN/>
        <w:adjustRightInd/>
        <w:spacing w:before="100" w:beforeAutospacing="1" w:after="100" w:afterAutospacing="1"/>
        <w:jc w:val="both"/>
        <w:textAlignment w:val="auto"/>
        <w:rPr>
          <w:del w:id="754" w:author="CLUZEAU Marie" w:date="2026-02-11T09:30:00Z" w16du:dateUtc="2026-02-11T08:30:00Z"/>
          <w:rFonts w:ascii="FranceTV Brown TT Light" w:hAnsi="FranceTV Brown TT Light" w:cs="FranceTV Brown TT Light"/>
          <w:szCs w:val="20"/>
          <w:lang w:eastAsia="fr-FR"/>
        </w:rPr>
      </w:pPr>
      <w:r w:rsidRPr="004218FB">
        <w:rPr>
          <w:rFonts w:ascii="FranceTV Brown TT Light" w:hAnsi="FranceTV Brown TT Light" w:cs="FranceTV Brown TT Light"/>
          <w:szCs w:val="20"/>
          <w:lang w:eastAsia="fr-FR"/>
        </w:rPr>
        <w:t>Le non-respect des résultats attendus pourra donner lieu à l’application des pénalités prévues au contrat, sans préjudice du droit pour le pouvoir adjudicateur de mettre en œuvre toute autre mesure contractuelle, notamment la mise en demeure, l’exécution aux frais et risques du titulaire, ou la résiliation pour faute, dans les conditions prévues au présent contrat.</w:t>
      </w:r>
    </w:p>
    <w:p w14:paraId="466B0F8D" w14:textId="77777777" w:rsidR="00721EB4" w:rsidRPr="00411E52" w:rsidDel="00076578" w:rsidRDefault="00721EB4" w:rsidP="004218FB">
      <w:pPr>
        <w:overflowPunct/>
        <w:autoSpaceDE/>
        <w:autoSpaceDN/>
        <w:adjustRightInd/>
        <w:jc w:val="both"/>
        <w:textAlignment w:val="auto"/>
        <w:rPr>
          <w:del w:id="755" w:author="CLUZEAU Marie" w:date="2026-02-11T09:30:00Z" w16du:dateUtc="2026-02-11T08:30:00Z"/>
          <w:rFonts w:ascii="FranceTV Brown TT Light" w:hAnsi="FranceTV Brown TT Light" w:cs="FranceTV Brown TT Light"/>
          <w:szCs w:val="20"/>
          <w:highlight w:val="yellow"/>
          <w:lang w:eastAsia="fr-FR"/>
        </w:rPr>
      </w:pPr>
    </w:p>
    <w:p w14:paraId="254BC7EF" w14:textId="77777777" w:rsidR="00430FEB" w:rsidRPr="00020C98" w:rsidRDefault="00430FEB">
      <w:pPr>
        <w:overflowPunct/>
        <w:autoSpaceDE/>
        <w:autoSpaceDN/>
        <w:adjustRightInd/>
        <w:spacing w:before="100" w:beforeAutospacing="1" w:after="100" w:afterAutospacing="1"/>
        <w:jc w:val="both"/>
        <w:textAlignment w:val="auto"/>
        <w:rPr>
          <w:rFonts w:ascii="FranceTV Brown TT Light" w:hAnsi="FranceTV Brown TT Light" w:cs="FranceTV Brown TT Light"/>
        </w:rPr>
        <w:pPrChange w:id="756" w:author="CLUZEAU Marie" w:date="2026-02-11T09:30:00Z" w16du:dateUtc="2026-02-11T08:30:00Z">
          <w:pPr>
            <w:jc w:val="both"/>
          </w:pPr>
        </w:pPrChange>
      </w:pPr>
    </w:p>
    <w:p w14:paraId="3D951869" w14:textId="77777777" w:rsidR="00403181" w:rsidRPr="00020C98" w:rsidRDefault="00403181" w:rsidP="00952582">
      <w:pPr>
        <w:jc w:val="both"/>
        <w:rPr>
          <w:rFonts w:ascii="FranceTV Brown TT Light" w:hAnsi="FranceTV Brown TT Light" w:cs="FranceTV Brown TT Light"/>
        </w:rPr>
      </w:pPr>
    </w:p>
    <w:p w14:paraId="28CCC885" w14:textId="2CB232B1" w:rsidR="00BB00B5" w:rsidRPr="00020C98" w:rsidRDefault="00BB00B5" w:rsidP="00403181">
      <w:pPr>
        <w:pStyle w:val="Titre2"/>
        <w:ind w:left="2127" w:hanging="1843"/>
        <w:jc w:val="both"/>
        <w:rPr>
          <w:rFonts w:ascii="FranceTV Brown TT Light" w:hAnsi="FranceTV Brown TT Light" w:cs="FranceTV Brown TT Light"/>
          <w:bCs/>
          <w:iCs/>
          <w:sz w:val="24"/>
          <w:u w:val="single"/>
        </w:rPr>
      </w:pPr>
      <w:bookmarkStart w:id="757" w:name="_Toc12287526"/>
      <w:bookmarkStart w:id="758" w:name="_Toc222230565"/>
      <w:r w:rsidRPr="00020C98">
        <w:rPr>
          <w:rFonts w:ascii="FranceTV Brown TT Light" w:hAnsi="FranceTV Brown TT Light" w:cs="FranceTV Brown TT Light"/>
          <w:bCs/>
          <w:iCs/>
          <w:sz w:val="24"/>
          <w:u w:val="single"/>
        </w:rPr>
        <w:t>Contenu des prix</w:t>
      </w:r>
      <w:bookmarkEnd w:id="757"/>
      <w:bookmarkEnd w:id="758"/>
    </w:p>
    <w:p w14:paraId="6B1C73D8" w14:textId="77777777" w:rsidR="00403181" w:rsidRPr="00020C98" w:rsidRDefault="00403181" w:rsidP="00403181">
      <w:pPr>
        <w:rPr>
          <w:rFonts w:ascii="FranceTV Brown TT Light" w:hAnsi="FranceTV Brown TT Light" w:cs="FranceTV Brown TT Light"/>
        </w:rPr>
      </w:pPr>
    </w:p>
    <w:p w14:paraId="53354F43" w14:textId="3FBD4156" w:rsidR="00D57696" w:rsidRPr="00020C98" w:rsidRDefault="00D57696" w:rsidP="00786FC6">
      <w:pPr>
        <w:jc w:val="both"/>
        <w:rPr>
          <w:rFonts w:ascii="FranceTV Brown TT Light" w:hAnsi="FranceTV Brown TT Light" w:cs="FranceTV Brown TT Light"/>
        </w:rPr>
      </w:pPr>
      <w:r w:rsidRPr="00411E52">
        <w:rPr>
          <w:rFonts w:ascii="FranceTV Brown TT Light" w:hAnsi="FranceTV Brown TT Light" w:cs="FranceTV Brown TT Light"/>
        </w:rPr>
        <w:t>Dans le cadre du présent accord-cadre, les</w:t>
      </w:r>
      <w:r w:rsidRPr="00020C98">
        <w:rPr>
          <w:rFonts w:ascii="FranceTV Brown TT Light" w:hAnsi="FranceTV Brown TT Light" w:cs="FranceTV Brown TT Light"/>
        </w:rPr>
        <w:t xml:space="preserve"> prestations sont traitées sur la base des conditions tarifaires figurant dans </w:t>
      </w:r>
      <w:r w:rsidR="00817410" w:rsidRPr="00020C98">
        <w:rPr>
          <w:rFonts w:ascii="FranceTV Brown TT Light" w:hAnsi="FranceTV Brown TT Light" w:cs="FranceTV Brown TT Light"/>
        </w:rPr>
        <w:t xml:space="preserve">les pièces </w:t>
      </w:r>
      <w:r w:rsidRPr="00020C98">
        <w:rPr>
          <w:rFonts w:ascii="FranceTV Brown TT Light" w:hAnsi="FranceTV Brown TT Light" w:cs="FranceTV Brown TT Light"/>
        </w:rPr>
        <w:t>financière</w:t>
      </w:r>
      <w:r w:rsidR="00817410" w:rsidRPr="00020C98">
        <w:rPr>
          <w:rFonts w:ascii="FranceTV Brown TT Light" w:hAnsi="FranceTV Brown TT Light" w:cs="FranceTV Brown TT Light"/>
        </w:rPr>
        <w:t>s</w:t>
      </w:r>
      <w:r w:rsidRPr="00020C98">
        <w:rPr>
          <w:rFonts w:ascii="FranceTV Brown TT Light" w:hAnsi="FranceTV Brown TT Light" w:cs="FranceTV Brown TT Light"/>
        </w:rPr>
        <w:t xml:space="preserve">, lesquelles sont réputées comprendre tous les frais nécessaires à la réalisation des prestations. Le niveau des charges </w:t>
      </w:r>
      <w:r w:rsidR="00EE6E01" w:rsidRPr="00020C98">
        <w:rPr>
          <w:rFonts w:ascii="FranceTV Brown TT Light" w:hAnsi="FranceTV Brown TT Light" w:cs="FranceTV Brown TT Light"/>
        </w:rPr>
        <w:t>sur lequel le T</w:t>
      </w:r>
      <w:r w:rsidRPr="00020C98">
        <w:rPr>
          <w:rFonts w:ascii="FranceTV Brown TT Light" w:hAnsi="FranceTV Brown TT Light" w:cs="FranceTV Brown TT Light"/>
        </w:rPr>
        <w:t>itulaire s’est fondé pour établir lesdits prix emporte engagement de sa part.</w:t>
      </w:r>
    </w:p>
    <w:p w14:paraId="3F2E98FA" w14:textId="58A66DC7" w:rsidR="00D57696" w:rsidRPr="00020C98" w:rsidRDefault="00D57696" w:rsidP="00786FC6">
      <w:pPr>
        <w:jc w:val="both"/>
        <w:rPr>
          <w:rFonts w:ascii="FranceTV Brown TT Light" w:hAnsi="FranceTV Brown TT Light" w:cs="FranceTV Brown TT Light"/>
        </w:rPr>
      </w:pPr>
      <w:r w:rsidRPr="00020C98">
        <w:rPr>
          <w:rFonts w:ascii="FranceTV Brown TT Light" w:hAnsi="FranceTV Brown TT Light" w:cs="FranceTV Brown TT Light"/>
        </w:rPr>
        <w:t>Ce niveau de charge peut être dépassé sans supplém</w:t>
      </w:r>
      <w:r w:rsidR="005D49F4" w:rsidRPr="00020C98">
        <w:rPr>
          <w:rFonts w:ascii="FranceTV Brown TT Light" w:hAnsi="FranceTV Brown TT Light" w:cs="FranceTV Brown TT Light"/>
        </w:rPr>
        <w:t>ent de prix pour France Télévisions</w:t>
      </w:r>
      <w:r w:rsidRPr="00020C98">
        <w:rPr>
          <w:rFonts w:ascii="FranceTV Brown TT Light" w:hAnsi="FranceTV Brown TT Light" w:cs="FranceTV Brown TT Light"/>
        </w:rPr>
        <w:t>. Il couvre notamment :</w:t>
      </w:r>
    </w:p>
    <w:p w14:paraId="6CD677F4" w14:textId="77777777" w:rsidR="0051678D" w:rsidRPr="00020C98" w:rsidRDefault="0051678D" w:rsidP="00786FC6">
      <w:pPr>
        <w:jc w:val="both"/>
        <w:rPr>
          <w:rFonts w:ascii="FranceTV Brown TT Light" w:hAnsi="FranceTV Brown TT Light" w:cs="FranceTV Brown TT Light"/>
        </w:rPr>
      </w:pPr>
    </w:p>
    <w:p w14:paraId="79AF8E47" w14:textId="77777777" w:rsidR="00D57696" w:rsidRPr="00020C98" w:rsidRDefault="00D57696" w:rsidP="00786FC6">
      <w:pPr>
        <w:numPr>
          <w:ilvl w:val="0"/>
          <w:numId w:val="4"/>
        </w:numPr>
        <w:overflowPunct/>
        <w:autoSpaceDE/>
        <w:autoSpaceDN/>
        <w:adjustRightInd/>
        <w:jc w:val="both"/>
        <w:textAlignment w:val="auto"/>
        <w:rPr>
          <w:rFonts w:ascii="FranceTV Brown TT Light" w:hAnsi="FranceTV Brown TT Light" w:cs="FranceTV Brown TT Light"/>
          <w:szCs w:val="20"/>
          <w:lang w:eastAsia="fr-FR"/>
        </w:rPr>
      </w:pPr>
      <w:r w:rsidRPr="00020C98">
        <w:rPr>
          <w:rFonts w:ascii="FranceTV Brown TT Light" w:hAnsi="FranceTV Brown TT Light" w:cs="FranceTV Brown TT Light"/>
          <w:szCs w:val="20"/>
          <w:lang w:eastAsia="fr-FR"/>
        </w:rPr>
        <w:t>les prestations, objet des commandes, et leurs frais annexes ;</w:t>
      </w:r>
    </w:p>
    <w:p w14:paraId="5EF2235E" w14:textId="77777777" w:rsidR="00D57696" w:rsidRPr="00020C98" w:rsidRDefault="00D57696" w:rsidP="00786FC6">
      <w:pPr>
        <w:numPr>
          <w:ilvl w:val="0"/>
          <w:numId w:val="4"/>
        </w:numPr>
        <w:overflowPunct/>
        <w:autoSpaceDE/>
        <w:autoSpaceDN/>
        <w:adjustRightInd/>
        <w:jc w:val="both"/>
        <w:textAlignment w:val="auto"/>
        <w:rPr>
          <w:rFonts w:ascii="FranceTV Brown TT Light" w:hAnsi="FranceTV Brown TT Light" w:cs="FranceTV Brown TT Light"/>
          <w:szCs w:val="20"/>
          <w:lang w:eastAsia="fr-FR"/>
        </w:rPr>
      </w:pPr>
      <w:r w:rsidRPr="00020C98">
        <w:rPr>
          <w:rFonts w:ascii="FranceTV Brown TT Light" w:hAnsi="FranceTV Brown TT Light" w:cs="FranceTV Brown TT Light"/>
          <w:szCs w:val="20"/>
          <w:lang w:eastAsia="fr-FR"/>
        </w:rPr>
        <w:t>les frais relatifs à l’assurance ;</w:t>
      </w:r>
    </w:p>
    <w:p w14:paraId="0A43A472" w14:textId="77777777" w:rsidR="00D57696" w:rsidRPr="00020C98" w:rsidRDefault="00D57696" w:rsidP="00786FC6">
      <w:pPr>
        <w:numPr>
          <w:ilvl w:val="0"/>
          <w:numId w:val="4"/>
        </w:numPr>
        <w:overflowPunct/>
        <w:autoSpaceDE/>
        <w:autoSpaceDN/>
        <w:adjustRightInd/>
        <w:jc w:val="both"/>
        <w:textAlignment w:val="auto"/>
        <w:rPr>
          <w:rFonts w:ascii="FranceTV Brown TT Light" w:hAnsi="FranceTV Brown TT Light" w:cs="FranceTV Brown TT Light"/>
          <w:szCs w:val="20"/>
          <w:lang w:eastAsia="fr-FR"/>
        </w:rPr>
      </w:pPr>
      <w:r w:rsidRPr="00020C98">
        <w:rPr>
          <w:rFonts w:ascii="FranceTV Brown TT Light" w:hAnsi="FranceTV Brown TT Light" w:cs="FranceTV Brown TT Light"/>
          <w:szCs w:val="20"/>
          <w:lang w:eastAsia="fr-FR"/>
        </w:rPr>
        <w:t>la documentation en langue française ;</w:t>
      </w:r>
    </w:p>
    <w:p w14:paraId="60084DFA" w14:textId="629776BC" w:rsidR="00D57696" w:rsidRPr="00020C98" w:rsidRDefault="00D57696" w:rsidP="00786FC6">
      <w:pPr>
        <w:numPr>
          <w:ilvl w:val="0"/>
          <w:numId w:val="4"/>
        </w:numPr>
        <w:overflowPunct/>
        <w:autoSpaceDE/>
        <w:autoSpaceDN/>
        <w:adjustRightInd/>
        <w:jc w:val="both"/>
        <w:textAlignment w:val="auto"/>
        <w:rPr>
          <w:rFonts w:ascii="FranceTV Brown TT Light" w:hAnsi="FranceTV Brown TT Light" w:cs="FranceTV Brown TT Light"/>
          <w:szCs w:val="20"/>
          <w:lang w:eastAsia="fr-FR"/>
        </w:rPr>
      </w:pPr>
      <w:r w:rsidRPr="00020C98">
        <w:rPr>
          <w:rFonts w:ascii="FranceTV Brown TT Light" w:hAnsi="FranceTV Brown TT Light" w:cs="FranceTV Brown TT Light"/>
          <w:szCs w:val="20"/>
          <w:lang w:eastAsia="fr-FR"/>
        </w:rPr>
        <w:t xml:space="preserve">les frais de transport, de déplacement et d’hébergement du personnel du </w:t>
      </w:r>
      <w:r w:rsidR="00EE6E01" w:rsidRPr="00020C98">
        <w:rPr>
          <w:rFonts w:ascii="FranceTV Brown TT Light" w:hAnsi="FranceTV Brown TT Light" w:cs="FranceTV Brown TT Light"/>
          <w:szCs w:val="20"/>
          <w:lang w:eastAsia="fr-FR"/>
        </w:rPr>
        <w:t>T</w:t>
      </w:r>
      <w:r w:rsidRPr="00020C98">
        <w:rPr>
          <w:rFonts w:ascii="FranceTV Brown TT Light" w:hAnsi="FranceTV Brown TT Light" w:cs="FranceTV Brown TT Light"/>
          <w:szCs w:val="20"/>
          <w:lang w:eastAsia="fr-FR"/>
        </w:rPr>
        <w:t>itulaire ;</w:t>
      </w:r>
    </w:p>
    <w:p w14:paraId="39A4623D" w14:textId="77777777" w:rsidR="00D57696" w:rsidRPr="00020C98" w:rsidRDefault="00D57696" w:rsidP="00786FC6">
      <w:pPr>
        <w:numPr>
          <w:ilvl w:val="0"/>
          <w:numId w:val="4"/>
        </w:numPr>
        <w:overflowPunct/>
        <w:autoSpaceDE/>
        <w:autoSpaceDN/>
        <w:adjustRightInd/>
        <w:jc w:val="both"/>
        <w:textAlignment w:val="auto"/>
        <w:rPr>
          <w:rFonts w:ascii="FranceTV Brown TT Light" w:hAnsi="FranceTV Brown TT Light" w:cs="FranceTV Brown TT Light"/>
          <w:szCs w:val="20"/>
          <w:lang w:eastAsia="fr-FR"/>
        </w:rPr>
      </w:pPr>
      <w:r w:rsidRPr="00020C98">
        <w:rPr>
          <w:rFonts w:ascii="FranceTV Brown TT Light" w:hAnsi="FranceTV Brown TT Light" w:cs="FranceTV Brown TT Light"/>
          <w:szCs w:val="20"/>
          <w:lang w:eastAsia="fr-FR"/>
        </w:rPr>
        <w:t>les prélèvements obligatoires divers ;</w:t>
      </w:r>
    </w:p>
    <w:p w14:paraId="72597FA5" w14:textId="77777777" w:rsidR="00D57696" w:rsidRPr="00020C98" w:rsidRDefault="00D57696" w:rsidP="00786FC6">
      <w:pPr>
        <w:numPr>
          <w:ilvl w:val="0"/>
          <w:numId w:val="4"/>
        </w:numPr>
        <w:overflowPunct/>
        <w:autoSpaceDE/>
        <w:autoSpaceDN/>
        <w:adjustRightInd/>
        <w:jc w:val="both"/>
        <w:textAlignment w:val="auto"/>
        <w:rPr>
          <w:rFonts w:ascii="FranceTV Brown TT Light" w:hAnsi="FranceTV Brown TT Light" w:cs="FranceTV Brown TT Light"/>
          <w:szCs w:val="20"/>
          <w:lang w:eastAsia="fr-FR"/>
        </w:rPr>
      </w:pPr>
      <w:r w:rsidRPr="00020C98">
        <w:rPr>
          <w:rFonts w:ascii="FranceTV Brown TT Light" w:hAnsi="FranceTV Brown TT Light" w:cs="FranceTV Brown TT Light"/>
          <w:szCs w:val="20"/>
          <w:lang w:eastAsia="fr-FR"/>
        </w:rPr>
        <w:t>les frais relatifs aux réunions et aux comptes-rendus, y compris les éventuelles réunions préparatoires ;</w:t>
      </w:r>
    </w:p>
    <w:p w14:paraId="76F8D0B9" w14:textId="77777777" w:rsidR="00F35303" w:rsidRPr="00D451BE" w:rsidRDefault="00F35303" w:rsidP="00F35303">
      <w:pPr>
        <w:numPr>
          <w:ilvl w:val="0"/>
          <w:numId w:val="4"/>
        </w:numPr>
        <w:overflowPunct/>
        <w:autoSpaceDE/>
        <w:autoSpaceDN/>
        <w:adjustRightInd/>
        <w:jc w:val="both"/>
        <w:textAlignment w:val="auto"/>
        <w:rPr>
          <w:rFonts w:ascii="FranceTV Brown TT Light" w:hAnsi="FranceTV Brown TT Light" w:cs="FranceTV Brown TT Light"/>
          <w:szCs w:val="20"/>
          <w:lang w:eastAsia="fr-FR"/>
        </w:rPr>
      </w:pPr>
      <w:r w:rsidRPr="00D451BE">
        <w:rPr>
          <w:rFonts w:ascii="FranceTV Brown TT Light" w:hAnsi="FranceTV Brown TT Light" w:cs="FranceTV Brown TT Light"/>
          <w:szCs w:val="20"/>
          <w:lang w:eastAsia="fr-FR"/>
        </w:rPr>
        <w:t>la concession éventuelle de droits d’utilisation des méthodes, outils et des documents utilisés pour réaliser les prestations, objet des commandes ;</w:t>
      </w:r>
    </w:p>
    <w:p w14:paraId="426C4CDB" w14:textId="77777777" w:rsidR="00F35303" w:rsidRPr="00D451BE" w:rsidRDefault="00F35303" w:rsidP="00F35303">
      <w:pPr>
        <w:numPr>
          <w:ilvl w:val="0"/>
          <w:numId w:val="4"/>
        </w:numPr>
        <w:overflowPunct/>
        <w:autoSpaceDE/>
        <w:autoSpaceDN/>
        <w:adjustRightInd/>
        <w:jc w:val="both"/>
        <w:textAlignment w:val="auto"/>
        <w:rPr>
          <w:rFonts w:ascii="FranceTV Brown TT Light" w:hAnsi="FranceTV Brown TT Light" w:cs="FranceTV Brown TT Light"/>
          <w:szCs w:val="20"/>
          <w:lang w:eastAsia="fr-FR"/>
        </w:rPr>
      </w:pPr>
      <w:r w:rsidRPr="00D451BE">
        <w:rPr>
          <w:rFonts w:ascii="FranceTV Brown TT Light" w:hAnsi="FranceTV Brown TT Light" w:cs="FranceTV Brown TT Light"/>
          <w:szCs w:val="20"/>
          <w:lang w:eastAsia="fr-FR"/>
        </w:rPr>
        <w:t>les garanties.</w:t>
      </w:r>
    </w:p>
    <w:p w14:paraId="061849DE" w14:textId="77777777" w:rsidR="0051678D" w:rsidRPr="00020C98" w:rsidRDefault="0051678D" w:rsidP="00786FC6">
      <w:pPr>
        <w:overflowPunct/>
        <w:autoSpaceDE/>
        <w:autoSpaceDN/>
        <w:adjustRightInd/>
        <w:ind w:left="720"/>
        <w:jc w:val="both"/>
        <w:textAlignment w:val="auto"/>
        <w:rPr>
          <w:rFonts w:ascii="FranceTV Brown TT Light" w:hAnsi="FranceTV Brown TT Light" w:cs="FranceTV Brown TT Light"/>
          <w:szCs w:val="20"/>
          <w:lang w:eastAsia="fr-FR"/>
        </w:rPr>
      </w:pPr>
    </w:p>
    <w:p w14:paraId="2C00767C" w14:textId="77777777" w:rsidR="00D57696" w:rsidRDefault="00D57696" w:rsidP="00786FC6">
      <w:pPr>
        <w:jc w:val="both"/>
        <w:rPr>
          <w:rFonts w:ascii="FranceTV Brown TT Light" w:hAnsi="FranceTV Brown TT Light" w:cs="FranceTV Brown TT Light"/>
        </w:rPr>
      </w:pPr>
      <w:r w:rsidRPr="00020C98">
        <w:rPr>
          <w:rFonts w:ascii="FranceTV Brown TT Light" w:hAnsi="FranceTV Brown TT Light" w:cs="FranceTV Brown TT Light"/>
        </w:rPr>
        <w:t>Ces prix sont établis hors taxes et réputés comprendre tous les frais nécessaires à la réalisation des prestations.</w:t>
      </w:r>
    </w:p>
    <w:p w14:paraId="5169FCED" w14:textId="77777777" w:rsidR="00E13175" w:rsidRDefault="00E13175" w:rsidP="00786FC6">
      <w:pPr>
        <w:jc w:val="both"/>
        <w:rPr>
          <w:rFonts w:ascii="FranceTV Brown TT Light" w:hAnsi="FranceTV Brown TT Light" w:cs="FranceTV Brown TT Light"/>
        </w:rPr>
      </w:pPr>
    </w:p>
    <w:p w14:paraId="1109AA54" w14:textId="77777777" w:rsidR="00E13175" w:rsidRPr="00E13175" w:rsidRDefault="00E13175" w:rsidP="00E13175">
      <w:pPr>
        <w:pStyle w:val="Titre2"/>
        <w:ind w:left="2127" w:hanging="1843"/>
        <w:jc w:val="both"/>
        <w:rPr>
          <w:rFonts w:ascii="FranceTV Brown TT Light" w:hAnsi="FranceTV Brown TT Light" w:cs="FranceTV Brown TT Light"/>
          <w:bCs/>
          <w:iCs/>
          <w:sz w:val="24"/>
          <w:u w:val="single"/>
        </w:rPr>
      </w:pPr>
      <w:bookmarkStart w:id="759" w:name="_Toc169255875"/>
      <w:bookmarkStart w:id="760" w:name="_Toc222230566"/>
      <w:bookmarkStart w:id="761" w:name="_Hlk170112373"/>
      <w:r w:rsidRPr="00E13175">
        <w:rPr>
          <w:rFonts w:ascii="FranceTV Brown TT Light" w:hAnsi="FranceTV Brown TT Light" w:cs="FranceTV Brown TT Light"/>
          <w:bCs/>
          <w:iCs/>
          <w:sz w:val="24"/>
          <w:u w:val="single"/>
        </w:rPr>
        <w:t>Conditions tarifaires identiques au bénéfice des filiales de France Télévisions</w:t>
      </w:r>
      <w:bookmarkEnd w:id="759"/>
      <w:bookmarkEnd w:id="760"/>
      <w:r w:rsidRPr="00E13175">
        <w:rPr>
          <w:rFonts w:ascii="FranceTV Brown TT Light" w:hAnsi="FranceTV Brown TT Light" w:cs="FranceTV Brown TT Light"/>
          <w:bCs/>
          <w:iCs/>
          <w:sz w:val="24"/>
          <w:u w:val="single"/>
        </w:rPr>
        <w:t xml:space="preserve"> </w:t>
      </w:r>
    </w:p>
    <w:p w14:paraId="3AD81223" w14:textId="77777777" w:rsidR="00E13175" w:rsidRPr="00E13175" w:rsidRDefault="00E13175" w:rsidP="00E13175">
      <w:pPr>
        <w:jc w:val="both"/>
        <w:rPr>
          <w:rFonts w:ascii="FranceTV Brown TT Light" w:hAnsi="FranceTV Brown TT Light" w:cs="FranceTV Brown TT Light"/>
        </w:rPr>
      </w:pPr>
    </w:p>
    <w:p w14:paraId="0E3C9658" w14:textId="77777777" w:rsidR="00E13175" w:rsidRPr="00E13175" w:rsidRDefault="00E13175" w:rsidP="00E13175">
      <w:pPr>
        <w:jc w:val="both"/>
        <w:rPr>
          <w:rFonts w:ascii="FranceTV Brown TT Light" w:hAnsi="FranceTV Brown TT Light" w:cs="FranceTV Brown TT Light"/>
        </w:rPr>
      </w:pPr>
      <w:r w:rsidRPr="00E13175">
        <w:rPr>
          <w:rFonts w:ascii="FranceTV Brown TT Light" w:hAnsi="FranceTV Brown TT Light" w:cs="FranceTV Brown TT Light"/>
        </w:rPr>
        <w:t xml:space="preserve">Le titulaire s’engage à ce que les prix pratiqués pour France Télévisions, dans le cadre du présent contrat, bénéficient à l’ensemble de ses filiales. </w:t>
      </w:r>
    </w:p>
    <w:p w14:paraId="45606856" w14:textId="77777777" w:rsidR="00E13175" w:rsidRPr="00E13175" w:rsidRDefault="00E13175" w:rsidP="00E13175">
      <w:pPr>
        <w:jc w:val="both"/>
        <w:rPr>
          <w:rFonts w:ascii="FranceTV Brown TT Light" w:hAnsi="FranceTV Brown TT Light" w:cs="FranceTV Brown TT Light"/>
        </w:rPr>
      </w:pPr>
    </w:p>
    <w:p w14:paraId="1E8F9831" w14:textId="77777777" w:rsidR="00E13175" w:rsidRPr="00E13175" w:rsidRDefault="00E13175" w:rsidP="00E13175">
      <w:pPr>
        <w:jc w:val="both"/>
        <w:rPr>
          <w:rFonts w:ascii="FranceTV Brown TT Light" w:hAnsi="FranceTV Brown TT Light" w:cs="FranceTV Brown TT Light"/>
          <w:szCs w:val="20"/>
        </w:rPr>
      </w:pPr>
      <w:r w:rsidRPr="00E13175">
        <w:rPr>
          <w:rFonts w:ascii="FranceTV Brown TT Light" w:hAnsi="FranceTV Brown TT Light" w:cs="FranceTV Brown TT Light"/>
        </w:rPr>
        <w:t xml:space="preserve">Ainsi, durant l’exécution du présent accord-cadre, les filiales de France Télévisions qui souhaitent bénéficier des mêmes prestations pourront contractualiser directement avec le titulaire. Ce dernier </w:t>
      </w:r>
      <w:r w:rsidRPr="00E13175">
        <w:rPr>
          <w:rFonts w:ascii="FranceTV Brown TT Light" w:hAnsi="FranceTV Brown TT Light" w:cs="FranceTV Brown TT Light"/>
          <w:szCs w:val="20"/>
        </w:rPr>
        <w:t>s’engage à faire bénéficier aux filiales, des mêmes prix que ceux pratiqués à l’égard de France Télévisions, rabais et offres promotionnelles compris.</w:t>
      </w:r>
    </w:p>
    <w:p w14:paraId="05CE4754" w14:textId="77777777" w:rsidR="00E13175" w:rsidRPr="00E13175" w:rsidRDefault="00E13175" w:rsidP="00E13175">
      <w:pPr>
        <w:jc w:val="both"/>
        <w:rPr>
          <w:rFonts w:ascii="FranceTV Brown TT Light" w:hAnsi="FranceTV Brown TT Light" w:cs="FranceTV Brown TT Light"/>
          <w:szCs w:val="20"/>
        </w:rPr>
      </w:pPr>
    </w:p>
    <w:p w14:paraId="5593057B" w14:textId="77777777" w:rsidR="00E13175" w:rsidRPr="00E13175" w:rsidRDefault="00E13175" w:rsidP="00E13175">
      <w:pPr>
        <w:jc w:val="both"/>
        <w:rPr>
          <w:rFonts w:ascii="FranceTV Brown TT Light" w:hAnsi="FranceTV Brown TT Light" w:cs="FranceTV Brown TT Light"/>
        </w:rPr>
      </w:pPr>
      <w:r w:rsidRPr="00E13175">
        <w:rPr>
          <w:rFonts w:ascii="FranceTV Brown TT Light" w:hAnsi="FranceTV Brown TT Light" w:cs="FranceTV Brown TT Light"/>
        </w:rPr>
        <w:t xml:space="preserve">Les modalités de commande et d’exécution des prestations et notamment les délais et lieux de livraison, seront définis dans le bon de commande signé ou, le cas échéant, dans un contrat écrit et signé par les personnes habilitées à engager la société. </w:t>
      </w:r>
    </w:p>
    <w:p w14:paraId="044620B8" w14:textId="77777777" w:rsidR="00E13175" w:rsidRPr="00020C98" w:rsidRDefault="00E13175" w:rsidP="00E13175">
      <w:pPr>
        <w:jc w:val="both"/>
        <w:rPr>
          <w:rFonts w:ascii="FranceTV Brown TT Light" w:hAnsi="FranceTV Brown TT Light" w:cs="FranceTV Brown TT Light"/>
        </w:rPr>
      </w:pPr>
      <w:r w:rsidRPr="00E13175">
        <w:rPr>
          <w:rFonts w:ascii="FranceTV Brown TT Light" w:hAnsi="FranceTV Brown TT Light" w:cs="FranceTV Brown TT Light"/>
        </w:rPr>
        <w:t>Ces deux documents ont une valeur contractuelle en ce qu’ils produisent tous leurs effets entre les parties.</w:t>
      </w:r>
    </w:p>
    <w:bookmarkEnd w:id="761"/>
    <w:p w14:paraId="74839480" w14:textId="77777777" w:rsidR="002B7421" w:rsidRPr="00020C98" w:rsidRDefault="002B7421" w:rsidP="00786FC6">
      <w:pPr>
        <w:jc w:val="both"/>
        <w:rPr>
          <w:rFonts w:ascii="FranceTV Brown TT Light" w:hAnsi="FranceTV Brown TT Light" w:cs="FranceTV Brown TT Light"/>
        </w:rPr>
      </w:pPr>
    </w:p>
    <w:p w14:paraId="28CE41A6" w14:textId="3E68AAA3" w:rsidR="00D57696" w:rsidRPr="00020C98" w:rsidRDefault="00D57696" w:rsidP="00403181">
      <w:pPr>
        <w:pStyle w:val="Titre2"/>
        <w:ind w:left="2127" w:hanging="1843"/>
        <w:jc w:val="both"/>
        <w:rPr>
          <w:rFonts w:ascii="FranceTV Brown TT Light" w:hAnsi="FranceTV Brown TT Light" w:cs="FranceTV Brown TT Light"/>
          <w:bCs/>
          <w:iCs/>
          <w:sz w:val="24"/>
          <w:u w:val="single"/>
        </w:rPr>
      </w:pPr>
      <w:bookmarkStart w:id="762" w:name="_Toc222230567"/>
      <w:r w:rsidRPr="00020C98">
        <w:rPr>
          <w:rFonts w:ascii="FranceTV Brown TT Light" w:hAnsi="FranceTV Brown TT Light" w:cs="FranceTV Brown TT Light"/>
          <w:bCs/>
          <w:iCs/>
          <w:sz w:val="24"/>
          <w:u w:val="single"/>
        </w:rPr>
        <w:t>Charges fiscales</w:t>
      </w:r>
      <w:bookmarkEnd w:id="762"/>
    </w:p>
    <w:p w14:paraId="7A5C3E9B" w14:textId="77777777" w:rsidR="00403181" w:rsidRPr="00020C98" w:rsidRDefault="00403181" w:rsidP="00403181">
      <w:pPr>
        <w:rPr>
          <w:rFonts w:ascii="FranceTV Brown TT Light" w:hAnsi="FranceTV Brown TT Light" w:cs="FranceTV Brown TT Light"/>
        </w:rPr>
      </w:pPr>
    </w:p>
    <w:p w14:paraId="0BB9458A" w14:textId="77777777" w:rsidR="00D57696" w:rsidRPr="00411E52" w:rsidRDefault="00D57696" w:rsidP="00952582">
      <w:pPr>
        <w:jc w:val="both"/>
        <w:rPr>
          <w:rFonts w:ascii="FranceTV Brown TT Light" w:hAnsi="FranceTV Brown TT Light" w:cs="FranceTV Brown TT Light"/>
        </w:rPr>
      </w:pPr>
      <w:r w:rsidRPr="00020C98">
        <w:rPr>
          <w:rFonts w:ascii="FranceTV Brown TT Light" w:hAnsi="FranceTV Brown TT Light" w:cs="FranceTV Brown TT Light"/>
        </w:rPr>
        <w:t xml:space="preserve">Les prix de base sont réputés comprendre toutes les charges fiscales, parafiscales et autres frappant obligatoirement les </w:t>
      </w:r>
      <w:r w:rsidRPr="00411E52">
        <w:rPr>
          <w:rFonts w:ascii="FranceTV Brown TT Light" w:hAnsi="FranceTV Brown TT Light" w:cs="FranceTV Brown TT Light"/>
        </w:rPr>
        <w:t>prestations.</w:t>
      </w:r>
    </w:p>
    <w:p w14:paraId="758F06DB" w14:textId="3A7D8D16" w:rsidR="00C02F11" w:rsidRPr="00020C98" w:rsidRDefault="00D57696" w:rsidP="00952582">
      <w:pPr>
        <w:jc w:val="both"/>
        <w:rPr>
          <w:rFonts w:ascii="FranceTV Brown TT Light" w:hAnsi="FranceTV Brown TT Light" w:cs="FranceTV Brown TT Light"/>
        </w:rPr>
      </w:pPr>
      <w:r w:rsidRPr="00411E52">
        <w:rPr>
          <w:rFonts w:ascii="FranceTV Brown TT Light" w:hAnsi="FranceTV Brown TT Light" w:cs="FranceTV Brown TT Light"/>
        </w:rPr>
        <w:t>A la date de notification de l’accord-cadre, le taux</w:t>
      </w:r>
      <w:r w:rsidRPr="00020C98">
        <w:rPr>
          <w:rFonts w:ascii="FranceTV Brown TT Light" w:hAnsi="FranceTV Brown TT Light" w:cs="FranceTV Brown TT Light"/>
        </w:rPr>
        <w:t xml:space="preserve"> de TVA applicable aux prestations est </w:t>
      </w:r>
      <w:r w:rsidRPr="00D76F65">
        <w:rPr>
          <w:rFonts w:ascii="FranceTV Brown TT Light" w:hAnsi="FranceTV Brown TT Light" w:cs="FranceTV Brown TT Light"/>
        </w:rPr>
        <w:t>de 20 %.</w:t>
      </w:r>
      <w:r w:rsidRPr="00020C98">
        <w:rPr>
          <w:rFonts w:ascii="FranceTV Brown TT Light" w:hAnsi="FranceTV Brown TT Light" w:cs="FranceTV Brown TT Light"/>
        </w:rPr>
        <w:t xml:space="preserve"> </w:t>
      </w:r>
    </w:p>
    <w:p w14:paraId="087FF609" w14:textId="77777777" w:rsidR="00C02F11" w:rsidRPr="00020C98" w:rsidRDefault="00C02F11" w:rsidP="00C02F11">
      <w:pPr>
        <w:rPr>
          <w:rFonts w:ascii="FranceTV Brown TT Light" w:hAnsi="FranceTV Brown TT Light" w:cs="FranceTV Brown TT Light"/>
        </w:rPr>
      </w:pPr>
    </w:p>
    <w:p w14:paraId="300E777C" w14:textId="08E3A7EB" w:rsidR="00C02F11" w:rsidRPr="00AF67B6" w:rsidRDefault="00C02F11" w:rsidP="00C02F11">
      <w:pPr>
        <w:pStyle w:val="Titre2"/>
        <w:tabs>
          <w:tab w:val="num" w:pos="720"/>
        </w:tabs>
        <w:ind w:left="2127" w:hanging="1843"/>
        <w:jc w:val="both"/>
        <w:rPr>
          <w:rFonts w:ascii="FranceTV Brown TT Light" w:hAnsi="FranceTV Brown TT Light" w:cs="FranceTV Brown TT Light"/>
          <w:bCs/>
          <w:iCs/>
          <w:sz w:val="24"/>
          <w:u w:val="single"/>
        </w:rPr>
      </w:pPr>
      <w:bookmarkStart w:id="763" w:name="__RefHeading___Toc17472872"/>
      <w:bookmarkStart w:id="764" w:name="_Toc222230568"/>
      <w:bookmarkEnd w:id="763"/>
      <w:r w:rsidRPr="00AF67B6">
        <w:rPr>
          <w:rFonts w:ascii="FranceTV Brown TT Light" w:hAnsi="FranceTV Brown TT Light" w:cs="FranceTV Brown TT Light"/>
          <w:bCs/>
          <w:iCs/>
          <w:sz w:val="24"/>
          <w:u w:val="single"/>
        </w:rPr>
        <w:t>Révision du prix des prestations</w:t>
      </w:r>
      <w:bookmarkEnd w:id="764"/>
    </w:p>
    <w:p w14:paraId="360A9D13" w14:textId="77777777" w:rsidR="00C02F11" w:rsidRPr="00020C98" w:rsidRDefault="00C02F11" w:rsidP="00C02F11">
      <w:pPr>
        <w:rPr>
          <w:rFonts w:ascii="FranceTV Brown TT Light" w:hAnsi="FranceTV Brown TT Light" w:cs="FranceTV Brown TT Light"/>
        </w:rPr>
      </w:pPr>
    </w:p>
    <w:p w14:paraId="284CD74B" w14:textId="77777777" w:rsidR="00863626" w:rsidRDefault="00863626" w:rsidP="00863626">
      <w:pPr>
        <w:rPr>
          <w:rFonts w:ascii="FranceTV Brown TT Light" w:hAnsi="FranceTV Brown TT Light" w:cs="FranceTV Brown TT Light"/>
        </w:rPr>
      </w:pPr>
      <w:bookmarkStart w:id="765" w:name="__RefHeading___Toc17472873"/>
      <w:bookmarkEnd w:id="765"/>
      <w:r>
        <w:rPr>
          <w:rFonts w:ascii="FranceTV Brown TT Light" w:hAnsi="FranceTV Brown TT Light" w:cs="FranceTV Brown TT Light"/>
          <w:b/>
          <w:i/>
          <w:szCs w:val="20"/>
          <w:u w:val="single"/>
        </w:rPr>
        <w:t>Modalités de révision du prix :</w:t>
      </w:r>
    </w:p>
    <w:p w14:paraId="26EC31CA" w14:textId="77777777" w:rsidR="00863626" w:rsidRDefault="00863626" w:rsidP="00863626">
      <w:pPr>
        <w:jc w:val="both"/>
        <w:rPr>
          <w:rFonts w:ascii="FranceTV Brown TT Light" w:hAnsi="FranceTV Brown TT Light" w:cs="FranceTV Brown TT Light"/>
        </w:rPr>
      </w:pPr>
    </w:p>
    <w:p w14:paraId="4E3EC82E" w14:textId="77777777" w:rsidR="00863626" w:rsidRDefault="00863626" w:rsidP="00863626">
      <w:pPr>
        <w:jc w:val="both"/>
        <w:rPr>
          <w:rFonts w:ascii="FranceTV Brown TT Light" w:hAnsi="FranceTV Brown TT Light" w:cs="FranceTV Brown TT Light"/>
        </w:rPr>
      </w:pPr>
      <w:r w:rsidRPr="00145F5E">
        <w:rPr>
          <w:rFonts w:ascii="FranceTV Brown TT Light" w:hAnsi="FranceTV Brown TT Light" w:cs="FranceTV Brown TT Light"/>
        </w:rPr>
        <w:t>Les prix initiaux des prestations s’appliquent pour la période courant de la date de notification de l’accord-cadre jusqu’à la première date-anniversaire de notification de l’accord-cadre correspondant à la première révision des prix.</w:t>
      </w:r>
    </w:p>
    <w:p w14:paraId="59927695" w14:textId="77777777" w:rsidR="00863626" w:rsidRDefault="00863626" w:rsidP="00863626">
      <w:pPr>
        <w:jc w:val="both"/>
        <w:rPr>
          <w:rFonts w:ascii="FranceTV Brown TT Light" w:hAnsi="FranceTV Brown TT Light" w:cs="FranceTV Brown TT Light"/>
        </w:rPr>
      </w:pPr>
    </w:p>
    <w:p w14:paraId="62DC2538" w14:textId="77777777" w:rsidR="00863626" w:rsidRDefault="00863626" w:rsidP="00863626">
      <w:pPr>
        <w:jc w:val="both"/>
        <w:rPr>
          <w:rFonts w:ascii="FranceTV Brown TT Light" w:hAnsi="FranceTV Brown TT Light" w:cs="FranceTV Brown TT Light"/>
        </w:rPr>
      </w:pPr>
      <w:r>
        <w:rPr>
          <w:rFonts w:ascii="FranceTV Brown TT Light" w:hAnsi="FranceTV Brown TT Light" w:cs="FranceTV Brown TT Light"/>
        </w:rPr>
        <w:t>Au-delà de cette date, les prix initiaux sont annuellement révisables à chaque date-anniversaire de notification de l’accord-cadre selon les dispositions de l’article R. 2112-13 du code de la commande publique et par application de la formule suivante :</w:t>
      </w:r>
    </w:p>
    <w:p w14:paraId="328CAF2F" w14:textId="77777777" w:rsidR="00863626" w:rsidRDefault="00863626" w:rsidP="00863626">
      <w:pPr>
        <w:rPr>
          <w:rFonts w:ascii="FranceTV Brown TT Light" w:hAnsi="FranceTV Brown TT Light" w:cs="FranceTV Brown TT Light"/>
        </w:rPr>
      </w:pPr>
    </w:p>
    <w:p w14:paraId="5A296FBF" w14:textId="078FF4F8" w:rsidR="00863626" w:rsidDel="00246E08" w:rsidRDefault="00863626" w:rsidP="00863626">
      <w:pPr>
        <w:pBdr>
          <w:top w:val="single" w:sz="4" w:space="1" w:color="auto"/>
          <w:left w:val="single" w:sz="4" w:space="4" w:color="auto"/>
          <w:bottom w:val="single" w:sz="4" w:space="1" w:color="auto"/>
          <w:right w:val="single" w:sz="4" w:space="4" w:color="auto"/>
          <w:between w:val="single" w:sz="4" w:space="1" w:color="auto"/>
        </w:pBdr>
        <w:jc w:val="center"/>
        <w:rPr>
          <w:del w:id="766" w:author="CLUZEAU Marie" w:date="2026-02-16T10:30:00Z" w16du:dateUtc="2026-02-16T09:30:00Z"/>
          <w:rFonts w:ascii="FranceTV Brown TT Light" w:hAnsi="FranceTV Brown TT Light" w:cs="FranceTV Brown TT Light"/>
          <w:lang w:val="en-US"/>
        </w:rPr>
      </w:pPr>
      <w:r w:rsidRPr="00215E9F">
        <w:rPr>
          <w:rFonts w:ascii="FranceTV Brown TT Light" w:hAnsi="FranceTV Brown TT Light" w:cs="FranceTV Brown TT Light"/>
          <w:lang w:val="en-US"/>
        </w:rPr>
        <w:t xml:space="preserve">P </w:t>
      </w:r>
      <w:r w:rsidRPr="00215E9F">
        <w:rPr>
          <w:rFonts w:ascii="FranceTV Brown TT Light" w:hAnsi="FranceTV Brown TT Light" w:cs="FranceTV Brown TT Light"/>
          <w:lang w:val="en-US"/>
          <w:rPrChange w:id="767" w:author="CLUZEAU Marie" w:date="2026-02-11T10:11:00Z" w16du:dateUtc="2026-02-11T09:11:00Z">
            <w:rPr>
              <w:rFonts w:ascii="FranceTV Brown TT Light" w:hAnsi="FranceTV Brown TT Light" w:cs="FranceTV Brown TT Light"/>
              <w:highlight w:val="yellow"/>
              <w:lang w:val="en-US"/>
            </w:rPr>
          </w:rPrChange>
        </w:rPr>
        <w:t>= P</w:t>
      </w:r>
      <w:r w:rsidRPr="00215E9F">
        <w:rPr>
          <w:rFonts w:ascii="FranceTV Brown TT Light" w:hAnsi="FranceTV Brown TT Light" w:cs="FranceTV Brown TT Light"/>
          <w:vertAlign w:val="subscript"/>
          <w:lang w:val="en-US"/>
          <w:rPrChange w:id="768" w:author="CLUZEAU Marie" w:date="2026-02-11T10:11:00Z" w16du:dateUtc="2026-02-11T09:11:00Z">
            <w:rPr>
              <w:rFonts w:ascii="FranceTV Brown TT Light" w:hAnsi="FranceTV Brown TT Light" w:cs="FranceTV Brown TT Light"/>
              <w:highlight w:val="yellow"/>
              <w:vertAlign w:val="subscript"/>
              <w:lang w:val="en-US"/>
            </w:rPr>
          </w:rPrChange>
        </w:rPr>
        <w:t>0</w:t>
      </w:r>
      <w:r w:rsidRPr="00215E9F">
        <w:rPr>
          <w:rFonts w:ascii="FranceTV Brown TT Light" w:hAnsi="FranceTV Brown TT Light" w:cs="FranceTV Brown TT Light"/>
          <w:lang w:val="en-US"/>
          <w:rPrChange w:id="769" w:author="CLUZEAU Marie" w:date="2026-02-11T10:11:00Z" w16du:dateUtc="2026-02-11T09:11:00Z">
            <w:rPr>
              <w:rFonts w:ascii="FranceTV Brown TT Light" w:hAnsi="FranceTV Brown TT Light" w:cs="FranceTV Brown TT Light"/>
              <w:highlight w:val="yellow"/>
              <w:lang w:val="en-US"/>
            </w:rPr>
          </w:rPrChange>
        </w:rPr>
        <w:t xml:space="preserve"> [0,</w:t>
      </w:r>
      <w:ins w:id="770" w:author="CLUZEAU Marie" w:date="2026-02-11T10:10:00Z" w16du:dateUtc="2026-02-11T09:10:00Z">
        <w:r w:rsidR="00716A93" w:rsidRPr="00215E9F">
          <w:rPr>
            <w:rFonts w:ascii="FranceTV Brown TT Light" w:hAnsi="FranceTV Brown TT Light" w:cs="FranceTV Brown TT Light"/>
            <w:lang w:val="en-US"/>
            <w:rPrChange w:id="771" w:author="CLUZEAU Marie" w:date="2026-02-11T10:11:00Z" w16du:dateUtc="2026-02-11T09:11:00Z">
              <w:rPr>
                <w:rFonts w:ascii="FranceTV Brown TT Light" w:hAnsi="FranceTV Brown TT Light" w:cs="FranceTV Brown TT Light"/>
                <w:highlight w:val="yellow"/>
                <w:lang w:val="en-US"/>
              </w:rPr>
            </w:rPrChange>
          </w:rPr>
          <w:t>20</w:t>
        </w:r>
      </w:ins>
      <w:del w:id="772" w:author="CLUZEAU Marie" w:date="2026-02-11T10:10:00Z" w16du:dateUtc="2026-02-11T09:10:00Z">
        <w:r w:rsidR="00972CD9" w:rsidRPr="00215E9F" w:rsidDel="00716A93">
          <w:rPr>
            <w:rFonts w:ascii="FranceTV Brown TT Light" w:hAnsi="FranceTV Brown TT Light" w:cs="FranceTV Brown TT Light"/>
            <w:lang w:val="en-US"/>
            <w:rPrChange w:id="773" w:author="CLUZEAU Marie" w:date="2026-02-11T10:11:00Z" w16du:dateUtc="2026-02-11T09:11:00Z">
              <w:rPr>
                <w:rFonts w:ascii="FranceTV Brown TT Light" w:hAnsi="FranceTV Brown TT Light" w:cs="FranceTV Brown TT Light"/>
                <w:highlight w:val="yellow"/>
                <w:lang w:val="en-US"/>
              </w:rPr>
            </w:rPrChange>
          </w:rPr>
          <w:delText>15</w:delText>
        </w:r>
      </w:del>
      <w:r w:rsidRPr="00215E9F">
        <w:rPr>
          <w:rFonts w:ascii="FranceTV Brown TT Light" w:hAnsi="FranceTV Brown TT Light" w:cs="FranceTV Brown TT Light"/>
          <w:lang w:val="en-US"/>
          <w:rPrChange w:id="774" w:author="CLUZEAU Marie" w:date="2026-02-11T10:11:00Z" w16du:dateUtc="2026-02-11T09:11:00Z">
            <w:rPr>
              <w:rFonts w:ascii="FranceTV Brown TT Light" w:hAnsi="FranceTV Brown TT Light" w:cs="FranceTV Brown TT Light"/>
              <w:highlight w:val="yellow"/>
              <w:lang w:val="en-US"/>
            </w:rPr>
          </w:rPrChange>
        </w:rPr>
        <w:t xml:space="preserve"> + 0,</w:t>
      </w:r>
      <w:ins w:id="775" w:author="CLUZEAU Marie" w:date="2026-02-11T10:10:00Z" w16du:dateUtc="2026-02-11T09:10:00Z">
        <w:r w:rsidR="00716A93" w:rsidRPr="00215E9F">
          <w:rPr>
            <w:rFonts w:ascii="FranceTV Brown TT Light" w:hAnsi="FranceTV Brown TT Light" w:cs="FranceTV Brown TT Light"/>
            <w:lang w:val="en-US"/>
            <w:rPrChange w:id="776" w:author="CLUZEAU Marie" w:date="2026-02-11T10:11:00Z" w16du:dateUtc="2026-02-11T09:11:00Z">
              <w:rPr>
                <w:rFonts w:ascii="FranceTV Brown TT Light" w:hAnsi="FranceTV Brown TT Light" w:cs="FranceTV Brown TT Light"/>
                <w:highlight w:val="yellow"/>
                <w:lang w:val="en-US"/>
              </w:rPr>
            </w:rPrChange>
          </w:rPr>
          <w:t>8</w:t>
        </w:r>
      </w:ins>
      <w:del w:id="777" w:author="CLUZEAU Marie" w:date="2026-02-11T10:10:00Z" w16du:dateUtc="2026-02-11T09:10:00Z">
        <w:r w:rsidR="00972CD9" w:rsidRPr="00215E9F" w:rsidDel="00716A93">
          <w:rPr>
            <w:rFonts w:ascii="FranceTV Brown TT Light" w:hAnsi="FranceTV Brown TT Light" w:cs="FranceTV Brown TT Light"/>
            <w:lang w:val="en-US"/>
            <w:rPrChange w:id="778" w:author="CLUZEAU Marie" w:date="2026-02-11T10:11:00Z" w16du:dateUtc="2026-02-11T09:11:00Z">
              <w:rPr>
                <w:rFonts w:ascii="FranceTV Brown TT Light" w:hAnsi="FranceTV Brown TT Light" w:cs="FranceTV Brown TT Light"/>
                <w:highlight w:val="yellow"/>
                <w:lang w:val="en-US"/>
              </w:rPr>
            </w:rPrChange>
          </w:rPr>
          <w:delText>7</w:delText>
        </w:r>
      </w:del>
      <w:r w:rsidR="00972CD9" w:rsidRPr="00215E9F">
        <w:rPr>
          <w:rFonts w:ascii="FranceTV Brown TT Light" w:hAnsi="FranceTV Brown TT Light" w:cs="FranceTV Brown TT Light"/>
          <w:lang w:val="en-US"/>
          <w:rPrChange w:id="779" w:author="CLUZEAU Marie" w:date="2026-02-11T10:11:00Z" w16du:dateUtc="2026-02-11T09:11:00Z">
            <w:rPr>
              <w:rFonts w:ascii="FranceTV Brown TT Light" w:hAnsi="FranceTV Brown TT Light" w:cs="FranceTV Brown TT Light"/>
              <w:highlight w:val="yellow"/>
              <w:lang w:val="en-US"/>
            </w:rPr>
          </w:rPrChange>
        </w:rPr>
        <w:t>0</w:t>
      </w:r>
      <w:r w:rsidRPr="00215E9F">
        <w:rPr>
          <w:rFonts w:ascii="FranceTV Brown TT Light" w:hAnsi="FranceTV Brown TT Light" w:cs="FranceTV Brown TT Light"/>
          <w:lang w:val="en-US"/>
          <w:rPrChange w:id="780" w:author="CLUZEAU Marie" w:date="2026-02-11T10:11:00Z" w16du:dateUtc="2026-02-11T09:11:00Z">
            <w:rPr>
              <w:rFonts w:ascii="FranceTV Brown TT Light" w:hAnsi="FranceTV Brown TT Light" w:cs="FranceTV Brown TT Light"/>
              <w:highlight w:val="yellow"/>
              <w:lang w:val="en-US"/>
            </w:rPr>
          </w:rPrChange>
        </w:rPr>
        <w:t xml:space="preserve"> * (</w:t>
      </w:r>
      <w:ins w:id="781" w:author="CLUZEAU Marie" w:date="2026-02-11T10:10:00Z" w16du:dateUtc="2026-02-11T09:10:00Z">
        <w:r w:rsidR="003D1D11" w:rsidRPr="00215E9F">
          <w:rPr>
            <w:rFonts w:ascii="FranceTV Brown TT Light" w:hAnsi="FranceTV Brown TT Light" w:cs="FranceTV Brown TT Light"/>
            <w:lang w:val="en-US"/>
            <w:rPrChange w:id="782" w:author="CLUZEAU Marie" w:date="2026-02-11T10:11:00Z" w16du:dateUtc="2026-02-11T09:11:00Z">
              <w:rPr>
                <w:rFonts w:ascii="FranceTV Brown TT Light" w:hAnsi="FranceTV Brown TT Light" w:cs="FranceTV Brown TT Light"/>
                <w:highlight w:val="yellow"/>
                <w:lang w:val="en-US"/>
              </w:rPr>
            </w:rPrChange>
          </w:rPr>
          <w:t>IP</w:t>
        </w:r>
      </w:ins>
      <w:del w:id="783" w:author="CLUZEAU Marie" w:date="2026-02-11T10:10:00Z" w16du:dateUtc="2026-02-11T09:10:00Z">
        <w:r w:rsidR="00023E01" w:rsidRPr="00215E9F" w:rsidDel="003D1D11">
          <w:rPr>
            <w:rFonts w:ascii="FranceTV Brown TT Light" w:hAnsi="FranceTV Brown TT Light" w:cs="FranceTV Brown TT Light"/>
            <w:lang w:val="en-US"/>
            <w:rPrChange w:id="784" w:author="CLUZEAU Marie" w:date="2026-02-11T10:11:00Z" w16du:dateUtc="2026-02-11T09:11:00Z">
              <w:rPr>
                <w:rFonts w:ascii="FranceTV Brown TT Light" w:hAnsi="FranceTV Brown TT Light" w:cs="FranceTV Brown TT Light"/>
                <w:highlight w:val="yellow"/>
                <w:lang w:val="en-US"/>
              </w:rPr>
            </w:rPrChange>
          </w:rPr>
          <w:delText>ICHT-IME</w:delText>
        </w:r>
      </w:del>
      <w:r w:rsidRPr="00215E9F">
        <w:rPr>
          <w:rFonts w:ascii="FranceTV Brown TT Light" w:hAnsi="FranceTV Brown TT Light" w:cs="FranceTV Brown TT Light"/>
          <w:vertAlign w:val="subscript"/>
          <w:lang w:val="en-US"/>
          <w:rPrChange w:id="785" w:author="CLUZEAU Marie" w:date="2026-02-11T10:11:00Z" w16du:dateUtc="2026-02-11T09:11:00Z">
            <w:rPr>
              <w:rFonts w:ascii="FranceTV Brown TT Light" w:hAnsi="FranceTV Brown TT Light" w:cs="FranceTV Brown TT Light"/>
              <w:highlight w:val="yellow"/>
              <w:vertAlign w:val="subscript"/>
              <w:lang w:val="en-US"/>
            </w:rPr>
          </w:rPrChange>
        </w:rPr>
        <w:t xml:space="preserve"> </w:t>
      </w:r>
      <w:r w:rsidRPr="00215E9F">
        <w:rPr>
          <w:rFonts w:ascii="FranceTV Brown TT Light" w:hAnsi="FranceTV Brown TT Light" w:cs="FranceTV Brown TT Light"/>
          <w:sz w:val="16"/>
          <w:szCs w:val="16"/>
          <w:lang w:val="en-US"/>
          <w:rPrChange w:id="786" w:author="CLUZEAU Marie" w:date="2026-02-11T10:11:00Z" w16du:dateUtc="2026-02-11T09:11:00Z">
            <w:rPr>
              <w:rFonts w:ascii="FranceTV Brown TT Light" w:hAnsi="FranceTV Brown TT Light" w:cs="FranceTV Brown TT Light"/>
              <w:sz w:val="16"/>
              <w:szCs w:val="16"/>
              <w:highlight w:val="yellow"/>
              <w:lang w:val="en-US"/>
            </w:rPr>
          </w:rPrChange>
        </w:rPr>
        <w:t>/</w:t>
      </w:r>
      <w:r w:rsidR="00023E01" w:rsidRPr="00215E9F">
        <w:rPr>
          <w:rFonts w:ascii="FranceTV Brown TT Light" w:hAnsi="FranceTV Brown TT Light" w:cs="FranceTV Brown TT Light"/>
          <w:lang w:val="en-US"/>
          <w:rPrChange w:id="787" w:author="CLUZEAU Marie" w:date="2026-02-11T10:11:00Z" w16du:dateUtc="2026-02-11T09:11:00Z">
            <w:rPr>
              <w:rFonts w:ascii="FranceTV Brown TT Light" w:hAnsi="FranceTV Brown TT Light" w:cs="FranceTV Brown TT Light"/>
              <w:highlight w:val="yellow"/>
              <w:lang w:val="en-US"/>
            </w:rPr>
          </w:rPrChange>
        </w:rPr>
        <w:t>I</w:t>
      </w:r>
      <w:ins w:id="788" w:author="CLUZEAU Marie" w:date="2026-02-11T10:10:00Z" w16du:dateUtc="2026-02-11T09:10:00Z">
        <w:r w:rsidR="003D1D11" w:rsidRPr="00215E9F">
          <w:rPr>
            <w:rFonts w:ascii="FranceTV Brown TT Light" w:hAnsi="FranceTV Brown TT Light" w:cs="FranceTV Brown TT Light"/>
            <w:lang w:val="en-US"/>
            <w:rPrChange w:id="789" w:author="CLUZEAU Marie" w:date="2026-02-11T10:11:00Z" w16du:dateUtc="2026-02-11T09:11:00Z">
              <w:rPr>
                <w:rFonts w:ascii="FranceTV Brown TT Light" w:hAnsi="FranceTV Brown TT Light" w:cs="FranceTV Brown TT Light"/>
                <w:highlight w:val="yellow"/>
                <w:lang w:val="en-US"/>
              </w:rPr>
            </w:rPrChange>
          </w:rPr>
          <w:t>P</w:t>
        </w:r>
      </w:ins>
      <w:del w:id="790" w:author="CLUZEAU Marie" w:date="2026-02-11T10:10:00Z" w16du:dateUtc="2026-02-11T09:10:00Z">
        <w:r w:rsidR="00023E01" w:rsidRPr="00215E9F" w:rsidDel="003D1D11">
          <w:rPr>
            <w:rFonts w:ascii="FranceTV Brown TT Light" w:hAnsi="FranceTV Brown TT Light" w:cs="FranceTV Brown TT Light"/>
            <w:lang w:val="en-US"/>
            <w:rPrChange w:id="791" w:author="CLUZEAU Marie" w:date="2026-02-11T10:11:00Z" w16du:dateUtc="2026-02-11T09:11:00Z">
              <w:rPr>
                <w:rFonts w:ascii="FranceTV Brown TT Light" w:hAnsi="FranceTV Brown TT Light" w:cs="FranceTV Brown TT Light"/>
                <w:highlight w:val="yellow"/>
                <w:lang w:val="en-US"/>
              </w:rPr>
            </w:rPrChange>
          </w:rPr>
          <w:delText>CHT-IME</w:delText>
        </w:r>
      </w:del>
      <w:r w:rsidRPr="00215E9F">
        <w:rPr>
          <w:rFonts w:ascii="FranceTV Brown TT Light" w:hAnsi="FranceTV Brown TT Light" w:cs="FranceTV Brown TT Light"/>
          <w:vertAlign w:val="subscript"/>
          <w:lang w:val="en-US"/>
          <w:rPrChange w:id="792" w:author="CLUZEAU Marie" w:date="2026-02-11T10:11:00Z" w16du:dateUtc="2026-02-11T09:11:00Z">
            <w:rPr>
              <w:rFonts w:ascii="FranceTV Brown TT Light" w:hAnsi="FranceTV Brown TT Light" w:cs="FranceTV Brown TT Light"/>
              <w:highlight w:val="yellow"/>
              <w:vertAlign w:val="subscript"/>
              <w:lang w:val="en-US"/>
            </w:rPr>
          </w:rPrChange>
        </w:rPr>
        <w:t>0</w:t>
      </w:r>
      <w:r w:rsidR="006415A8" w:rsidRPr="00215E9F">
        <w:rPr>
          <w:rFonts w:ascii="FranceTV Brown TT Light" w:hAnsi="FranceTV Brown TT Light" w:cs="FranceTV Brown TT Light"/>
          <w:vertAlign w:val="subscript"/>
          <w:lang w:val="en-US"/>
          <w:rPrChange w:id="793" w:author="CLUZEAU Marie" w:date="2026-02-11T10:11:00Z" w16du:dateUtc="2026-02-11T09:11:00Z">
            <w:rPr>
              <w:rFonts w:ascii="FranceTV Brown TT Light" w:hAnsi="FranceTV Brown TT Light" w:cs="FranceTV Brown TT Light"/>
              <w:highlight w:val="yellow"/>
              <w:vertAlign w:val="subscript"/>
              <w:lang w:val="en-US"/>
            </w:rPr>
          </w:rPrChange>
        </w:rPr>
        <w:t xml:space="preserve">  </w:t>
      </w:r>
      <w:r w:rsidR="006415A8" w:rsidRPr="00215E9F">
        <w:rPr>
          <w:rFonts w:ascii="FranceTV Brown TT Light" w:hAnsi="FranceTV Brown TT Light" w:cs="FranceTV Brown TT Light"/>
          <w:lang w:val="en-US"/>
          <w:rPrChange w:id="794" w:author="CLUZEAU Marie" w:date="2026-02-11T10:11:00Z" w16du:dateUtc="2026-02-11T09:11:00Z">
            <w:rPr>
              <w:rFonts w:ascii="FranceTV Brown TT Light" w:hAnsi="FranceTV Brown TT Light" w:cs="FranceTV Brown TT Light"/>
              <w:highlight w:val="yellow"/>
              <w:lang w:val="en-US"/>
            </w:rPr>
          </w:rPrChange>
        </w:rPr>
        <w:t>)</w:t>
      </w:r>
      <w:del w:id="795" w:author="CLUZEAU Marie" w:date="2026-02-11T10:10:00Z" w16du:dateUtc="2026-02-11T09:10:00Z">
        <w:r w:rsidR="006415A8" w:rsidRPr="00215E9F" w:rsidDel="003D1D11">
          <w:rPr>
            <w:rFonts w:ascii="FranceTV Brown TT Light" w:hAnsi="FranceTV Brown TT Light" w:cs="FranceTV Brown TT Light"/>
            <w:lang w:val="en-US"/>
            <w:rPrChange w:id="796" w:author="CLUZEAU Marie" w:date="2026-02-11T10:11:00Z" w16du:dateUtc="2026-02-11T09:11:00Z">
              <w:rPr>
                <w:rFonts w:ascii="FranceTV Brown TT Light" w:hAnsi="FranceTV Brown TT Light" w:cs="FranceTV Brown TT Light"/>
                <w:highlight w:val="yellow"/>
                <w:lang w:val="en-US"/>
              </w:rPr>
            </w:rPrChange>
          </w:rPr>
          <w:delText xml:space="preserve"> + 0,15*</w:delText>
        </w:r>
        <w:r w:rsidR="00617B83" w:rsidRPr="00215E9F" w:rsidDel="003D1D11">
          <w:rPr>
            <w:rFonts w:ascii="FranceTV Brown TT Light" w:hAnsi="FranceTV Brown TT Light" w:cs="FranceTV Brown TT Light"/>
            <w:lang w:val="en-US"/>
            <w:rPrChange w:id="797" w:author="CLUZEAU Marie" w:date="2026-02-11T10:11:00Z" w16du:dateUtc="2026-02-11T09:11:00Z">
              <w:rPr>
                <w:rFonts w:ascii="FranceTV Brown TT Light" w:hAnsi="FranceTV Brown TT Light" w:cs="FranceTV Brown TT Light"/>
                <w:highlight w:val="yellow"/>
                <w:lang w:val="en-US"/>
              </w:rPr>
            </w:rPrChange>
          </w:rPr>
          <w:delText>(</w:delText>
        </w:r>
        <w:r w:rsidR="006415A8" w:rsidRPr="00215E9F" w:rsidDel="003D1D11">
          <w:rPr>
            <w:rFonts w:ascii="FranceTV Brown TT Light" w:hAnsi="FranceTV Brown TT Light" w:cs="FranceTV Brown TT Light"/>
            <w:lang w:val="en-US"/>
            <w:rPrChange w:id="798" w:author="CLUZEAU Marie" w:date="2026-02-11T10:11:00Z" w16du:dateUtc="2026-02-11T09:11:00Z">
              <w:rPr>
                <w:rFonts w:ascii="FranceTV Brown TT Light" w:hAnsi="FranceTV Brown TT Light" w:cs="FranceTV Brown TT Light"/>
                <w:highlight w:val="yellow"/>
                <w:lang w:val="en-US"/>
              </w:rPr>
            </w:rPrChange>
          </w:rPr>
          <w:delText>FSD1/FSD10)</w:delText>
        </w:r>
      </w:del>
      <w:r w:rsidRPr="00215E9F">
        <w:rPr>
          <w:rFonts w:ascii="FranceTV Brown TT Light" w:hAnsi="FranceTV Brown TT Light" w:cs="FranceTV Brown TT Light"/>
          <w:lang w:val="en-US"/>
          <w:rPrChange w:id="799" w:author="CLUZEAU Marie" w:date="2026-02-11T10:11:00Z" w16du:dateUtc="2026-02-11T09:11:00Z">
            <w:rPr>
              <w:rFonts w:ascii="FranceTV Brown TT Light" w:hAnsi="FranceTV Brown TT Light" w:cs="FranceTV Brown TT Light"/>
              <w:highlight w:val="yellow"/>
              <w:lang w:val="en-US"/>
            </w:rPr>
          </w:rPrChange>
        </w:rPr>
        <w:t>]</w:t>
      </w:r>
    </w:p>
    <w:p w14:paraId="02B0CBC8" w14:textId="77777777" w:rsidR="00863626" w:rsidDel="00246E08" w:rsidRDefault="00863626" w:rsidP="00863626">
      <w:pPr>
        <w:outlineLvl w:val="0"/>
        <w:rPr>
          <w:del w:id="800" w:author="CLUZEAU Marie" w:date="2026-02-16T10:30:00Z" w16du:dateUtc="2026-02-16T09:30:00Z"/>
          <w:rFonts w:ascii="FranceTV Brown TT Light" w:hAnsi="FranceTV Brown TT Light" w:cs="FranceTV Brown TT Light"/>
        </w:rPr>
      </w:pPr>
    </w:p>
    <w:p w14:paraId="76AC2563" w14:textId="77777777" w:rsidR="00246E08" w:rsidRDefault="00246E08">
      <w:pPr>
        <w:pBdr>
          <w:top w:val="single" w:sz="4" w:space="1" w:color="auto"/>
          <w:left w:val="single" w:sz="4" w:space="4" w:color="auto"/>
          <w:bottom w:val="single" w:sz="4" w:space="1" w:color="auto"/>
          <w:right w:val="single" w:sz="4" w:space="4" w:color="auto"/>
          <w:between w:val="single" w:sz="4" w:space="1" w:color="auto"/>
        </w:pBdr>
        <w:jc w:val="center"/>
        <w:rPr>
          <w:ins w:id="801" w:author="CLUZEAU Marie" w:date="2026-02-16T10:30:00Z" w16du:dateUtc="2026-02-16T09:30:00Z"/>
          <w:rFonts w:ascii="FranceTV Brown TT Light" w:hAnsi="FranceTV Brown TT Light" w:cs="FranceTV Brown TT Light"/>
        </w:rPr>
        <w:pPrChange w:id="802" w:author="CLUZEAU Marie" w:date="2026-02-16T10:30:00Z" w16du:dateUtc="2026-02-16T09:30:00Z">
          <w:pPr/>
        </w:pPrChange>
      </w:pPr>
    </w:p>
    <w:p w14:paraId="19B0052F" w14:textId="77777777" w:rsidR="00246E08" w:rsidRDefault="00246E08">
      <w:pPr>
        <w:rPr>
          <w:ins w:id="803" w:author="CLUZEAU Marie" w:date="2026-02-16T10:30:00Z" w16du:dateUtc="2026-02-16T09:30:00Z"/>
        </w:rPr>
        <w:pPrChange w:id="804" w:author="CLUZEAU Marie" w:date="2026-02-16T10:31:00Z" w16du:dateUtc="2026-02-16T09:31:00Z">
          <w:pPr>
            <w:outlineLvl w:val="0"/>
          </w:pPr>
        </w:pPrChange>
      </w:pPr>
      <w:bookmarkStart w:id="805" w:name="_Toc179189356"/>
    </w:p>
    <w:p w14:paraId="53865F84" w14:textId="7881769B" w:rsidR="00863626" w:rsidRDefault="00863626">
      <w:pPr>
        <w:pPrChange w:id="806" w:author="CLUZEAU Marie" w:date="2026-02-16T10:36:00Z" w16du:dateUtc="2026-02-16T09:36:00Z">
          <w:pPr>
            <w:outlineLvl w:val="0"/>
          </w:pPr>
        </w:pPrChange>
      </w:pPr>
      <w:bookmarkStart w:id="807" w:name="_Toc222130321"/>
      <w:r>
        <w:t>Dans laquelle :</w:t>
      </w:r>
      <w:bookmarkEnd w:id="805"/>
      <w:bookmarkEnd w:id="807"/>
    </w:p>
    <w:tbl>
      <w:tblPr>
        <w:tblW w:w="0" w:type="auto"/>
        <w:tblInd w:w="190" w:type="dxa"/>
        <w:tblCellMar>
          <w:left w:w="0" w:type="dxa"/>
          <w:right w:w="0" w:type="dxa"/>
        </w:tblCellMar>
        <w:tblLook w:val="04A0" w:firstRow="1" w:lastRow="0" w:firstColumn="1" w:lastColumn="0" w:noHBand="0" w:noVBand="1"/>
      </w:tblPr>
      <w:tblGrid>
        <w:gridCol w:w="1440"/>
        <w:gridCol w:w="7087"/>
      </w:tblGrid>
      <w:tr w:rsidR="00863626" w14:paraId="64C3CC21" w14:textId="77777777" w:rsidTr="00DB7752">
        <w:tc>
          <w:tcPr>
            <w:tcW w:w="1440" w:type="dxa"/>
            <w:tcMar>
              <w:top w:w="0" w:type="dxa"/>
              <w:left w:w="70" w:type="dxa"/>
              <w:bottom w:w="0" w:type="dxa"/>
              <w:right w:w="70" w:type="dxa"/>
            </w:tcMar>
            <w:hideMark/>
          </w:tcPr>
          <w:p w14:paraId="650B3D12" w14:textId="77777777" w:rsidR="00863626" w:rsidRDefault="00863626" w:rsidP="00DB7752">
            <w:pPr>
              <w:spacing w:line="256" w:lineRule="auto"/>
              <w:rPr>
                <w:rFonts w:ascii="FranceTV Brown TT Light" w:hAnsi="FranceTV Brown TT Light" w:cs="FranceTV Brown TT Light"/>
              </w:rPr>
            </w:pPr>
            <w:r>
              <w:rPr>
                <w:rFonts w:ascii="FranceTV Brown TT Light" w:hAnsi="FranceTV Brown TT Light" w:cs="FranceTV Brown TT Light"/>
              </w:rPr>
              <w:t xml:space="preserve">P </w:t>
            </w:r>
          </w:p>
        </w:tc>
        <w:tc>
          <w:tcPr>
            <w:tcW w:w="7087" w:type="dxa"/>
            <w:tcMar>
              <w:top w:w="0" w:type="dxa"/>
              <w:left w:w="70" w:type="dxa"/>
              <w:bottom w:w="0" w:type="dxa"/>
              <w:right w:w="70" w:type="dxa"/>
            </w:tcMar>
            <w:hideMark/>
          </w:tcPr>
          <w:p w14:paraId="7B32BE84" w14:textId="77777777" w:rsidR="00863626" w:rsidRDefault="00863626" w:rsidP="00DB7752">
            <w:pPr>
              <w:spacing w:line="256" w:lineRule="auto"/>
              <w:rPr>
                <w:rFonts w:ascii="FranceTV Brown TT Light" w:hAnsi="FranceTV Brown TT Light" w:cs="FranceTV Brown TT Light"/>
              </w:rPr>
            </w:pPr>
            <w:r>
              <w:rPr>
                <w:rFonts w:ascii="FranceTV Brown TT Light" w:hAnsi="FranceTV Brown TT Light" w:cs="FranceTV Brown TT Light"/>
              </w:rPr>
              <w:t>prix révisé à la date d’anniversaire du contrat ;</w:t>
            </w:r>
          </w:p>
        </w:tc>
      </w:tr>
      <w:tr w:rsidR="00863626" w14:paraId="38FB0CE8" w14:textId="77777777" w:rsidTr="00DB7752">
        <w:tc>
          <w:tcPr>
            <w:tcW w:w="1440" w:type="dxa"/>
            <w:tcMar>
              <w:top w:w="0" w:type="dxa"/>
              <w:left w:w="70" w:type="dxa"/>
              <w:bottom w:w="0" w:type="dxa"/>
              <w:right w:w="70" w:type="dxa"/>
            </w:tcMar>
            <w:hideMark/>
          </w:tcPr>
          <w:p w14:paraId="467B09B2" w14:textId="77777777" w:rsidR="00863626" w:rsidRDefault="00863626" w:rsidP="00DB7752">
            <w:pPr>
              <w:spacing w:line="256" w:lineRule="auto"/>
              <w:rPr>
                <w:rFonts w:ascii="FranceTV Brown TT Light" w:hAnsi="FranceTV Brown TT Light" w:cs="FranceTV Brown TT Light"/>
              </w:rPr>
            </w:pPr>
            <w:r>
              <w:rPr>
                <w:rFonts w:ascii="FranceTV Brown TT Light" w:hAnsi="FranceTV Brown TT Light" w:cs="FranceTV Brown TT Light"/>
              </w:rPr>
              <w:t>P</w:t>
            </w:r>
            <w:r>
              <w:rPr>
                <w:rFonts w:ascii="FranceTV Brown TT Light" w:hAnsi="FranceTV Brown TT Light" w:cs="FranceTV Brown TT Light"/>
                <w:vertAlign w:val="subscript"/>
              </w:rPr>
              <w:t>0</w:t>
            </w:r>
            <w:r>
              <w:rPr>
                <w:rFonts w:ascii="FranceTV Brown TT Light" w:hAnsi="FranceTV Brown TT Light" w:cs="FranceTV Brown TT Light"/>
              </w:rPr>
              <w:t xml:space="preserve"> </w:t>
            </w:r>
          </w:p>
        </w:tc>
        <w:tc>
          <w:tcPr>
            <w:tcW w:w="7087" w:type="dxa"/>
            <w:tcMar>
              <w:top w:w="0" w:type="dxa"/>
              <w:left w:w="70" w:type="dxa"/>
              <w:bottom w:w="0" w:type="dxa"/>
              <w:right w:w="70" w:type="dxa"/>
            </w:tcMar>
            <w:hideMark/>
          </w:tcPr>
          <w:p w14:paraId="792FC73B" w14:textId="77777777" w:rsidR="00863626" w:rsidRDefault="00863626" w:rsidP="00DB7752">
            <w:pPr>
              <w:spacing w:line="256" w:lineRule="auto"/>
              <w:rPr>
                <w:rFonts w:ascii="FranceTV Brown TT Light" w:hAnsi="FranceTV Brown TT Light" w:cs="FranceTV Brown TT Light"/>
              </w:rPr>
            </w:pPr>
            <w:r>
              <w:rPr>
                <w:rFonts w:ascii="FranceTV Brown TT Light" w:hAnsi="FranceTV Brown TT Light" w:cs="FranceTV Brown TT Light"/>
              </w:rPr>
              <w:t>prix initial ;</w:t>
            </w:r>
          </w:p>
        </w:tc>
      </w:tr>
      <w:tr w:rsidR="00863626" w14:paraId="0850CFE0" w14:textId="77777777" w:rsidTr="00DB7752">
        <w:tc>
          <w:tcPr>
            <w:tcW w:w="1440" w:type="dxa"/>
            <w:tcMar>
              <w:top w:w="0" w:type="dxa"/>
              <w:left w:w="70" w:type="dxa"/>
              <w:bottom w:w="0" w:type="dxa"/>
              <w:right w:w="70" w:type="dxa"/>
            </w:tcMar>
            <w:hideMark/>
          </w:tcPr>
          <w:p w14:paraId="3C8D6F47" w14:textId="7A13F159" w:rsidR="00F65AA2" w:rsidDel="003D1D11" w:rsidRDefault="00617B83" w:rsidP="00DB7752">
            <w:pPr>
              <w:spacing w:line="256" w:lineRule="auto"/>
              <w:rPr>
                <w:del w:id="808" w:author="CLUZEAU Marie" w:date="2026-02-11T10:11:00Z" w16du:dateUtc="2026-02-11T09:11:00Z"/>
                <w:rFonts w:ascii="FranceTV Brown TT Light" w:hAnsi="FranceTV Brown TT Light" w:cs="FranceTV Brown TT Light"/>
              </w:rPr>
            </w:pPr>
            <w:r>
              <w:rPr>
                <w:rFonts w:ascii="FranceTV Brown TT Light" w:hAnsi="FranceTV Brown TT Light" w:cs="FranceTV Brown TT Light"/>
              </w:rPr>
              <w:t>I</w:t>
            </w:r>
            <w:ins w:id="809" w:author="CLUZEAU Marie" w:date="2026-02-11T10:10:00Z" w16du:dateUtc="2026-02-11T09:10:00Z">
              <w:r w:rsidR="003D1D11">
                <w:rPr>
                  <w:rFonts w:ascii="FranceTV Brown TT Light" w:hAnsi="FranceTV Brown TT Light" w:cs="FranceTV Brown TT Light"/>
                </w:rPr>
                <w:t>P</w:t>
              </w:r>
            </w:ins>
            <w:del w:id="810" w:author="CLUZEAU Marie" w:date="2026-02-11T10:10:00Z" w16du:dateUtc="2026-02-11T09:10:00Z">
              <w:r w:rsidDel="003D1D11">
                <w:rPr>
                  <w:rFonts w:ascii="FranceTV Brown TT Light" w:hAnsi="FranceTV Brown TT Light" w:cs="FranceTV Brown TT Light"/>
                </w:rPr>
                <w:delText>CHT-IME</w:delText>
              </w:r>
            </w:del>
          </w:p>
          <w:p w14:paraId="122AFE78" w14:textId="535D452B" w:rsidR="00863626" w:rsidRDefault="004B4DD4" w:rsidP="00DB7752">
            <w:pPr>
              <w:spacing w:line="256" w:lineRule="auto"/>
              <w:rPr>
                <w:rFonts w:ascii="FranceTV Brown TT Light" w:hAnsi="FranceTV Brown TT Light" w:cs="FranceTV Brown TT Light"/>
              </w:rPr>
            </w:pPr>
            <w:del w:id="811" w:author="CLUZEAU Marie" w:date="2026-02-11T10:11:00Z" w16du:dateUtc="2026-02-11T09:11:00Z">
              <w:r w:rsidDel="003D1D11">
                <w:rPr>
                  <w:rFonts w:ascii="FranceTV Brown TT Light" w:hAnsi="FranceTV Brown TT Light" w:cs="FranceTV Brown TT Light"/>
                </w:rPr>
                <w:delText>FSD</w:delText>
              </w:r>
            </w:del>
            <w:del w:id="812" w:author="CLUZEAU Marie" w:date="2026-02-11T10:10:00Z" w16du:dateUtc="2026-02-11T09:10:00Z">
              <w:r w:rsidR="00A01D1B" w:rsidDel="003D1D11">
                <w:rPr>
                  <w:rFonts w:ascii="FranceTV Brown TT Light" w:hAnsi="FranceTV Brown TT Light" w:cs="FranceTV Brown TT Light"/>
                </w:rPr>
                <w:delText>1</w:delText>
              </w:r>
              <w:r w:rsidR="00863626" w:rsidDel="003D1D11">
                <w:rPr>
                  <w:rFonts w:ascii="FranceTV Brown TT Light" w:hAnsi="FranceTV Brown TT Light" w:cs="FranceTV Brown TT Light"/>
                </w:rPr>
                <w:delText xml:space="preserve"> </w:delText>
              </w:r>
            </w:del>
          </w:p>
        </w:tc>
        <w:tc>
          <w:tcPr>
            <w:tcW w:w="7087" w:type="dxa"/>
            <w:tcMar>
              <w:top w:w="0" w:type="dxa"/>
              <w:left w:w="70" w:type="dxa"/>
              <w:bottom w:w="0" w:type="dxa"/>
              <w:right w:w="70" w:type="dxa"/>
            </w:tcMar>
            <w:hideMark/>
          </w:tcPr>
          <w:p w14:paraId="226457F1" w14:textId="06659291" w:rsidR="00863626" w:rsidDel="005C4418" w:rsidRDefault="00863626" w:rsidP="00DB7752">
            <w:pPr>
              <w:spacing w:line="256" w:lineRule="auto"/>
              <w:rPr>
                <w:del w:id="813" w:author="CLUZEAU Marie" w:date="2026-02-11T10:10:00Z" w16du:dateUtc="2026-02-11T09:10:00Z"/>
                <w:rFonts w:ascii="FranceTV Brown TT Light" w:hAnsi="FranceTV Brown TT Light" w:cs="FranceTV Brown TT Light"/>
              </w:rPr>
            </w:pPr>
            <w:r w:rsidRPr="00F65AA2">
              <w:rPr>
                <w:rFonts w:ascii="FranceTV Brown TT Light" w:hAnsi="FranceTV Brown TT Light" w:cs="FranceTV Brown TT Light"/>
              </w:rPr>
              <w:t>indice « </w:t>
            </w:r>
            <w:r w:rsidR="00F65AA2" w:rsidRPr="00F65AA2">
              <w:rPr>
                <w:rFonts w:ascii="FranceTV Brown TT Light" w:hAnsi="FranceTV Brown TT Light" w:cs="FranceTV Brown TT Light"/>
              </w:rPr>
              <w:t>Indice</w:t>
            </w:r>
            <w:ins w:id="814" w:author="CLUZEAU Marie" w:date="2026-02-11T10:11:00Z" w16du:dateUtc="2026-02-11T09:11:00Z">
              <w:r w:rsidR="003D1D11">
                <w:rPr>
                  <w:rFonts w:ascii="FranceTV Brown TT Light" w:hAnsi="FranceTV Brown TT Light" w:cs="FranceTV Brown TT Light"/>
                </w:rPr>
                <w:t xml:space="preserve"> </w:t>
              </w:r>
            </w:ins>
            <w:ins w:id="815" w:author="CLUZEAU Marie" w:date="2026-02-11T10:12:00Z" w16du:dateUtc="2026-02-11T09:12:00Z">
              <w:r w:rsidR="00503E4F">
                <w:rPr>
                  <w:rFonts w:ascii="FranceTV Brown TT Light" w:hAnsi="FranceTV Brown TT Light" w:cs="FranceTV Brown TT Light"/>
                </w:rPr>
                <w:t>des coûts de revient de la propreté</w:t>
              </w:r>
            </w:ins>
            <w:r w:rsidR="00F65AA2" w:rsidRPr="00F65AA2">
              <w:rPr>
                <w:rFonts w:ascii="FranceTV Brown TT Light" w:hAnsi="FranceTV Brown TT Light" w:cs="FranceTV Brown TT Light"/>
              </w:rPr>
              <w:t xml:space="preserve"> </w:t>
            </w:r>
            <w:del w:id="816" w:author="CLUZEAU Marie" w:date="2026-02-11T10:10:00Z" w16du:dateUtc="2026-02-11T09:10:00Z">
              <w:r w:rsidR="00F65AA2" w:rsidRPr="00F65AA2" w:rsidDel="003D1D11">
                <w:rPr>
                  <w:rFonts w:ascii="FranceTV Brown TT Light" w:hAnsi="FranceTV Brown TT Light" w:cs="FranceTV Brown TT Light"/>
                </w:rPr>
                <w:delText>mensuel du coût horaire du travail</w:delText>
              </w:r>
            </w:del>
            <w:r w:rsidRPr="00F65AA2">
              <w:rPr>
                <w:rFonts w:ascii="FranceTV Brown TT Light" w:hAnsi="FranceTV Brown TT Light" w:cs="FranceTV Brown TT Light"/>
              </w:rPr>
              <w:t> »</w:t>
            </w:r>
          </w:p>
          <w:p w14:paraId="051C8230" w14:textId="40F784AE" w:rsidR="005C4418" w:rsidRDefault="005C4418" w:rsidP="00DB7752">
            <w:pPr>
              <w:spacing w:line="256" w:lineRule="auto"/>
              <w:rPr>
                <w:ins w:id="817" w:author="CLUZEAU Marie" w:date="2026-02-11T10:13:00Z" w16du:dateUtc="2026-02-11T09:13:00Z"/>
                <w:rFonts w:ascii="FranceTV Brown TT Light" w:hAnsi="FranceTV Brown TT Light" w:cs="FranceTV Brown TT Light"/>
              </w:rPr>
            </w:pPr>
            <w:ins w:id="818" w:author="CLUZEAU Marie" w:date="2026-02-11T10:12:00Z" w16du:dateUtc="2026-02-11T09:12:00Z">
              <w:r>
                <w:rPr>
                  <w:rFonts w:ascii="FranceTV Brown TT Light" w:hAnsi="FranceTV Brown TT Light" w:cs="FranceTV Brown TT Light"/>
                </w:rPr>
                <w:t xml:space="preserve"> </w:t>
              </w:r>
            </w:ins>
          </w:p>
          <w:p w14:paraId="0E9B4840" w14:textId="77777777" w:rsidR="005C4418" w:rsidRDefault="005C4418" w:rsidP="00DB7752">
            <w:pPr>
              <w:spacing w:line="256" w:lineRule="auto"/>
              <w:rPr>
                <w:ins w:id="819" w:author="CLUZEAU Marie" w:date="2026-02-11T10:12:00Z" w16du:dateUtc="2026-02-11T09:12:00Z"/>
                <w:rFonts w:ascii="FranceTV Brown TT Light" w:hAnsi="FranceTV Brown TT Light" w:cs="FranceTV Brown TT Light"/>
              </w:rPr>
            </w:pPr>
          </w:p>
          <w:p w14:paraId="1671016F" w14:textId="7F02A601" w:rsidR="00F65AA2" w:rsidRPr="00F65AA2" w:rsidRDefault="009E7DB2" w:rsidP="00DB7752">
            <w:pPr>
              <w:spacing w:line="256" w:lineRule="auto"/>
              <w:rPr>
                <w:rFonts w:ascii="FranceTV Brown TT Light" w:hAnsi="FranceTV Brown TT Light" w:cs="FranceTV Brown TT Light"/>
              </w:rPr>
            </w:pPr>
            <w:del w:id="820" w:author="CLUZEAU Marie" w:date="2026-02-11T10:10:00Z" w16du:dateUtc="2026-02-11T09:10:00Z">
              <w:r w:rsidDel="003D1D11">
                <w:rPr>
                  <w:rFonts w:ascii="FranceTV Brown TT Light" w:hAnsi="FranceTV Brown TT Light" w:cs="FranceTV Brown TT Light"/>
                </w:rPr>
                <w:delText>indice «  frais et services divers »</w:delText>
              </w:r>
            </w:del>
          </w:p>
        </w:tc>
      </w:tr>
    </w:tbl>
    <w:p w14:paraId="1F4381F8" w14:textId="34167430" w:rsidR="00863626" w:rsidRDefault="00863626" w:rsidP="00863626">
      <w:pPr>
        <w:rPr>
          <w:rFonts w:ascii="FranceTV Brown TT Light" w:hAnsi="FranceTV Brown TT Light" w:cs="FranceTV Brown TT Light"/>
        </w:rPr>
      </w:pPr>
      <w:r>
        <w:rPr>
          <w:rFonts w:ascii="FranceTV Brown TT Light" w:hAnsi="FranceTV Brown TT Light" w:cs="FranceTV Brown TT Light"/>
        </w:rPr>
        <w:t>La valeur « 0 » correspond à la valeur de l’indice en vigueur à la date de remise de l</w:t>
      </w:r>
      <w:ins w:id="821" w:author="CLUZEAU Marie" w:date="2026-02-11T10:13:00Z" w16du:dateUtc="2026-02-11T09:13:00Z">
        <w:r w:rsidR="005C4418">
          <w:rPr>
            <w:rFonts w:ascii="FranceTV Brown TT Light" w:hAnsi="FranceTV Brown TT Light" w:cs="FranceTV Brown TT Light"/>
          </w:rPr>
          <w:t xml:space="preserve">a dernière </w:t>
        </w:r>
      </w:ins>
      <w:del w:id="822" w:author="CLUZEAU Marie" w:date="2026-02-11T10:13:00Z" w16du:dateUtc="2026-02-11T09:13:00Z">
        <w:r w:rsidDel="005C4418">
          <w:rPr>
            <w:rFonts w:ascii="FranceTV Brown TT Light" w:hAnsi="FranceTV Brown TT Light" w:cs="FranceTV Brown TT Light"/>
          </w:rPr>
          <w:delText>’</w:delText>
        </w:r>
      </w:del>
      <w:r>
        <w:rPr>
          <w:rFonts w:ascii="FranceTV Brown TT Light" w:hAnsi="FranceTV Brown TT Light" w:cs="FranceTV Brown TT Light"/>
        </w:rPr>
        <w:t xml:space="preserve">offre. </w:t>
      </w:r>
    </w:p>
    <w:p w14:paraId="7BDDC668" w14:textId="77777777" w:rsidR="00863626" w:rsidRDefault="00863626" w:rsidP="00863626">
      <w:pPr>
        <w:rPr>
          <w:rFonts w:ascii="FranceTV Brown TT Light" w:hAnsi="FranceTV Brown TT Light" w:cs="FranceTV Brown TT Light"/>
        </w:rPr>
      </w:pPr>
    </w:p>
    <w:p w14:paraId="06117048" w14:textId="77777777" w:rsidR="00863626" w:rsidRDefault="00863626" w:rsidP="00863626">
      <w:pPr>
        <w:rPr>
          <w:rFonts w:ascii="FranceTV Brown TT Light" w:hAnsi="FranceTV Brown TT Light" w:cs="FranceTV Brown TT Light"/>
        </w:rPr>
      </w:pPr>
      <w:r>
        <w:rPr>
          <w:rFonts w:ascii="FranceTV Brown TT Light" w:hAnsi="FranceTV Brown TT Light" w:cs="FranceTV Brown TT Light"/>
        </w:rPr>
        <w:t>La valeur au numérateur est la suivante :</w:t>
      </w:r>
    </w:p>
    <w:p w14:paraId="660D2E3B" w14:textId="77777777" w:rsidR="00863626" w:rsidRDefault="00863626" w:rsidP="00863626">
      <w:pPr>
        <w:rPr>
          <w:rFonts w:ascii="FranceTV Brown TT Light" w:hAnsi="FranceTV Brown TT Light" w:cs="FranceTV Brown TT Light"/>
        </w:rPr>
      </w:pPr>
    </w:p>
    <w:tbl>
      <w:tblPr>
        <w:tblW w:w="864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976"/>
        <w:gridCol w:w="3260"/>
        <w:tblGridChange w:id="823">
          <w:tblGrid>
            <w:gridCol w:w="20"/>
            <w:gridCol w:w="2390"/>
            <w:gridCol w:w="20"/>
            <w:gridCol w:w="2956"/>
            <w:gridCol w:w="20"/>
            <w:gridCol w:w="3240"/>
            <w:gridCol w:w="20"/>
          </w:tblGrid>
        </w:tblGridChange>
      </w:tblGrid>
      <w:tr w:rsidR="00863626" w14:paraId="28B978E9" w14:textId="77777777" w:rsidTr="00DB7752">
        <w:trPr>
          <w:trHeight w:val="975"/>
        </w:trPr>
        <w:tc>
          <w:tcPr>
            <w:tcW w:w="2410" w:type="dxa"/>
            <w:tcBorders>
              <w:top w:val="nil"/>
              <w:left w:val="nil"/>
              <w:bottom w:val="single" w:sz="4" w:space="0" w:color="auto"/>
              <w:right w:val="single" w:sz="4" w:space="0" w:color="auto"/>
            </w:tcBorders>
          </w:tcPr>
          <w:p w14:paraId="22B3707E" w14:textId="77777777" w:rsidR="00863626" w:rsidRDefault="00863626" w:rsidP="00DB7752">
            <w:pPr>
              <w:spacing w:line="256" w:lineRule="auto"/>
              <w:rPr>
                <w:rFonts w:ascii="FranceTV Brown TT Light" w:hAnsi="FranceTV Brown TT Light" w:cs="FranceTV Brown TT Light"/>
              </w:rPr>
            </w:pPr>
          </w:p>
        </w:tc>
        <w:tc>
          <w:tcPr>
            <w:tcW w:w="29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EF4A31" w14:textId="77777777" w:rsidR="00863626" w:rsidRDefault="00863626" w:rsidP="00DB7752">
            <w:pPr>
              <w:spacing w:line="256" w:lineRule="auto"/>
              <w:jc w:val="center"/>
              <w:rPr>
                <w:rFonts w:ascii="FranceTV Brown TT Light" w:hAnsi="FranceTV Brown TT Light" w:cs="FranceTV Brown TT Light"/>
              </w:rPr>
            </w:pPr>
            <w:r>
              <w:rPr>
                <w:rFonts w:ascii="FranceTV Brown TT Light" w:hAnsi="FranceTV Brown TT Light" w:cs="FranceTV Brown TT Light"/>
              </w:rPr>
              <w:t>Date de la révision</w:t>
            </w:r>
          </w:p>
        </w:tc>
        <w:tc>
          <w:tcPr>
            <w:tcW w:w="3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EFE3162" w14:textId="77777777" w:rsidR="00863626" w:rsidRDefault="00863626" w:rsidP="00DB7752">
            <w:pPr>
              <w:spacing w:line="256" w:lineRule="auto"/>
              <w:jc w:val="center"/>
              <w:rPr>
                <w:rFonts w:ascii="FranceTV Brown TT Light" w:hAnsi="FranceTV Brown TT Light" w:cs="FranceTV Brown TT Light"/>
              </w:rPr>
            </w:pPr>
            <w:r>
              <w:rPr>
                <w:rFonts w:ascii="FranceTV Brown TT Light" w:hAnsi="FranceTV Brown TT Light" w:cs="FranceTV Brown TT Light"/>
              </w:rPr>
              <w:t>Trimestre pris en compte pour définir la valeur de l’indice</w:t>
            </w:r>
          </w:p>
        </w:tc>
      </w:tr>
      <w:tr w:rsidR="00863626" w14:paraId="7C6065B5" w14:textId="77777777" w:rsidTr="00246E08">
        <w:tblPrEx>
          <w:tblW w:w="864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824" w:author="CLUZEAU Marie" w:date="2026-02-16T10:31:00Z" w16du:dateUtc="2026-02-16T09:31:00Z">
            <w:tblPrEx>
              <w:tblW w:w="864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990"/>
          <w:trPrChange w:id="825" w:author="CLUZEAU Marie" w:date="2026-02-16T10:31:00Z" w16du:dateUtc="2026-02-16T09:31:00Z">
            <w:trPr>
              <w:gridBefore w:val="1"/>
              <w:trHeight w:val="990"/>
            </w:trPr>
          </w:trPrChange>
        </w:trPr>
        <w:tc>
          <w:tcPr>
            <w:tcW w:w="2410" w:type="dxa"/>
            <w:tcBorders>
              <w:top w:val="single" w:sz="4" w:space="0" w:color="auto"/>
              <w:left w:val="single" w:sz="4" w:space="0" w:color="auto"/>
              <w:bottom w:val="single" w:sz="4" w:space="0" w:color="auto"/>
              <w:right w:val="single" w:sz="4" w:space="0" w:color="auto"/>
            </w:tcBorders>
            <w:vAlign w:val="center"/>
            <w:tcPrChange w:id="826" w:author="CLUZEAU Marie" w:date="2026-02-16T10:31:00Z" w16du:dateUtc="2026-02-16T09:31:00Z">
              <w:tcPr>
                <w:tcW w:w="2410" w:type="dxa"/>
                <w:gridSpan w:val="2"/>
                <w:tcBorders>
                  <w:top w:val="single" w:sz="4" w:space="0" w:color="auto"/>
                  <w:left w:val="single" w:sz="4" w:space="0" w:color="auto"/>
                  <w:bottom w:val="single" w:sz="4" w:space="0" w:color="auto"/>
                  <w:right w:val="single" w:sz="4" w:space="0" w:color="auto"/>
                </w:tcBorders>
                <w:vAlign w:val="center"/>
              </w:tcPr>
            </w:tcPrChange>
          </w:tcPr>
          <w:p w14:paraId="6E60434E" w14:textId="77777777" w:rsidR="00863626" w:rsidRDefault="00863626" w:rsidP="00DB7752">
            <w:pPr>
              <w:spacing w:line="256" w:lineRule="auto"/>
              <w:jc w:val="center"/>
              <w:rPr>
                <w:rFonts w:ascii="FranceTV Brown TT Light" w:hAnsi="FranceTV Brown TT Light" w:cs="FranceTV Brown TT Light"/>
              </w:rPr>
            </w:pPr>
            <w:r>
              <w:rPr>
                <w:rFonts w:ascii="FranceTV Brown TT Light" w:hAnsi="FranceTV Brown TT Light" w:cs="FranceTV Brown TT Light"/>
              </w:rPr>
              <w:t>Indice de référence 0</w:t>
            </w:r>
          </w:p>
        </w:tc>
        <w:tc>
          <w:tcPr>
            <w:tcW w:w="2976" w:type="dxa"/>
            <w:tcBorders>
              <w:top w:val="single" w:sz="4" w:space="0" w:color="auto"/>
              <w:left w:val="single" w:sz="4" w:space="0" w:color="auto"/>
              <w:bottom w:val="single" w:sz="4" w:space="0" w:color="auto"/>
              <w:right w:val="single" w:sz="4" w:space="0" w:color="auto"/>
            </w:tcBorders>
            <w:shd w:val="clear" w:color="auto" w:fill="000000" w:themeFill="text1"/>
            <w:vAlign w:val="center"/>
            <w:tcPrChange w:id="827" w:author="CLUZEAU Marie" w:date="2026-02-16T10:31:00Z" w16du:dateUtc="2026-02-16T09:31:00Z">
              <w:tcPr>
                <w:tcW w:w="2976" w:type="dxa"/>
                <w:gridSpan w:val="2"/>
                <w:tcBorders>
                  <w:top w:val="single" w:sz="4" w:space="0" w:color="auto"/>
                  <w:left w:val="single" w:sz="4" w:space="0" w:color="auto"/>
                  <w:bottom w:val="single" w:sz="4" w:space="0" w:color="auto"/>
                  <w:right w:val="single" w:sz="4" w:space="0" w:color="auto"/>
                </w:tcBorders>
                <w:shd w:val="clear" w:color="auto" w:fill="000000" w:themeFill="text1"/>
                <w:vAlign w:val="center"/>
              </w:tcPr>
            </w:tcPrChange>
          </w:tcPr>
          <w:p w14:paraId="7E02FE2B" w14:textId="77777777" w:rsidR="00863626" w:rsidRDefault="00863626" w:rsidP="00DB7752">
            <w:pPr>
              <w:spacing w:line="256" w:lineRule="auto"/>
              <w:jc w:val="center"/>
              <w:rPr>
                <w:rFonts w:ascii="FranceTV Brown TT Light" w:hAnsi="FranceTV Brown TT Light" w:cs="FranceTV Brown TT Light"/>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Change w:id="828" w:author="CLUZEAU Marie" w:date="2026-02-16T10:31:00Z" w16du:dateUtc="2026-02-16T09:31:00Z">
              <w:tcPr>
                <w:tcW w:w="3260" w:type="dxa"/>
                <w:gridSpan w:val="2"/>
                <w:tcBorders>
                  <w:top w:val="single" w:sz="4" w:space="0" w:color="auto"/>
                  <w:left w:val="single" w:sz="4" w:space="0" w:color="auto"/>
                  <w:bottom w:val="single" w:sz="4" w:space="0" w:color="auto"/>
                  <w:right w:val="single" w:sz="4" w:space="0" w:color="auto"/>
                </w:tcBorders>
                <w:vAlign w:val="center"/>
              </w:tcPr>
            </w:tcPrChange>
          </w:tcPr>
          <w:p w14:paraId="53DDBB1F" w14:textId="1C1AC1C3" w:rsidR="00863626" w:rsidRPr="00246E08" w:rsidRDefault="00863626" w:rsidP="00DB7752">
            <w:pPr>
              <w:spacing w:line="256" w:lineRule="auto"/>
              <w:jc w:val="center"/>
              <w:rPr>
                <w:rFonts w:ascii="FranceTV Brown TT Light" w:hAnsi="FranceTV Brown TT Light" w:cs="FranceTV Brown TT Light"/>
                <w:rPrChange w:id="829" w:author="CLUZEAU Marie" w:date="2026-02-16T10:31:00Z" w16du:dateUtc="2026-02-16T09:31:00Z">
                  <w:rPr>
                    <w:rFonts w:ascii="FranceTV Brown TT Light" w:hAnsi="FranceTV Brown TT Light" w:cs="FranceTV Brown TT Light"/>
                    <w:highlight w:val="yellow"/>
                  </w:rPr>
                </w:rPrChange>
              </w:rPr>
            </w:pPr>
            <w:r w:rsidRPr="00246E08">
              <w:rPr>
                <w:rFonts w:ascii="FranceTV Brown TT Light" w:hAnsi="FranceTV Brown TT Light" w:cs="FranceTV Brown TT Light"/>
                <w:rPrChange w:id="830" w:author="CLUZEAU Marie" w:date="2026-02-16T10:31:00Z" w16du:dateUtc="2026-02-16T09:31:00Z">
                  <w:rPr>
                    <w:rFonts w:ascii="FranceTV Brown TT Light" w:hAnsi="FranceTV Brown TT Light" w:cs="FranceTV Brown TT Light"/>
                    <w:highlight w:val="yellow"/>
                  </w:rPr>
                </w:rPrChange>
              </w:rPr>
              <w:t>T</w:t>
            </w:r>
            <w:ins w:id="831" w:author="CLUZEAU Marie" w:date="2026-02-11T10:15:00Z" w16du:dateUtc="2026-02-11T09:15:00Z">
              <w:r w:rsidR="002A1DF8" w:rsidRPr="00246E08">
                <w:rPr>
                  <w:rFonts w:ascii="FranceTV Brown TT Light" w:hAnsi="FranceTV Brown TT Light" w:cs="FranceTV Brown TT Light"/>
                  <w:rPrChange w:id="832" w:author="CLUZEAU Marie" w:date="2026-02-16T10:31:00Z" w16du:dateUtc="2026-02-16T09:31:00Z">
                    <w:rPr>
                      <w:rFonts w:ascii="FranceTV Brown TT Light" w:hAnsi="FranceTV Brown TT Light" w:cs="FranceTV Brown TT Light"/>
                      <w:highlight w:val="yellow"/>
                    </w:rPr>
                  </w:rPrChange>
                </w:rPr>
                <w:t>2</w:t>
              </w:r>
            </w:ins>
            <w:del w:id="833" w:author="CLUZEAU Marie" w:date="2026-02-11T10:15:00Z" w16du:dateUtc="2026-02-11T09:15:00Z">
              <w:r w:rsidRPr="00246E08" w:rsidDel="002A1DF8">
                <w:rPr>
                  <w:rFonts w:ascii="FranceTV Brown TT Light" w:hAnsi="FranceTV Brown TT Light" w:cs="FranceTV Brown TT Light"/>
                  <w:rPrChange w:id="834" w:author="CLUZEAU Marie" w:date="2026-02-16T10:31:00Z" w16du:dateUtc="2026-02-16T09:31:00Z">
                    <w:rPr>
                      <w:rFonts w:ascii="FranceTV Brown TT Light" w:hAnsi="FranceTV Brown TT Light" w:cs="FranceTV Brown TT Light"/>
                      <w:highlight w:val="yellow"/>
                    </w:rPr>
                  </w:rPrChange>
                </w:rPr>
                <w:delText>X</w:delText>
              </w:r>
            </w:del>
            <w:r w:rsidRPr="00246E08">
              <w:rPr>
                <w:rFonts w:ascii="FranceTV Brown TT Light" w:hAnsi="FranceTV Brown TT Light" w:cs="FranceTV Brown TT Light"/>
                <w:rPrChange w:id="835" w:author="CLUZEAU Marie" w:date="2026-02-16T10:31:00Z" w16du:dateUtc="2026-02-16T09:31:00Z">
                  <w:rPr>
                    <w:rFonts w:ascii="FranceTV Brown TT Light" w:hAnsi="FranceTV Brown TT Light" w:cs="FranceTV Brown TT Light"/>
                    <w:highlight w:val="yellow"/>
                  </w:rPr>
                </w:rPrChange>
              </w:rPr>
              <w:t xml:space="preserve"> 202</w:t>
            </w:r>
            <w:ins w:id="836" w:author="CLUZEAU Marie" w:date="2026-02-11T10:15:00Z" w16du:dateUtc="2026-02-11T09:15:00Z">
              <w:r w:rsidR="002A1DF8" w:rsidRPr="00246E08">
                <w:rPr>
                  <w:rFonts w:ascii="FranceTV Brown TT Light" w:hAnsi="FranceTV Brown TT Light" w:cs="FranceTV Brown TT Light"/>
                  <w:rPrChange w:id="837" w:author="CLUZEAU Marie" w:date="2026-02-16T10:31:00Z" w16du:dateUtc="2026-02-16T09:31:00Z">
                    <w:rPr>
                      <w:rFonts w:ascii="FranceTV Brown TT Light" w:hAnsi="FranceTV Brown TT Light" w:cs="FranceTV Brown TT Light"/>
                      <w:highlight w:val="yellow"/>
                    </w:rPr>
                  </w:rPrChange>
                </w:rPr>
                <w:t>6</w:t>
              </w:r>
            </w:ins>
            <w:del w:id="838" w:author="CLUZEAU Marie" w:date="2026-02-11T10:15:00Z" w16du:dateUtc="2026-02-11T09:15:00Z">
              <w:r w:rsidRPr="00246E08" w:rsidDel="002A1DF8">
                <w:rPr>
                  <w:rFonts w:ascii="FranceTV Brown TT Light" w:hAnsi="FranceTV Brown TT Light" w:cs="FranceTV Brown TT Light"/>
                  <w:rPrChange w:id="839" w:author="CLUZEAU Marie" w:date="2026-02-16T10:31:00Z" w16du:dateUtc="2026-02-16T09:31:00Z">
                    <w:rPr>
                      <w:rFonts w:ascii="FranceTV Brown TT Light" w:hAnsi="FranceTV Brown TT Light" w:cs="FranceTV Brown TT Light"/>
                      <w:highlight w:val="yellow"/>
                    </w:rPr>
                  </w:rPrChange>
                </w:rPr>
                <w:delText>X</w:delText>
              </w:r>
            </w:del>
            <w:r w:rsidRPr="00246E08">
              <w:rPr>
                <w:rFonts w:ascii="FranceTV Brown TT Light" w:hAnsi="FranceTV Brown TT Light" w:cs="FranceTV Brown TT Light"/>
                <w:rPrChange w:id="840" w:author="CLUZEAU Marie" w:date="2026-02-16T10:31:00Z" w16du:dateUtc="2026-02-16T09:31:00Z">
                  <w:rPr>
                    <w:rFonts w:ascii="FranceTV Brown TT Light" w:hAnsi="FranceTV Brown TT Light" w:cs="FranceTV Brown TT Light"/>
                    <w:highlight w:val="yellow"/>
                  </w:rPr>
                </w:rPrChange>
              </w:rPr>
              <w:t xml:space="preserve"> </w:t>
            </w:r>
            <w:del w:id="841" w:author="CLUZEAU Marie" w:date="2026-02-11T10:15:00Z" w16du:dateUtc="2026-02-11T09:15:00Z">
              <w:r w:rsidRPr="00246E08" w:rsidDel="002A1DF8">
                <w:rPr>
                  <w:rFonts w:ascii="FranceTV Brown TT Light" w:hAnsi="FranceTV Brown TT Light" w:cs="FranceTV Brown TT Light"/>
                  <w:rPrChange w:id="842" w:author="CLUZEAU Marie" w:date="2026-02-16T10:31:00Z" w16du:dateUtc="2026-02-16T09:31:00Z">
                    <w:rPr>
                      <w:rFonts w:ascii="FranceTV Brown TT Light" w:hAnsi="FranceTV Brown TT Light" w:cs="FranceTV Brown TT Light"/>
                      <w:highlight w:val="yellow"/>
                    </w:rPr>
                  </w:rPrChange>
                </w:rPr>
                <w:delText>ou mois 2024</w:delText>
              </w:r>
            </w:del>
          </w:p>
        </w:tc>
      </w:tr>
      <w:tr w:rsidR="00863626" w14:paraId="2DC94261" w14:textId="77777777" w:rsidTr="00246E08">
        <w:tblPrEx>
          <w:tblW w:w="864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843" w:author="CLUZEAU Marie" w:date="2026-02-16T10:31:00Z" w16du:dateUtc="2026-02-16T09:31:00Z">
            <w:tblPrEx>
              <w:tblW w:w="864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990"/>
          <w:trPrChange w:id="844" w:author="CLUZEAU Marie" w:date="2026-02-16T10:31:00Z" w16du:dateUtc="2026-02-16T09:31:00Z">
            <w:trPr>
              <w:gridBefore w:val="1"/>
              <w:trHeight w:val="990"/>
            </w:trPr>
          </w:trPrChange>
        </w:trPr>
        <w:tc>
          <w:tcPr>
            <w:tcW w:w="2410" w:type="dxa"/>
            <w:tcBorders>
              <w:top w:val="single" w:sz="4" w:space="0" w:color="auto"/>
              <w:left w:val="single" w:sz="4" w:space="0" w:color="auto"/>
              <w:bottom w:val="single" w:sz="4" w:space="0" w:color="auto"/>
              <w:right w:val="single" w:sz="4" w:space="0" w:color="auto"/>
            </w:tcBorders>
            <w:vAlign w:val="center"/>
            <w:hideMark/>
            <w:tcPrChange w:id="845" w:author="CLUZEAU Marie" w:date="2026-02-16T10:31:00Z" w16du:dateUtc="2026-02-16T09:31:00Z">
              <w:tcPr>
                <w:tcW w:w="241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92ABB9B" w14:textId="77777777" w:rsidR="00863626" w:rsidRDefault="00863626" w:rsidP="00DB7752">
            <w:pPr>
              <w:spacing w:line="256" w:lineRule="auto"/>
              <w:jc w:val="center"/>
              <w:rPr>
                <w:rFonts w:ascii="FranceTV Brown TT Light" w:hAnsi="FranceTV Brown TT Light" w:cs="FranceTV Brown TT Light"/>
              </w:rPr>
            </w:pPr>
            <w:r>
              <w:rPr>
                <w:rFonts w:ascii="FranceTV Brown TT Light" w:hAnsi="FranceTV Brown TT Light" w:cs="FranceTV Brown TT Light"/>
              </w:rPr>
              <w:t>Première révision</w:t>
            </w:r>
          </w:p>
        </w:tc>
        <w:tc>
          <w:tcPr>
            <w:tcW w:w="2976" w:type="dxa"/>
            <w:tcBorders>
              <w:top w:val="single" w:sz="4" w:space="0" w:color="auto"/>
              <w:left w:val="single" w:sz="4" w:space="0" w:color="auto"/>
              <w:bottom w:val="single" w:sz="4" w:space="0" w:color="auto"/>
              <w:right w:val="single" w:sz="4" w:space="0" w:color="auto"/>
            </w:tcBorders>
            <w:vAlign w:val="center"/>
            <w:hideMark/>
            <w:tcPrChange w:id="846" w:author="CLUZEAU Marie" w:date="2026-02-16T10:31:00Z" w16du:dateUtc="2026-02-16T09:31:00Z">
              <w:tcPr>
                <w:tcW w:w="2976"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76BDDB0" w14:textId="77777777" w:rsidR="00863626" w:rsidRDefault="00863626" w:rsidP="00DB7752">
            <w:pPr>
              <w:spacing w:line="256" w:lineRule="auto"/>
              <w:jc w:val="center"/>
              <w:rPr>
                <w:rFonts w:ascii="FranceTV Brown TT Light" w:hAnsi="FranceTV Brown TT Light" w:cs="FranceTV Brown TT Light"/>
              </w:rPr>
            </w:pPr>
            <w:r>
              <w:rPr>
                <w:rFonts w:ascii="FranceTV Brown TT Light" w:hAnsi="FranceTV Brown TT Light" w:cs="FranceTV Brown TT Light"/>
              </w:rPr>
              <w:t>Première date anniversaire de notification</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Change w:id="847" w:author="CLUZEAU Marie" w:date="2026-02-16T10:31:00Z" w16du:dateUtc="2026-02-16T09:31:00Z">
              <w:tcPr>
                <w:tcW w:w="326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0245B24" w14:textId="75213F19" w:rsidR="00863626" w:rsidRPr="00246E08" w:rsidRDefault="00863626" w:rsidP="00DB7752">
            <w:pPr>
              <w:spacing w:line="256" w:lineRule="auto"/>
              <w:jc w:val="center"/>
              <w:rPr>
                <w:rFonts w:ascii="FranceTV Brown TT Light" w:hAnsi="FranceTV Brown TT Light" w:cs="FranceTV Brown TT Light"/>
                <w:rPrChange w:id="848" w:author="CLUZEAU Marie" w:date="2026-02-16T10:31:00Z" w16du:dateUtc="2026-02-16T09:31:00Z">
                  <w:rPr>
                    <w:rFonts w:ascii="FranceTV Brown TT Light" w:hAnsi="FranceTV Brown TT Light" w:cs="FranceTV Brown TT Light"/>
                    <w:highlight w:val="yellow"/>
                  </w:rPr>
                </w:rPrChange>
              </w:rPr>
            </w:pPr>
            <w:r w:rsidRPr="00246E08">
              <w:rPr>
                <w:rFonts w:ascii="FranceTV Brown TT Light" w:hAnsi="FranceTV Brown TT Light" w:cs="FranceTV Brown TT Light"/>
                <w:rPrChange w:id="849" w:author="CLUZEAU Marie" w:date="2026-02-16T10:31:00Z" w16du:dateUtc="2026-02-16T09:31:00Z">
                  <w:rPr>
                    <w:rFonts w:ascii="FranceTV Brown TT Light" w:hAnsi="FranceTV Brown TT Light" w:cs="FranceTV Brown TT Light"/>
                    <w:highlight w:val="yellow"/>
                  </w:rPr>
                </w:rPrChange>
              </w:rPr>
              <w:t>T</w:t>
            </w:r>
            <w:ins w:id="850" w:author="CLUZEAU Marie" w:date="2026-02-11T10:15:00Z" w16du:dateUtc="2026-02-11T09:15:00Z">
              <w:r w:rsidR="001852EC" w:rsidRPr="00246E08">
                <w:rPr>
                  <w:rFonts w:ascii="FranceTV Brown TT Light" w:hAnsi="FranceTV Brown TT Light" w:cs="FranceTV Brown TT Light"/>
                  <w:rPrChange w:id="851" w:author="CLUZEAU Marie" w:date="2026-02-16T10:31:00Z" w16du:dateUtc="2026-02-16T09:31:00Z">
                    <w:rPr>
                      <w:rFonts w:ascii="FranceTV Brown TT Light" w:hAnsi="FranceTV Brown TT Light" w:cs="FranceTV Brown TT Light"/>
                      <w:highlight w:val="yellow"/>
                    </w:rPr>
                  </w:rPrChange>
                </w:rPr>
                <w:t>2</w:t>
              </w:r>
            </w:ins>
            <w:del w:id="852" w:author="CLUZEAU Marie" w:date="2026-02-11T10:15:00Z" w16du:dateUtc="2026-02-11T09:15:00Z">
              <w:r w:rsidRPr="00246E08" w:rsidDel="001852EC">
                <w:rPr>
                  <w:rFonts w:ascii="FranceTV Brown TT Light" w:hAnsi="FranceTV Brown TT Light" w:cs="FranceTV Brown TT Light"/>
                  <w:rPrChange w:id="853" w:author="CLUZEAU Marie" w:date="2026-02-16T10:31:00Z" w16du:dateUtc="2026-02-16T09:31:00Z">
                    <w:rPr>
                      <w:rFonts w:ascii="FranceTV Brown TT Light" w:hAnsi="FranceTV Brown TT Light" w:cs="FranceTV Brown TT Light"/>
                      <w:highlight w:val="yellow"/>
                    </w:rPr>
                  </w:rPrChange>
                </w:rPr>
                <w:delText>4</w:delText>
              </w:r>
            </w:del>
            <w:r w:rsidRPr="00246E08">
              <w:rPr>
                <w:rFonts w:ascii="FranceTV Brown TT Light" w:hAnsi="FranceTV Brown TT Light" w:cs="FranceTV Brown TT Light"/>
                <w:rPrChange w:id="854" w:author="CLUZEAU Marie" w:date="2026-02-16T10:31:00Z" w16du:dateUtc="2026-02-16T09:31:00Z">
                  <w:rPr>
                    <w:rFonts w:ascii="FranceTV Brown TT Light" w:hAnsi="FranceTV Brown TT Light" w:cs="FranceTV Brown TT Light"/>
                    <w:highlight w:val="yellow"/>
                  </w:rPr>
                </w:rPrChange>
              </w:rPr>
              <w:t xml:space="preserve"> 202</w:t>
            </w:r>
            <w:ins w:id="855" w:author="CLUZEAU Marie" w:date="2026-02-11T10:15:00Z" w16du:dateUtc="2026-02-11T09:15:00Z">
              <w:r w:rsidR="001852EC" w:rsidRPr="00246E08">
                <w:rPr>
                  <w:rFonts w:ascii="FranceTV Brown TT Light" w:hAnsi="FranceTV Brown TT Light" w:cs="FranceTV Brown TT Light"/>
                  <w:rPrChange w:id="856" w:author="CLUZEAU Marie" w:date="2026-02-16T10:31:00Z" w16du:dateUtc="2026-02-16T09:31:00Z">
                    <w:rPr>
                      <w:rFonts w:ascii="FranceTV Brown TT Light" w:hAnsi="FranceTV Brown TT Light" w:cs="FranceTV Brown TT Light"/>
                      <w:highlight w:val="yellow"/>
                    </w:rPr>
                  </w:rPrChange>
                </w:rPr>
                <w:t>7</w:t>
              </w:r>
            </w:ins>
            <w:del w:id="857" w:author="CLUZEAU Marie" w:date="2026-02-11T10:15:00Z" w16du:dateUtc="2026-02-11T09:15:00Z">
              <w:r w:rsidRPr="00246E08" w:rsidDel="001852EC">
                <w:rPr>
                  <w:rFonts w:ascii="FranceTV Brown TT Light" w:hAnsi="FranceTV Brown TT Light" w:cs="FranceTV Brown TT Light"/>
                  <w:rPrChange w:id="858" w:author="CLUZEAU Marie" w:date="2026-02-16T10:31:00Z" w16du:dateUtc="2026-02-16T09:31:00Z">
                    <w:rPr>
                      <w:rFonts w:ascii="FranceTV Brown TT Light" w:hAnsi="FranceTV Brown TT Light" w:cs="FranceTV Brown TT Light"/>
                      <w:highlight w:val="yellow"/>
                    </w:rPr>
                  </w:rPrChange>
                </w:rPr>
                <w:delText>5</w:delText>
              </w:r>
            </w:del>
            <w:r w:rsidRPr="00246E08">
              <w:rPr>
                <w:rFonts w:ascii="FranceTV Brown TT Light" w:hAnsi="FranceTV Brown TT Light" w:cs="FranceTV Brown TT Light"/>
                <w:rPrChange w:id="859" w:author="CLUZEAU Marie" w:date="2026-02-16T10:31:00Z" w16du:dateUtc="2026-02-16T09:31:00Z">
                  <w:rPr>
                    <w:rFonts w:ascii="FranceTV Brown TT Light" w:hAnsi="FranceTV Brown TT Light" w:cs="FranceTV Brown TT Light"/>
                    <w:highlight w:val="yellow"/>
                  </w:rPr>
                </w:rPrChange>
              </w:rPr>
              <w:t xml:space="preserve"> </w:t>
            </w:r>
            <w:del w:id="860" w:author="CLUZEAU Marie" w:date="2026-02-11T10:15:00Z" w16du:dateUtc="2026-02-11T09:15:00Z">
              <w:r w:rsidRPr="00246E08" w:rsidDel="001852EC">
                <w:rPr>
                  <w:rFonts w:ascii="FranceTV Brown TT Light" w:hAnsi="FranceTV Brown TT Light" w:cs="FranceTV Brown TT Light"/>
                  <w:rPrChange w:id="861" w:author="CLUZEAU Marie" w:date="2026-02-16T10:31:00Z" w16du:dateUtc="2026-02-16T09:31:00Z">
                    <w:rPr>
                      <w:rFonts w:ascii="FranceTV Brown TT Light" w:hAnsi="FranceTV Brown TT Light" w:cs="FranceTV Brown TT Light"/>
                      <w:highlight w:val="yellow"/>
                    </w:rPr>
                  </w:rPrChange>
                </w:rPr>
                <w:delText>ou mois 2024</w:delText>
              </w:r>
            </w:del>
          </w:p>
        </w:tc>
      </w:tr>
      <w:tr w:rsidR="00863626" w14:paraId="3E24E9BA" w14:textId="77777777" w:rsidTr="00246E08">
        <w:tblPrEx>
          <w:tblW w:w="864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862" w:author="CLUZEAU Marie" w:date="2026-02-16T10:31:00Z" w16du:dateUtc="2026-02-16T09:31:00Z">
            <w:tblPrEx>
              <w:tblW w:w="864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975"/>
          <w:trPrChange w:id="863" w:author="CLUZEAU Marie" w:date="2026-02-16T10:31:00Z" w16du:dateUtc="2026-02-16T09:31:00Z">
            <w:trPr>
              <w:gridBefore w:val="1"/>
              <w:trHeight w:val="975"/>
            </w:trPr>
          </w:trPrChange>
        </w:trPr>
        <w:tc>
          <w:tcPr>
            <w:tcW w:w="2410" w:type="dxa"/>
            <w:tcBorders>
              <w:top w:val="single" w:sz="4" w:space="0" w:color="auto"/>
              <w:left w:val="single" w:sz="4" w:space="0" w:color="auto"/>
              <w:bottom w:val="single" w:sz="4" w:space="0" w:color="auto"/>
              <w:right w:val="single" w:sz="4" w:space="0" w:color="auto"/>
            </w:tcBorders>
            <w:vAlign w:val="center"/>
            <w:hideMark/>
            <w:tcPrChange w:id="864" w:author="CLUZEAU Marie" w:date="2026-02-16T10:31:00Z" w16du:dateUtc="2026-02-16T09:31:00Z">
              <w:tcPr>
                <w:tcW w:w="241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D0455F6" w14:textId="77777777" w:rsidR="00863626" w:rsidRDefault="00863626" w:rsidP="00DB7752">
            <w:pPr>
              <w:spacing w:line="256" w:lineRule="auto"/>
              <w:jc w:val="center"/>
              <w:rPr>
                <w:rFonts w:ascii="FranceTV Brown TT Light" w:hAnsi="FranceTV Brown TT Light" w:cs="FranceTV Brown TT Light"/>
              </w:rPr>
            </w:pPr>
            <w:r>
              <w:rPr>
                <w:rFonts w:ascii="FranceTV Brown TT Light" w:hAnsi="FranceTV Brown TT Light" w:cs="FranceTV Brown TT Light"/>
              </w:rPr>
              <w:t>Deuxième révision</w:t>
            </w:r>
          </w:p>
        </w:tc>
        <w:tc>
          <w:tcPr>
            <w:tcW w:w="2976" w:type="dxa"/>
            <w:tcBorders>
              <w:top w:val="single" w:sz="4" w:space="0" w:color="auto"/>
              <w:left w:val="single" w:sz="4" w:space="0" w:color="auto"/>
              <w:bottom w:val="single" w:sz="4" w:space="0" w:color="auto"/>
              <w:right w:val="single" w:sz="4" w:space="0" w:color="auto"/>
            </w:tcBorders>
            <w:vAlign w:val="center"/>
            <w:hideMark/>
            <w:tcPrChange w:id="865" w:author="CLUZEAU Marie" w:date="2026-02-16T10:31:00Z" w16du:dateUtc="2026-02-16T09:31:00Z">
              <w:tcPr>
                <w:tcW w:w="2976"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A628639" w14:textId="77777777" w:rsidR="00863626" w:rsidRDefault="00863626" w:rsidP="00DB7752">
            <w:pPr>
              <w:spacing w:line="256" w:lineRule="auto"/>
              <w:jc w:val="center"/>
              <w:rPr>
                <w:rFonts w:ascii="FranceTV Brown TT Light" w:hAnsi="FranceTV Brown TT Light" w:cs="FranceTV Brown TT Light"/>
              </w:rPr>
            </w:pPr>
            <w:r>
              <w:rPr>
                <w:rFonts w:ascii="FranceTV Brown TT Light" w:hAnsi="FranceTV Brown TT Light" w:cs="FranceTV Brown TT Light"/>
              </w:rPr>
              <w:t>Deuxième date anniversaire de notification</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Change w:id="866" w:author="CLUZEAU Marie" w:date="2026-02-16T10:31:00Z" w16du:dateUtc="2026-02-16T09:31:00Z">
              <w:tcPr>
                <w:tcW w:w="326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0C419F7" w14:textId="27C02C10" w:rsidR="00863626" w:rsidRPr="00246E08" w:rsidRDefault="00863626" w:rsidP="00DB7752">
            <w:pPr>
              <w:spacing w:line="256" w:lineRule="auto"/>
              <w:jc w:val="center"/>
              <w:rPr>
                <w:rFonts w:ascii="FranceTV Brown TT Light" w:hAnsi="FranceTV Brown TT Light" w:cs="FranceTV Brown TT Light"/>
                <w:rPrChange w:id="867" w:author="CLUZEAU Marie" w:date="2026-02-16T10:31:00Z" w16du:dateUtc="2026-02-16T09:31:00Z">
                  <w:rPr>
                    <w:rFonts w:ascii="FranceTV Brown TT Light" w:hAnsi="FranceTV Brown TT Light" w:cs="FranceTV Brown TT Light"/>
                    <w:highlight w:val="yellow"/>
                  </w:rPr>
                </w:rPrChange>
              </w:rPr>
            </w:pPr>
            <w:r w:rsidRPr="00246E08">
              <w:rPr>
                <w:rFonts w:ascii="FranceTV Brown TT Light" w:hAnsi="FranceTV Brown TT Light" w:cs="FranceTV Brown TT Light"/>
                <w:rPrChange w:id="868" w:author="CLUZEAU Marie" w:date="2026-02-16T10:31:00Z" w16du:dateUtc="2026-02-16T09:31:00Z">
                  <w:rPr>
                    <w:rFonts w:ascii="FranceTV Brown TT Light" w:hAnsi="FranceTV Brown TT Light" w:cs="FranceTV Brown TT Light"/>
                    <w:highlight w:val="yellow"/>
                  </w:rPr>
                </w:rPrChange>
              </w:rPr>
              <w:t>T</w:t>
            </w:r>
            <w:ins w:id="869" w:author="CLUZEAU Marie" w:date="2026-02-11T10:15:00Z" w16du:dateUtc="2026-02-11T09:15:00Z">
              <w:r w:rsidR="001852EC" w:rsidRPr="00246E08">
                <w:rPr>
                  <w:rFonts w:ascii="FranceTV Brown TT Light" w:hAnsi="FranceTV Brown TT Light" w:cs="FranceTV Brown TT Light"/>
                  <w:rPrChange w:id="870" w:author="CLUZEAU Marie" w:date="2026-02-16T10:31:00Z" w16du:dateUtc="2026-02-16T09:31:00Z">
                    <w:rPr>
                      <w:rFonts w:ascii="FranceTV Brown TT Light" w:hAnsi="FranceTV Brown TT Light" w:cs="FranceTV Brown TT Light"/>
                      <w:highlight w:val="yellow"/>
                    </w:rPr>
                  </w:rPrChange>
                </w:rPr>
                <w:t>2</w:t>
              </w:r>
            </w:ins>
            <w:del w:id="871" w:author="CLUZEAU Marie" w:date="2026-02-11T10:15:00Z" w16du:dateUtc="2026-02-11T09:15:00Z">
              <w:r w:rsidRPr="00246E08" w:rsidDel="001852EC">
                <w:rPr>
                  <w:rFonts w:ascii="FranceTV Brown TT Light" w:hAnsi="FranceTV Brown TT Light" w:cs="FranceTV Brown TT Light"/>
                  <w:rPrChange w:id="872" w:author="CLUZEAU Marie" w:date="2026-02-16T10:31:00Z" w16du:dateUtc="2026-02-16T09:31:00Z">
                    <w:rPr>
                      <w:rFonts w:ascii="FranceTV Brown TT Light" w:hAnsi="FranceTV Brown TT Light" w:cs="FranceTV Brown TT Light"/>
                      <w:highlight w:val="yellow"/>
                    </w:rPr>
                  </w:rPrChange>
                </w:rPr>
                <w:delText>4</w:delText>
              </w:r>
            </w:del>
            <w:r w:rsidRPr="00246E08">
              <w:rPr>
                <w:rFonts w:ascii="FranceTV Brown TT Light" w:hAnsi="FranceTV Brown TT Light" w:cs="FranceTV Brown TT Light"/>
                <w:rPrChange w:id="873" w:author="CLUZEAU Marie" w:date="2026-02-16T10:31:00Z" w16du:dateUtc="2026-02-16T09:31:00Z">
                  <w:rPr>
                    <w:rFonts w:ascii="FranceTV Brown TT Light" w:hAnsi="FranceTV Brown TT Light" w:cs="FranceTV Brown TT Light"/>
                    <w:highlight w:val="yellow"/>
                  </w:rPr>
                </w:rPrChange>
              </w:rPr>
              <w:t xml:space="preserve"> 202</w:t>
            </w:r>
            <w:ins w:id="874" w:author="CLUZEAU Marie" w:date="2026-02-11T10:15:00Z" w16du:dateUtc="2026-02-11T09:15:00Z">
              <w:r w:rsidR="001852EC" w:rsidRPr="00246E08">
                <w:rPr>
                  <w:rFonts w:ascii="FranceTV Brown TT Light" w:hAnsi="FranceTV Brown TT Light" w:cs="FranceTV Brown TT Light"/>
                  <w:rPrChange w:id="875" w:author="CLUZEAU Marie" w:date="2026-02-16T10:31:00Z" w16du:dateUtc="2026-02-16T09:31:00Z">
                    <w:rPr>
                      <w:rFonts w:ascii="FranceTV Brown TT Light" w:hAnsi="FranceTV Brown TT Light" w:cs="FranceTV Brown TT Light"/>
                      <w:highlight w:val="yellow"/>
                    </w:rPr>
                  </w:rPrChange>
                </w:rPr>
                <w:t>8</w:t>
              </w:r>
            </w:ins>
            <w:del w:id="876" w:author="CLUZEAU Marie" w:date="2026-02-11T10:15:00Z" w16du:dateUtc="2026-02-11T09:15:00Z">
              <w:r w:rsidRPr="00246E08" w:rsidDel="001852EC">
                <w:rPr>
                  <w:rFonts w:ascii="FranceTV Brown TT Light" w:hAnsi="FranceTV Brown TT Light" w:cs="FranceTV Brown TT Light"/>
                  <w:rPrChange w:id="877" w:author="CLUZEAU Marie" w:date="2026-02-16T10:31:00Z" w16du:dateUtc="2026-02-16T09:31:00Z">
                    <w:rPr>
                      <w:rFonts w:ascii="FranceTV Brown TT Light" w:hAnsi="FranceTV Brown TT Light" w:cs="FranceTV Brown TT Light"/>
                      <w:highlight w:val="yellow"/>
                    </w:rPr>
                  </w:rPrChange>
                </w:rPr>
                <w:delText>6 ou mois 2024</w:delText>
              </w:r>
            </w:del>
          </w:p>
        </w:tc>
      </w:tr>
      <w:tr w:rsidR="00863626" w14:paraId="7733D059" w14:textId="77777777" w:rsidTr="00246E08">
        <w:tblPrEx>
          <w:tblW w:w="864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878" w:author="CLUZEAU Marie" w:date="2026-02-16T10:31:00Z" w16du:dateUtc="2026-02-16T09:31:00Z">
            <w:tblPrEx>
              <w:tblW w:w="864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975"/>
          <w:trPrChange w:id="879" w:author="CLUZEAU Marie" w:date="2026-02-16T10:31:00Z" w16du:dateUtc="2026-02-16T09:31:00Z">
            <w:trPr>
              <w:gridBefore w:val="1"/>
              <w:trHeight w:val="975"/>
            </w:trPr>
          </w:trPrChange>
        </w:trPr>
        <w:tc>
          <w:tcPr>
            <w:tcW w:w="2410" w:type="dxa"/>
            <w:tcBorders>
              <w:top w:val="single" w:sz="4" w:space="0" w:color="auto"/>
              <w:left w:val="single" w:sz="4" w:space="0" w:color="auto"/>
              <w:bottom w:val="single" w:sz="4" w:space="0" w:color="auto"/>
              <w:right w:val="single" w:sz="4" w:space="0" w:color="auto"/>
            </w:tcBorders>
            <w:vAlign w:val="center"/>
            <w:hideMark/>
            <w:tcPrChange w:id="880" w:author="CLUZEAU Marie" w:date="2026-02-16T10:31:00Z" w16du:dateUtc="2026-02-16T09:31:00Z">
              <w:tcPr>
                <w:tcW w:w="241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9276BF9" w14:textId="77777777" w:rsidR="00863626" w:rsidRDefault="00863626" w:rsidP="00DB7752">
            <w:pPr>
              <w:spacing w:line="256" w:lineRule="auto"/>
              <w:jc w:val="center"/>
              <w:rPr>
                <w:rFonts w:ascii="FranceTV Brown TT Light" w:hAnsi="FranceTV Brown TT Light" w:cs="FranceTV Brown TT Light"/>
              </w:rPr>
            </w:pPr>
            <w:r>
              <w:rPr>
                <w:rFonts w:ascii="FranceTV Brown TT Light" w:hAnsi="FranceTV Brown TT Light" w:cs="FranceTV Brown TT Light"/>
              </w:rPr>
              <w:t>Troisième révision</w:t>
            </w:r>
          </w:p>
        </w:tc>
        <w:tc>
          <w:tcPr>
            <w:tcW w:w="2976" w:type="dxa"/>
            <w:tcBorders>
              <w:top w:val="single" w:sz="4" w:space="0" w:color="auto"/>
              <w:left w:val="single" w:sz="4" w:space="0" w:color="auto"/>
              <w:bottom w:val="single" w:sz="4" w:space="0" w:color="auto"/>
              <w:right w:val="single" w:sz="4" w:space="0" w:color="auto"/>
            </w:tcBorders>
            <w:vAlign w:val="center"/>
            <w:hideMark/>
            <w:tcPrChange w:id="881" w:author="CLUZEAU Marie" w:date="2026-02-16T10:31:00Z" w16du:dateUtc="2026-02-16T09:31:00Z">
              <w:tcPr>
                <w:tcW w:w="2976"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865FC68" w14:textId="77777777" w:rsidR="00863626" w:rsidRDefault="00863626" w:rsidP="00DB7752">
            <w:pPr>
              <w:spacing w:line="256" w:lineRule="auto"/>
              <w:jc w:val="center"/>
              <w:rPr>
                <w:rFonts w:ascii="FranceTV Brown TT Light" w:hAnsi="FranceTV Brown TT Light" w:cs="FranceTV Brown TT Light"/>
              </w:rPr>
            </w:pPr>
            <w:r>
              <w:rPr>
                <w:rFonts w:ascii="FranceTV Brown TT Light" w:hAnsi="FranceTV Brown TT Light" w:cs="FranceTV Brown TT Light"/>
              </w:rPr>
              <w:t>Troisième date anniversaire de notification</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Change w:id="882" w:author="CLUZEAU Marie" w:date="2026-02-16T10:31:00Z" w16du:dateUtc="2026-02-16T09:31:00Z">
              <w:tcPr>
                <w:tcW w:w="326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B911087" w14:textId="7BDB4720" w:rsidR="00863626" w:rsidRPr="00246E08" w:rsidRDefault="00863626" w:rsidP="00DB7752">
            <w:pPr>
              <w:spacing w:line="256" w:lineRule="auto"/>
              <w:jc w:val="center"/>
              <w:rPr>
                <w:rFonts w:ascii="FranceTV Brown TT Light" w:hAnsi="FranceTV Brown TT Light" w:cs="FranceTV Brown TT Light"/>
                <w:rPrChange w:id="883" w:author="CLUZEAU Marie" w:date="2026-02-16T10:31:00Z" w16du:dateUtc="2026-02-16T09:31:00Z">
                  <w:rPr>
                    <w:rFonts w:ascii="FranceTV Brown TT Light" w:hAnsi="FranceTV Brown TT Light" w:cs="FranceTV Brown TT Light"/>
                    <w:highlight w:val="yellow"/>
                  </w:rPr>
                </w:rPrChange>
              </w:rPr>
            </w:pPr>
            <w:r w:rsidRPr="00246E08">
              <w:rPr>
                <w:rFonts w:ascii="FranceTV Brown TT Light" w:hAnsi="FranceTV Brown TT Light" w:cs="FranceTV Brown TT Light"/>
                <w:rPrChange w:id="884" w:author="CLUZEAU Marie" w:date="2026-02-16T10:31:00Z" w16du:dateUtc="2026-02-16T09:31:00Z">
                  <w:rPr>
                    <w:rFonts w:ascii="FranceTV Brown TT Light" w:hAnsi="FranceTV Brown TT Light" w:cs="FranceTV Brown TT Light"/>
                    <w:highlight w:val="yellow"/>
                  </w:rPr>
                </w:rPrChange>
              </w:rPr>
              <w:t>T</w:t>
            </w:r>
            <w:ins w:id="885" w:author="CLUZEAU Marie" w:date="2026-02-11T10:16:00Z" w16du:dateUtc="2026-02-11T09:16:00Z">
              <w:r w:rsidR="00E76E50" w:rsidRPr="00246E08">
                <w:rPr>
                  <w:rFonts w:ascii="FranceTV Brown TT Light" w:hAnsi="FranceTV Brown TT Light" w:cs="FranceTV Brown TT Light"/>
                  <w:rPrChange w:id="886" w:author="CLUZEAU Marie" w:date="2026-02-16T10:31:00Z" w16du:dateUtc="2026-02-16T09:31:00Z">
                    <w:rPr>
                      <w:rFonts w:ascii="FranceTV Brown TT Light" w:hAnsi="FranceTV Brown TT Light" w:cs="FranceTV Brown TT Light"/>
                      <w:highlight w:val="yellow"/>
                    </w:rPr>
                  </w:rPrChange>
                </w:rPr>
                <w:t>2</w:t>
              </w:r>
            </w:ins>
            <w:del w:id="887" w:author="CLUZEAU Marie" w:date="2026-02-11T10:15:00Z" w16du:dateUtc="2026-02-11T09:15:00Z">
              <w:r w:rsidRPr="00246E08" w:rsidDel="001852EC">
                <w:rPr>
                  <w:rFonts w:ascii="FranceTV Brown TT Light" w:hAnsi="FranceTV Brown TT Light" w:cs="FranceTV Brown TT Light"/>
                  <w:rPrChange w:id="888" w:author="CLUZEAU Marie" w:date="2026-02-16T10:31:00Z" w16du:dateUtc="2026-02-16T09:31:00Z">
                    <w:rPr>
                      <w:rFonts w:ascii="FranceTV Brown TT Light" w:hAnsi="FranceTV Brown TT Light" w:cs="FranceTV Brown TT Light"/>
                      <w:highlight w:val="yellow"/>
                    </w:rPr>
                  </w:rPrChange>
                </w:rPr>
                <w:delText>4</w:delText>
              </w:r>
            </w:del>
            <w:r w:rsidRPr="00246E08">
              <w:rPr>
                <w:rFonts w:ascii="FranceTV Brown TT Light" w:hAnsi="FranceTV Brown TT Light" w:cs="FranceTV Brown TT Light"/>
                <w:rPrChange w:id="889" w:author="CLUZEAU Marie" w:date="2026-02-16T10:31:00Z" w16du:dateUtc="2026-02-16T09:31:00Z">
                  <w:rPr>
                    <w:rFonts w:ascii="FranceTV Brown TT Light" w:hAnsi="FranceTV Brown TT Light" w:cs="FranceTV Brown TT Light"/>
                    <w:highlight w:val="yellow"/>
                  </w:rPr>
                </w:rPrChange>
              </w:rPr>
              <w:t xml:space="preserve"> 202</w:t>
            </w:r>
            <w:ins w:id="890" w:author="CLUZEAU Marie" w:date="2026-02-11T10:16:00Z" w16du:dateUtc="2026-02-11T09:16:00Z">
              <w:r w:rsidR="00E76E50" w:rsidRPr="00246E08">
                <w:rPr>
                  <w:rFonts w:ascii="FranceTV Brown TT Light" w:hAnsi="FranceTV Brown TT Light" w:cs="FranceTV Brown TT Light"/>
                  <w:rPrChange w:id="891" w:author="CLUZEAU Marie" w:date="2026-02-16T10:31:00Z" w16du:dateUtc="2026-02-16T09:31:00Z">
                    <w:rPr>
                      <w:rFonts w:ascii="FranceTV Brown TT Light" w:hAnsi="FranceTV Brown TT Light" w:cs="FranceTV Brown TT Light"/>
                      <w:highlight w:val="yellow"/>
                    </w:rPr>
                  </w:rPrChange>
                </w:rPr>
                <w:t>9</w:t>
              </w:r>
            </w:ins>
            <w:del w:id="892" w:author="CLUZEAU Marie" w:date="2026-02-11T10:16:00Z" w16du:dateUtc="2026-02-11T09:16:00Z">
              <w:r w:rsidRPr="00246E08" w:rsidDel="00E76E50">
                <w:rPr>
                  <w:rFonts w:ascii="FranceTV Brown TT Light" w:hAnsi="FranceTV Brown TT Light" w:cs="FranceTV Brown TT Light"/>
                  <w:rPrChange w:id="893" w:author="CLUZEAU Marie" w:date="2026-02-16T10:31:00Z" w16du:dateUtc="2026-02-16T09:31:00Z">
                    <w:rPr>
                      <w:rFonts w:ascii="FranceTV Brown TT Light" w:hAnsi="FranceTV Brown TT Light" w:cs="FranceTV Brown TT Light"/>
                      <w:highlight w:val="yellow"/>
                    </w:rPr>
                  </w:rPrChange>
                </w:rPr>
                <w:delText>7</w:delText>
              </w:r>
            </w:del>
            <w:r w:rsidRPr="00246E08">
              <w:rPr>
                <w:rFonts w:ascii="FranceTV Brown TT Light" w:hAnsi="FranceTV Brown TT Light" w:cs="FranceTV Brown TT Light"/>
                <w:rPrChange w:id="894" w:author="CLUZEAU Marie" w:date="2026-02-16T10:31:00Z" w16du:dateUtc="2026-02-16T09:31:00Z">
                  <w:rPr>
                    <w:rFonts w:ascii="FranceTV Brown TT Light" w:hAnsi="FranceTV Brown TT Light" w:cs="FranceTV Brown TT Light"/>
                    <w:highlight w:val="yellow"/>
                  </w:rPr>
                </w:rPrChange>
              </w:rPr>
              <w:t xml:space="preserve"> </w:t>
            </w:r>
            <w:del w:id="895" w:author="CLUZEAU Marie" w:date="2026-02-11T10:16:00Z" w16du:dateUtc="2026-02-11T09:16:00Z">
              <w:r w:rsidRPr="00246E08" w:rsidDel="00E76E50">
                <w:rPr>
                  <w:rFonts w:ascii="FranceTV Brown TT Light" w:hAnsi="FranceTV Brown TT Light" w:cs="FranceTV Brown TT Light"/>
                  <w:rPrChange w:id="896" w:author="CLUZEAU Marie" w:date="2026-02-16T10:31:00Z" w16du:dateUtc="2026-02-16T09:31:00Z">
                    <w:rPr>
                      <w:rFonts w:ascii="FranceTV Brown TT Light" w:hAnsi="FranceTV Brown TT Light" w:cs="FranceTV Brown TT Light"/>
                      <w:highlight w:val="yellow"/>
                    </w:rPr>
                  </w:rPrChange>
                </w:rPr>
                <w:delText>ou mois 2024</w:delText>
              </w:r>
            </w:del>
          </w:p>
        </w:tc>
      </w:tr>
    </w:tbl>
    <w:p w14:paraId="19CCE736" w14:textId="77777777" w:rsidR="00863626" w:rsidRDefault="00863626" w:rsidP="00863626">
      <w:pPr>
        <w:pStyle w:val="CommentaireBAJ"/>
        <w:rPr>
          <w:rFonts w:ascii="FranceTV Brown TT Light" w:hAnsi="FranceTV Brown TT Light" w:cs="FranceTV Brown TT Light"/>
          <w:lang w:val="fr-FR"/>
        </w:rPr>
      </w:pPr>
    </w:p>
    <w:p w14:paraId="4E530B1F" w14:textId="77777777" w:rsidR="005C4418" w:rsidRDefault="00863626" w:rsidP="00863626">
      <w:pPr>
        <w:jc w:val="both"/>
        <w:rPr>
          <w:ins w:id="897" w:author="CLUZEAU Marie" w:date="2026-02-11T10:13:00Z" w16du:dateUtc="2026-02-11T09:13:00Z"/>
          <w:rFonts w:ascii="FranceTV Brown TT Light" w:hAnsi="FranceTV Brown TT Light" w:cs="FranceTV Brown TT Light"/>
        </w:rPr>
      </w:pPr>
      <w:r>
        <w:rPr>
          <w:rFonts w:ascii="FranceTV Brown TT Light" w:hAnsi="FranceTV Brown TT Light" w:cs="FranceTV Brown TT Light"/>
        </w:rPr>
        <w:t xml:space="preserve">Les indices sont lus sur le site internet </w:t>
      </w:r>
      <w:del w:id="898" w:author="CLUZEAU Marie" w:date="2026-02-11T10:13:00Z" w16du:dateUtc="2026-02-11T09:13:00Z">
        <w:r w:rsidDel="005C4418">
          <w:rPr>
            <w:rFonts w:ascii="FranceTV Brown TT Light" w:hAnsi="FranceTV Brown TT Light" w:cs="FranceTV Brown TT Light"/>
          </w:rPr>
          <w:delText>du Moniteur ou de l’Insee</w:delText>
        </w:r>
      </w:del>
      <w:ins w:id="899" w:author="CLUZEAU Marie" w:date="2026-02-11T10:13:00Z" w16du:dateUtc="2026-02-11T09:13:00Z">
        <w:r w:rsidR="005C4418">
          <w:rPr>
            <w:rFonts w:ascii="FranceTV Brown TT Light" w:hAnsi="FranceTV Brown TT Light" w:cs="FranceTV Brown TT Light"/>
          </w:rPr>
          <w:t xml:space="preserve">de l’indice de propreté : </w:t>
        </w:r>
        <w:r w:rsidR="005C4418" w:rsidRPr="005C4418">
          <w:rPr>
            <w:rFonts w:ascii="FranceTV Brown TT Light" w:hAnsi="FranceTV Brown TT Light" w:cs="FranceTV Brown TT Light"/>
          </w:rPr>
          <w:t>https://index-proprete.fr/</w:t>
        </w:r>
      </w:ins>
      <w:r>
        <w:rPr>
          <w:rFonts w:ascii="FranceTV Brown TT Light" w:hAnsi="FranceTV Brown TT Light" w:cs="FranceTV Brown TT Light"/>
        </w:rPr>
        <w:t xml:space="preserve">. </w:t>
      </w:r>
    </w:p>
    <w:p w14:paraId="47963871" w14:textId="77777777" w:rsidR="005C4418" w:rsidRDefault="005C4418" w:rsidP="00863626">
      <w:pPr>
        <w:jc w:val="both"/>
        <w:rPr>
          <w:ins w:id="900" w:author="CLUZEAU Marie" w:date="2026-02-11T10:13:00Z" w16du:dateUtc="2026-02-11T09:13:00Z"/>
          <w:rFonts w:ascii="FranceTV Brown TT Light" w:hAnsi="FranceTV Brown TT Light" w:cs="FranceTV Brown TT Light"/>
        </w:rPr>
      </w:pPr>
    </w:p>
    <w:p w14:paraId="64CEC647" w14:textId="156B11CA" w:rsidR="00863626" w:rsidRDefault="00863626" w:rsidP="00863626">
      <w:pPr>
        <w:jc w:val="both"/>
        <w:rPr>
          <w:rFonts w:ascii="FranceTV Brown TT Light" w:hAnsi="FranceTV Brown TT Light" w:cs="FranceTV Brown TT Light"/>
        </w:rPr>
      </w:pPr>
      <w:r>
        <w:rPr>
          <w:rFonts w:ascii="FranceTV Brown TT Light" w:hAnsi="FranceTV Brown TT Light" w:cs="FranceTV Brown TT Light"/>
        </w:rPr>
        <w:t>Les indices provisoires sont réputés définitifs.</w:t>
      </w:r>
    </w:p>
    <w:p w14:paraId="6B996C74" w14:textId="77777777" w:rsidR="00863626" w:rsidRDefault="00863626" w:rsidP="00863626">
      <w:pPr>
        <w:jc w:val="both"/>
        <w:rPr>
          <w:rFonts w:ascii="FranceTV Brown TT Light" w:hAnsi="FranceTV Brown TT Light" w:cs="FranceTV Brown TT Light"/>
        </w:rPr>
      </w:pPr>
    </w:p>
    <w:p w14:paraId="77E29619" w14:textId="77777777" w:rsidR="00863626" w:rsidRDefault="00863626" w:rsidP="00863626">
      <w:pPr>
        <w:jc w:val="both"/>
        <w:rPr>
          <w:rFonts w:ascii="FranceTV Brown TT Light" w:hAnsi="FranceTV Brown TT Light" w:cs="FranceTV Brown TT Light"/>
        </w:rPr>
      </w:pPr>
      <w:r>
        <w:rPr>
          <w:rFonts w:ascii="FranceTV Brown TT Light" w:hAnsi="FranceTV Brown TT Light" w:cs="FranceTV Brown TT Light"/>
        </w:rPr>
        <w:t>Si les indices retenus venaient à disparaitre, les indices qui leur seraient substitués s’appliqueraient de plein droit, selon les modalités publiées.</w:t>
      </w:r>
    </w:p>
    <w:p w14:paraId="4AA535F1" w14:textId="77777777" w:rsidR="00863626" w:rsidRDefault="00863626" w:rsidP="00863626">
      <w:pPr>
        <w:rPr>
          <w:rFonts w:ascii="FranceTV Brown TT Light" w:hAnsi="FranceTV Brown TT Light" w:cs="FranceTV Brown TT Light"/>
        </w:rPr>
      </w:pPr>
    </w:p>
    <w:p w14:paraId="3F1337F1" w14:textId="77777777" w:rsidR="00863626" w:rsidRDefault="00863626" w:rsidP="00863626">
      <w:pPr>
        <w:rPr>
          <w:rFonts w:ascii="FranceTV Brown TT Light" w:hAnsi="FranceTV Brown TT Light" w:cs="FranceTV Brown TT Light"/>
          <w:b/>
          <w:i/>
          <w:u w:val="single"/>
        </w:rPr>
      </w:pPr>
      <w:r>
        <w:rPr>
          <w:rFonts w:ascii="FranceTV Brown TT Light" w:hAnsi="FranceTV Brown TT Light" w:cs="FranceTV Brown TT Light"/>
          <w:b/>
          <w:i/>
          <w:u w:val="single"/>
        </w:rPr>
        <w:t>Règles d’arrondi</w:t>
      </w:r>
    </w:p>
    <w:p w14:paraId="5F55E6C6" w14:textId="77777777" w:rsidR="00863626" w:rsidRDefault="00863626" w:rsidP="00863626">
      <w:pPr>
        <w:jc w:val="both"/>
        <w:rPr>
          <w:rFonts w:ascii="FranceTV Brown TT Light" w:hAnsi="FranceTV Brown TT Light" w:cs="FranceTV Brown TT Light"/>
          <w:b/>
          <w:i/>
          <w:u w:val="single"/>
        </w:rPr>
      </w:pPr>
    </w:p>
    <w:p w14:paraId="7D832C0B" w14:textId="77777777" w:rsidR="00863626" w:rsidRDefault="00863626" w:rsidP="00863626">
      <w:pPr>
        <w:jc w:val="both"/>
        <w:rPr>
          <w:rFonts w:ascii="FranceTV Brown TT Light" w:hAnsi="FranceTV Brown TT Light" w:cs="FranceTV Brown TT Light"/>
          <w:szCs w:val="20"/>
          <w:highlight w:val="yellow"/>
        </w:rPr>
      </w:pPr>
      <w:bookmarkStart w:id="901" w:name="__RefHeading___Toc17472875"/>
      <w:bookmarkEnd w:id="901"/>
      <w:r>
        <w:rPr>
          <w:rFonts w:ascii="FranceTV Brown TT Light" w:hAnsi="FranceTV Brown TT Light" w:cs="FranceTV Brown TT Light"/>
          <w:szCs w:val="20"/>
        </w:rPr>
        <w:t>Conformément à l’article 10.2.3 du CCAG-FCS, le coefficient de révision est arrondi au millième supérieur.</w:t>
      </w:r>
    </w:p>
    <w:p w14:paraId="2C3D9457" w14:textId="77777777" w:rsidR="00863626" w:rsidRDefault="00863626" w:rsidP="00863626">
      <w:pPr>
        <w:jc w:val="both"/>
        <w:rPr>
          <w:rFonts w:ascii="FranceTV Brown TT Light" w:hAnsi="FranceTV Brown TT Light" w:cs="FranceTV Brown TT Light"/>
          <w:szCs w:val="20"/>
        </w:rPr>
      </w:pPr>
      <w:r>
        <w:rPr>
          <w:rFonts w:ascii="FranceTV Brown TT Light" w:hAnsi="FranceTV Brown TT Light" w:cs="FranceTV Brown TT Light"/>
          <w:szCs w:val="20"/>
        </w:rPr>
        <w:t>La règle d’arrondi est la suivante :</w:t>
      </w:r>
    </w:p>
    <w:p w14:paraId="51708846" w14:textId="77777777" w:rsidR="00863626" w:rsidRDefault="00863626" w:rsidP="009E52B8">
      <w:pPr>
        <w:pStyle w:val="2Listepoints"/>
        <w:numPr>
          <w:ilvl w:val="0"/>
          <w:numId w:val="15"/>
        </w:numPr>
        <w:suppressAutoHyphens/>
        <w:ind w:left="709" w:hanging="352"/>
        <w:rPr>
          <w:rFonts w:ascii="FranceTV Brown TT Light" w:hAnsi="FranceTV Brown TT Light" w:cs="FranceTV Brown TT Light"/>
          <w:sz w:val="20"/>
          <w:szCs w:val="20"/>
        </w:rPr>
      </w:pPr>
      <w:r>
        <w:rPr>
          <w:rFonts w:ascii="FranceTV Brown TT Light" w:hAnsi="FranceTV Brown TT Light" w:cs="FranceTV Brown TT Light"/>
          <w:sz w:val="20"/>
          <w:szCs w:val="20"/>
        </w:rPr>
        <w:t>quatrième décimale inférieure à 5 : valeur de la troisième décimale inchangée (</w:t>
      </w:r>
      <w:r>
        <w:rPr>
          <w:rFonts w:ascii="FranceTV Brown TT Light" w:hAnsi="FranceTV Brown TT Light" w:cs="FranceTV Brown TT Light"/>
          <w:iCs/>
          <w:sz w:val="20"/>
          <w:szCs w:val="20"/>
        </w:rPr>
        <w:t>exemple de calcul d’arrondi : 1,0544 devient 1,054</w:t>
      </w:r>
      <w:r>
        <w:rPr>
          <w:rFonts w:ascii="FranceTV Brown TT Light" w:hAnsi="FranceTV Brown TT Light" w:cs="FranceTV Brown TT Light"/>
          <w:sz w:val="20"/>
          <w:szCs w:val="20"/>
        </w:rPr>
        <w:t>) ;</w:t>
      </w:r>
    </w:p>
    <w:p w14:paraId="6528C7E2" w14:textId="77777777" w:rsidR="00863626" w:rsidRDefault="00863626" w:rsidP="009E52B8">
      <w:pPr>
        <w:pStyle w:val="2Listepoints"/>
        <w:numPr>
          <w:ilvl w:val="0"/>
          <w:numId w:val="15"/>
        </w:numPr>
        <w:suppressAutoHyphens/>
        <w:ind w:left="709" w:hanging="352"/>
        <w:rPr>
          <w:rFonts w:ascii="FranceTV Brown TT Light" w:hAnsi="FranceTV Brown TT Light" w:cs="FranceTV Brown TT Light"/>
          <w:sz w:val="20"/>
          <w:szCs w:val="20"/>
        </w:rPr>
      </w:pPr>
      <w:r>
        <w:rPr>
          <w:rFonts w:ascii="FranceTV Brown TT Light" w:hAnsi="FranceTV Brown TT Light" w:cs="FranceTV Brown TT Light"/>
          <w:sz w:val="20"/>
          <w:szCs w:val="20"/>
        </w:rPr>
        <w:t>quatrième décimale égale ou supérieure à 5 : valeur de la troisième décimale arrondie à la valeur supérieure (exemple de calcul d’arrondi : 1,0545 devient 1,055).</w:t>
      </w:r>
      <w:bookmarkStart w:id="902" w:name="__RefHeading___Toc17472876"/>
      <w:bookmarkEnd w:id="902"/>
    </w:p>
    <w:p w14:paraId="68891CDD" w14:textId="77777777" w:rsidR="00863626" w:rsidRPr="00A522A4" w:rsidRDefault="00863626" w:rsidP="00863626">
      <w:pPr>
        <w:pStyle w:val="2Listepoints"/>
        <w:numPr>
          <w:ilvl w:val="0"/>
          <w:numId w:val="0"/>
        </w:numPr>
        <w:suppressAutoHyphens/>
        <w:ind w:left="709"/>
        <w:rPr>
          <w:rFonts w:ascii="FranceTV Brown TT Light" w:hAnsi="FranceTV Brown TT Light" w:cs="FranceTV Brown TT Light"/>
          <w:sz w:val="20"/>
          <w:szCs w:val="20"/>
        </w:rPr>
      </w:pPr>
    </w:p>
    <w:p w14:paraId="6F253C79" w14:textId="77777777" w:rsidR="00863626" w:rsidRDefault="00863626" w:rsidP="00863626">
      <w:pPr>
        <w:pStyle w:val="2Listepoints"/>
        <w:numPr>
          <w:ilvl w:val="0"/>
          <w:numId w:val="0"/>
        </w:numPr>
        <w:suppressAutoHyphens/>
        <w:rPr>
          <w:rFonts w:ascii="FranceTV Brown TT Light" w:hAnsi="FranceTV Brown TT Light" w:cs="FranceTV Brown TT Light"/>
        </w:rPr>
      </w:pPr>
      <w:bookmarkStart w:id="903" w:name="_Ref337454157"/>
      <w:r>
        <w:rPr>
          <w:rFonts w:ascii="FranceTV Brown TT Light" w:hAnsi="FranceTV Brown TT Light" w:cs="FranceTV Brown TT Light"/>
          <w:b/>
          <w:i/>
          <w:sz w:val="20"/>
          <w:szCs w:val="22"/>
          <w:u w:val="single"/>
          <w:lang w:val="fr-FR" w:eastAsia="en-US"/>
        </w:rPr>
        <w:t>Modalités pratiques</w:t>
      </w:r>
      <w:bookmarkEnd w:id="903"/>
      <w:r>
        <w:rPr>
          <w:rFonts w:ascii="FranceTV Brown TT Light" w:hAnsi="FranceTV Brown TT Light" w:cs="FranceTV Brown TT Light"/>
          <w:b/>
          <w:i/>
          <w:sz w:val="20"/>
          <w:szCs w:val="22"/>
          <w:u w:val="single"/>
          <w:lang w:val="fr-FR" w:eastAsia="en-US"/>
        </w:rPr>
        <w:t> :</w:t>
      </w:r>
    </w:p>
    <w:p w14:paraId="028DE745" w14:textId="77777777" w:rsidR="00863626" w:rsidRDefault="00863626" w:rsidP="00863626">
      <w:pPr>
        <w:jc w:val="both"/>
        <w:rPr>
          <w:rFonts w:ascii="FranceTV Brown TT Light" w:hAnsi="FranceTV Brown TT Light" w:cs="FranceTV Brown TT Light"/>
          <w:szCs w:val="20"/>
        </w:rPr>
      </w:pPr>
      <w:r>
        <w:rPr>
          <w:rFonts w:ascii="FranceTV Brown TT Light" w:hAnsi="FranceTV Brown TT Light" w:cs="FranceTV Brown TT Light"/>
          <w:szCs w:val="20"/>
        </w:rPr>
        <w:t>Les prix sont révisables à la date d’anniversaire de notification de l’accord-cadre au titre de laquelle a été calculé le coefficient de révision. La révision des prix se fait à la baisse comme à la hausse.</w:t>
      </w:r>
    </w:p>
    <w:p w14:paraId="18EDF88B" w14:textId="77777777" w:rsidR="00863626" w:rsidRDefault="00863626" w:rsidP="00863626">
      <w:pPr>
        <w:jc w:val="both"/>
        <w:rPr>
          <w:rFonts w:ascii="FranceTV Brown TT Light" w:hAnsi="FranceTV Brown TT Light" w:cs="FranceTV Brown TT Light"/>
          <w:szCs w:val="20"/>
        </w:rPr>
      </w:pPr>
    </w:p>
    <w:p w14:paraId="7C64A1FE" w14:textId="77777777" w:rsidR="00863626" w:rsidRDefault="00863626" w:rsidP="00863626">
      <w:pPr>
        <w:jc w:val="both"/>
        <w:rPr>
          <w:rFonts w:ascii="FranceTV Brown TT Light" w:hAnsi="FranceTV Brown TT Light" w:cs="FranceTV Brown TT Light"/>
          <w:szCs w:val="20"/>
        </w:rPr>
      </w:pPr>
      <w:r>
        <w:rPr>
          <w:rFonts w:ascii="FranceTV Brown TT Light" w:hAnsi="FranceTV Brown TT Light" w:cs="FranceTV Brown TT Light"/>
          <w:szCs w:val="20"/>
        </w:rPr>
        <w:t xml:space="preserve">La révision des prix peut être soit à l’initiative du Titulaire, soit à celle de France Télévisions. Dans le cas </w:t>
      </w:r>
      <w:r w:rsidRPr="00AC0092">
        <w:rPr>
          <w:rFonts w:ascii="FranceTV Brown TT Light" w:hAnsi="FranceTV Brown TT Light" w:cs="FranceTV Brown TT Light"/>
          <w:szCs w:val="20"/>
        </w:rPr>
        <w:t>où le Titulaire en fait la demande, il soumet exclusivement à France Télévisions la valeur de la révision, accompagnée de justificatifs étayant ses calculs. La demande doit être adressée par courrier recommandé avec accusé de réception à</w:t>
      </w:r>
      <w:r>
        <w:rPr>
          <w:rFonts w:ascii="FranceTV Brown TT Light" w:hAnsi="FranceTV Brown TT Light" w:cs="FranceTV Brown TT Light"/>
          <w:szCs w:val="20"/>
        </w:rPr>
        <w:t xml:space="preserve"> France Télévisions, au service de la Direction des Achats Hors Programmes, en mentionnant le numéro du marché et le lot concerné (si marché alloti). La révision est appliquée dès accord expresse de France Télévisions, après transmission des pièces financières mises à jour par le titulaire.</w:t>
      </w:r>
    </w:p>
    <w:p w14:paraId="3BA798A4" w14:textId="77777777" w:rsidR="00863626" w:rsidRDefault="00863626" w:rsidP="00863626">
      <w:pPr>
        <w:jc w:val="both"/>
        <w:rPr>
          <w:rFonts w:ascii="FranceTV Brown TT Light" w:hAnsi="FranceTV Brown TT Light" w:cs="FranceTV Brown TT Light"/>
          <w:szCs w:val="20"/>
        </w:rPr>
      </w:pPr>
    </w:p>
    <w:p w14:paraId="27979FB9" w14:textId="77777777" w:rsidR="00863626" w:rsidRDefault="00863626" w:rsidP="00863626">
      <w:pPr>
        <w:jc w:val="both"/>
        <w:rPr>
          <w:rFonts w:ascii="FranceTV Brown TT Light" w:hAnsi="FranceTV Brown TT Light" w:cs="FranceTV Brown TT Light"/>
          <w:szCs w:val="20"/>
        </w:rPr>
      </w:pPr>
      <w:r w:rsidRPr="0065209D">
        <w:rPr>
          <w:rFonts w:ascii="FranceTV Brown TT Light" w:hAnsi="FranceTV Brown TT Light" w:cs="FranceTV Brown TT Light"/>
          <w:szCs w:val="20"/>
        </w:rPr>
        <w:t xml:space="preserve">Si le titulaire souhaite demander la révision des prix, </w:t>
      </w:r>
      <w:r w:rsidRPr="005D6E52">
        <w:rPr>
          <w:rFonts w:ascii="FranceTV Brown TT Light" w:hAnsi="FranceTV Brown TT Light" w:cs="FranceTV Brown TT Light"/>
          <w:b/>
          <w:bCs/>
          <w:szCs w:val="20"/>
        </w:rPr>
        <w:t xml:space="preserve">il doit en faire la demande </w:t>
      </w:r>
      <w:r w:rsidRPr="005D6E52">
        <w:rPr>
          <w:rFonts w:ascii="FranceTV Brown TT Light" w:hAnsi="FranceTV Brown TT Light" w:cs="FranceTV Brown TT Light"/>
          <w:b/>
          <w:bCs/>
          <w:szCs w:val="20"/>
          <w:u w:val="single"/>
        </w:rPr>
        <w:t>dans un délai maximum d’un mois</w:t>
      </w:r>
      <w:r w:rsidRPr="005D6E52">
        <w:rPr>
          <w:rFonts w:ascii="FranceTV Brown TT Light" w:hAnsi="FranceTV Brown TT Light" w:cs="FranceTV Brown TT Light"/>
          <w:b/>
          <w:bCs/>
          <w:szCs w:val="20"/>
        </w:rPr>
        <w:t xml:space="preserve"> avant chaque date d’anniversaire de l’accord-cadre</w:t>
      </w:r>
      <w:r w:rsidRPr="0065209D">
        <w:rPr>
          <w:rFonts w:ascii="FranceTV Brown TT Light" w:hAnsi="FranceTV Brown TT Light" w:cs="FranceTV Brown TT Light"/>
          <w:szCs w:val="20"/>
        </w:rPr>
        <w:t>. Passé ce délai, aucune demande de révision ne pourra être acceptée. La demande de révision ne pourra concerner que l’année en cours et aucune révision rétroactive pour les années antérieures ne pourra être acceptée et faire l’objet d’une réclamation.</w:t>
      </w:r>
    </w:p>
    <w:p w14:paraId="7ED7555E" w14:textId="77777777" w:rsidR="00863626" w:rsidRDefault="00863626" w:rsidP="00863626">
      <w:pPr>
        <w:jc w:val="both"/>
        <w:rPr>
          <w:rFonts w:ascii="FranceTV Brown TT Light" w:hAnsi="FranceTV Brown TT Light" w:cs="FranceTV Brown TT Light"/>
          <w:szCs w:val="20"/>
        </w:rPr>
      </w:pPr>
    </w:p>
    <w:p w14:paraId="25F2FD32" w14:textId="77777777" w:rsidR="00863626" w:rsidRDefault="00863626" w:rsidP="00863626">
      <w:pPr>
        <w:rPr>
          <w:ins w:id="904" w:author="CLUZEAU Marie" w:date="2026-02-11T10:17:00Z" w16du:dateUtc="2026-02-11T09:17:00Z"/>
          <w:rFonts w:ascii="FranceTV Brown TT Light" w:hAnsi="FranceTV Brown TT Light" w:cs="FranceTV Brown TT Light"/>
        </w:rPr>
      </w:pPr>
      <w:r w:rsidRPr="003F2799">
        <w:rPr>
          <w:rFonts w:ascii="FranceTV Brown TT Light" w:hAnsi="FranceTV Brown TT Light" w:cs="FranceTV Brown TT Light"/>
        </w:rPr>
        <w:t>Si l’indice du trimestre</w:t>
      </w:r>
      <w:del w:id="905" w:author="CLUZEAU Marie" w:date="2026-02-11T10:17:00Z" w16du:dateUtc="2026-02-11T09:17:00Z">
        <w:r w:rsidRPr="003F2799" w:rsidDel="004D4C26">
          <w:rPr>
            <w:rFonts w:ascii="FranceTV Brown TT Light" w:hAnsi="FranceTV Brown TT Light" w:cs="FranceTV Brown TT Light"/>
          </w:rPr>
          <w:delText xml:space="preserve"> / mois</w:delText>
        </w:r>
      </w:del>
      <w:r w:rsidRPr="003F2799">
        <w:rPr>
          <w:rFonts w:ascii="FranceTV Brown TT Light" w:hAnsi="FranceTV Brown TT Light" w:cs="FranceTV Brown TT Light"/>
        </w:rPr>
        <w:t xml:space="preserve"> de révision n’est pas connu, la révision « provisoire » des prix s’effectue sur la base du dernier indice connu.</w:t>
      </w:r>
    </w:p>
    <w:p w14:paraId="6C2F0A86" w14:textId="77777777" w:rsidR="00D70375" w:rsidRDefault="00D70375" w:rsidP="00863626">
      <w:pPr>
        <w:rPr>
          <w:ins w:id="906" w:author="CLUZEAU Marie" w:date="2026-02-11T10:17:00Z" w16du:dateUtc="2026-02-11T09:17:00Z"/>
          <w:rFonts w:ascii="FranceTV Brown TT Light" w:hAnsi="FranceTV Brown TT Light" w:cs="FranceTV Brown TT Light"/>
        </w:rPr>
      </w:pPr>
    </w:p>
    <w:p w14:paraId="5FBDE010" w14:textId="5E1CF215" w:rsidR="00D70375" w:rsidRPr="003F2799" w:rsidRDefault="00D70375" w:rsidP="00863626">
      <w:pPr>
        <w:rPr>
          <w:rFonts w:ascii="FranceTV Brown TT Light" w:hAnsi="FranceTV Brown TT Light" w:cs="FranceTV Brown TT Light"/>
        </w:rPr>
      </w:pPr>
      <w:ins w:id="907" w:author="CLUZEAU Marie" w:date="2026-02-11T10:17:00Z">
        <w:r w:rsidRPr="00D70375">
          <w:rPr>
            <w:rFonts w:ascii="FranceTV Brown TT Light" w:hAnsi="FranceTV Brown TT Light" w:cs="FranceTV Brown TT Light"/>
          </w:rPr>
          <w:t>La formule de révision des prix intégrant l’indice IP, couvre l’ensemble des évolutions de coûts, y compris celles résultant des accords de branche ou des revalorisations salariales conventionnelles.</w:t>
        </w:r>
      </w:ins>
    </w:p>
    <w:p w14:paraId="75E83F5A" w14:textId="77777777" w:rsidR="00863626" w:rsidRDefault="00863626" w:rsidP="00863626">
      <w:pPr>
        <w:jc w:val="both"/>
        <w:rPr>
          <w:rFonts w:ascii="FranceTV Brown TT Light" w:hAnsi="FranceTV Brown TT Light" w:cs="FranceTV Brown TT Light"/>
          <w:szCs w:val="20"/>
        </w:rPr>
      </w:pPr>
    </w:p>
    <w:p w14:paraId="69D357E1" w14:textId="77777777" w:rsidR="00863626" w:rsidRPr="005755B9" w:rsidRDefault="00863626" w:rsidP="00863626">
      <w:pPr>
        <w:pStyle w:val="2Listepoints"/>
        <w:numPr>
          <w:ilvl w:val="0"/>
          <w:numId w:val="0"/>
        </w:numPr>
        <w:suppressAutoHyphens/>
        <w:rPr>
          <w:rFonts w:ascii="FranceTV Brown TT Light" w:hAnsi="FranceTV Brown TT Light" w:cs="FranceTV Brown TT Light"/>
          <w:b/>
          <w:i/>
          <w:sz w:val="20"/>
          <w:szCs w:val="22"/>
          <w:u w:val="single"/>
          <w:lang w:val="fr-FR" w:eastAsia="en-US"/>
        </w:rPr>
      </w:pPr>
      <w:bookmarkStart w:id="908" w:name="_Ref337456273"/>
      <w:r w:rsidRPr="005755B9">
        <w:rPr>
          <w:rFonts w:ascii="FranceTV Brown TT Light" w:hAnsi="FranceTV Brown TT Light" w:cs="FranceTV Brown TT Light"/>
          <w:b/>
          <w:i/>
          <w:sz w:val="20"/>
          <w:szCs w:val="22"/>
          <w:u w:val="single"/>
          <w:lang w:val="fr-FR" w:eastAsia="en-US"/>
        </w:rPr>
        <w:t>Conditions d’application</w:t>
      </w:r>
      <w:bookmarkEnd w:id="908"/>
      <w:r w:rsidRPr="005755B9">
        <w:rPr>
          <w:rFonts w:ascii="FranceTV Brown TT Light" w:hAnsi="FranceTV Brown TT Light" w:cs="FranceTV Brown TT Light"/>
          <w:b/>
          <w:i/>
          <w:sz w:val="20"/>
          <w:szCs w:val="22"/>
          <w:u w:val="single"/>
          <w:lang w:val="fr-FR" w:eastAsia="en-US"/>
        </w:rPr>
        <w:t> :</w:t>
      </w:r>
    </w:p>
    <w:p w14:paraId="6BDF3A10" w14:textId="77777777" w:rsidR="00863626" w:rsidRPr="005755B9" w:rsidRDefault="00863626" w:rsidP="00863626">
      <w:pPr>
        <w:keepNext/>
        <w:jc w:val="both"/>
        <w:rPr>
          <w:rFonts w:ascii="FranceTV Brown TT Light" w:hAnsi="FranceTV Brown TT Light" w:cs="FranceTV Brown TT Light"/>
          <w:szCs w:val="20"/>
        </w:rPr>
      </w:pPr>
      <w:r w:rsidRPr="005755B9">
        <w:rPr>
          <w:rFonts w:ascii="FranceTV Brown TT Light" w:hAnsi="FranceTV Brown TT Light" w:cs="FranceTV Brown TT Light"/>
          <w:szCs w:val="20"/>
        </w:rPr>
        <w:t>Le prix d’une prestation objet d’un bon de commande émis au titre de l’accord-cadre est conforme aux dispositions des ci-avant.</w:t>
      </w:r>
    </w:p>
    <w:p w14:paraId="6DC36428" w14:textId="77777777" w:rsidR="00863626" w:rsidRPr="005755B9" w:rsidRDefault="00863626" w:rsidP="00863626">
      <w:pPr>
        <w:jc w:val="both"/>
        <w:rPr>
          <w:rFonts w:ascii="FranceTV Brown TT Light" w:hAnsi="FranceTV Brown TT Light" w:cs="FranceTV Brown TT Light"/>
          <w:szCs w:val="20"/>
        </w:rPr>
      </w:pPr>
    </w:p>
    <w:p w14:paraId="7BE6458B" w14:textId="77777777" w:rsidR="00863626" w:rsidRPr="005755B9" w:rsidRDefault="00863626" w:rsidP="00863626">
      <w:pPr>
        <w:jc w:val="both"/>
        <w:rPr>
          <w:rFonts w:ascii="FranceTV Brown TT Light" w:hAnsi="FranceTV Brown TT Light" w:cs="FranceTV Brown TT Light"/>
          <w:szCs w:val="20"/>
        </w:rPr>
      </w:pPr>
      <w:r w:rsidRPr="005755B9">
        <w:rPr>
          <w:rFonts w:ascii="FranceTV Brown TT Light" w:hAnsi="FranceTV Brown TT Light" w:cs="FranceTV Brown TT Light"/>
          <w:szCs w:val="20"/>
        </w:rPr>
        <w:t>Par dérogation à l’article 10.2.2 du CCAG-FCS, le prix retenu pour la facturation et le règlement d’une prestation est le prix applicable à la date de l’émission du bon de commande par France Télévisions.</w:t>
      </w:r>
    </w:p>
    <w:p w14:paraId="4C06DECE" w14:textId="77777777" w:rsidR="00863626" w:rsidRPr="005755B9" w:rsidRDefault="00863626" w:rsidP="00863626">
      <w:pPr>
        <w:jc w:val="both"/>
        <w:rPr>
          <w:rFonts w:ascii="FranceTV Brown TT Light" w:hAnsi="FranceTV Brown TT Light" w:cs="FranceTV Brown TT Light"/>
          <w:szCs w:val="20"/>
        </w:rPr>
      </w:pPr>
    </w:p>
    <w:p w14:paraId="6146C460" w14:textId="3D70F221" w:rsidR="00B33929" w:rsidRPr="007D7C9F" w:rsidRDefault="00863626" w:rsidP="007D7C9F">
      <w:pPr>
        <w:jc w:val="both"/>
        <w:rPr>
          <w:rFonts w:ascii="FranceTV Brown TT Light" w:hAnsi="FranceTV Brown TT Light" w:cs="FranceTV Brown TT Light"/>
          <w:szCs w:val="20"/>
        </w:rPr>
      </w:pPr>
      <w:r w:rsidRPr="005755B9">
        <w:rPr>
          <w:rFonts w:ascii="FranceTV Brown TT Light" w:hAnsi="FranceTV Brown TT Light" w:cs="FranceTV Brown TT Light"/>
          <w:szCs w:val="20"/>
        </w:rPr>
        <w:t xml:space="preserve">La révision prévue au présent article ne pourra conduire à une hausse annuelle </w:t>
      </w:r>
      <w:r w:rsidRPr="004E7D61">
        <w:rPr>
          <w:rFonts w:ascii="FranceTV Brown TT Light" w:hAnsi="FranceTV Brown TT Light" w:cs="FranceTV Brown TT Light"/>
          <w:szCs w:val="20"/>
        </w:rPr>
        <w:t>supérieure à 2 % des</w:t>
      </w:r>
      <w:r w:rsidRPr="005755B9">
        <w:rPr>
          <w:rFonts w:ascii="FranceTV Brown TT Light" w:hAnsi="FranceTV Brown TT Light" w:cs="FranceTV Brown TT Light"/>
          <w:szCs w:val="20"/>
        </w:rPr>
        <w:t xml:space="preserve"> prix du marché.</w:t>
      </w:r>
    </w:p>
    <w:p w14:paraId="0F908B76" w14:textId="23BA454D" w:rsidR="003312D8" w:rsidRPr="00020C98" w:rsidRDefault="003312D8" w:rsidP="00403181">
      <w:pPr>
        <w:pStyle w:val="Titre1"/>
        <w:overflowPunct/>
        <w:autoSpaceDE/>
        <w:autoSpaceDN/>
        <w:adjustRightInd/>
        <w:spacing w:before="360" w:after="240"/>
        <w:ind w:left="1709"/>
        <w:jc w:val="both"/>
        <w:textAlignment w:val="auto"/>
        <w:rPr>
          <w:rFonts w:ascii="FranceTV Brown TT Light" w:hAnsi="FranceTV Brown TT Light" w:cs="FranceTV Brown TT Light"/>
          <w:bCs/>
          <w:kern w:val="32"/>
          <w:sz w:val="24"/>
          <w:szCs w:val="32"/>
          <w:u w:val="single"/>
        </w:rPr>
      </w:pPr>
      <w:bookmarkStart w:id="909" w:name="_Toc222230569"/>
      <w:r w:rsidRPr="00020C98">
        <w:rPr>
          <w:rFonts w:ascii="FranceTV Brown TT Light" w:hAnsi="FranceTV Brown TT Light" w:cs="FranceTV Brown TT Light"/>
          <w:bCs/>
          <w:kern w:val="32"/>
          <w:sz w:val="24"/>
          <w:szCs w:val="32"/>
          <w:u w:val="single"/>
        </w:rPr>
        <w:t>MODALITES GENERALES D’EXECUTION DES PRESTATIONS</w:t>
      </w:r>
      <w:bookmarkEnd w:id="909"/>
      <w:r w:rsidRPr="00020C98">
        <w:rPr>
          <w:rFonts w:ascii="FranceTV Brown TT Light" w:hAnsi="FranceTV Brown TT Light" w:cs="FranceTV Brown TT Light"/>
          <w:bCs/>
          <w:kern w:val="32"/>
          <w:sz w:val="24"/>
          <w:szCs w:val="32"/>
          <w:u w:val="single"/>
        </w:rPr>
        <w:t xml:space="preserve"> </w:t>
      </w:r>
    </w:p>
    <w:p w14:paraId="068BEB6A" w14:textId="77777777" w:rsidR="003312D8" w:rsidRPr="00020C98" w:rsidRDefault="003312D8" w:rsidP="00403181">
      <w:pPr>
        <w:pStyle w:val="Titre2"/>
        <w:ind w:left="2127" w:hanging="1843"/>
        <w:jc w:val="both"/>
        <w:rPr>
          <w:rFonts w:ascii="FranceTV Brown TT Light" w:hAnsi="FranceTV Brown TT Light" w:cs="FranceTV Brown TT Light"/>
          <w:bCs/>
          <w:iCs/>
          <w:sz w:val="24"/>
          <w:u w:val="single"/>
        </w:rPr>
      </w:pPr>
      <w:bookmarkStart w:id="910" w:name="_Toc404860542"/>
      <w:bookmarkStart w:id="911" w:name="_Toc12968504"/>
      <w:bookmarkStart w:id="912" w:name="_Toc222230570"/>
      <w:r w:rsidRPr="00020C98">
        <w:rPr>
          <w:rFonts w:ascii="FranceTV Brown TT Light" w:hAnsi="FranceTV Brown TT Light" w:cs="FranceTV Brown TT Light"/>
          <w:bCs/>
          <w:iCs/>
          <w:sz w:val="24"/>
          <w:u w:val="single"/>
        </w:rPr>
        <w:t>Délais d’exécution des prestations</w:t>
      </w:r>
      <w:bookmarkEnd w:id="910"/>
      <w:bookmarkEnd w:id="911"/>
      <w:bookmarkEnd w:id="912"/>
    </w:p>
    <w:p w14:paraId="4E3CD2FD" w14:textId="77777777" w:rsidR="00403181" w:rsidRPr="00020C98" w:rsidDel="00076578" w:rsidRDefault="00403181" w:rsidP="00403181">
      <w:pPr>
        <w:rPr>
          <w:del w:id="913" w:author="CLUZEAU Marie" w:date="2026-02-11T09:31:00Z" w16du:dateUtc="2026-02-11T08:31:00Z"/>
          <w:rFonts w:ascii="FranceTV Brown TT Light" w:hAnsi="FranceTV Brown TT Light" w:cs="FranceTV Brown TT Light"/>
        </w:rPr>
      </w:pPr>
    </w:p>
    <w:p w14:paraId="59F0ADF8" w14:textId="77777777" w:rsidR="003312D8" w:rsidRPr="00020C98" w:rsidRDefault="003312D8" w:rsidP="003312D8">
      <w:pPr>
        <w:rPr>
          <w:rFonts w:ascii="FranceTV Brown TT Light" w:hAnsi="FranceTV Brown TT Light" w:cs="FranceTV Brown TT Light"/>
        </w:rPr>
      </w:pPr>
    </w:p>
    <w:p w14:paraId="258BAB9F" w14:textId="5313FA88" w:rsidR="00B2074A" w:rsidRPr="00020C98" w:rsidDel="00CC2380" w:rsidRDefault="00B2074A" w:rsidP="003312D8">
      <w:pPr>
        <w:rPr>
          <w:del w:id="914" w:author="BLIN Prescillia" w:date="2026-02-06T14:27:00Z" w16du:dateUtc="2026-02-06T13:27:00Z"/>
          <w:rFonts w:ascii="FranceTV Brown TT Light" w:hAnsi="FranceTV Brown TT Light" w:cs="FranceTV Brown TT Light"/>
        </w:rPr>
      </w:pPr>
      <w:commentRangeStart w:id="915"/>
      <w:commentRangeStart w:id="916"/>
      <w:del w:id="917" w:author="BLIN Prescillia" w:date="2026-02-06T14:27:00Z" w16du:dateUtc="2026-02-06T13:27:00Z">
        <w:r w:rsidRPr="00FF0324" w:rsidDel="00CC2380">
          <w:rPr>
            <w:rFonts w:ascii="FranceTV Brown TT Light" w:hAnsi="FranceTV Brown TT Light" w:cs="FranceTV Brown TT Light"/>
          </w:rPr>
          <w:delText>Le délai d’exécution des prestat</w:delText>
        </w:r>
        <w:r w:rsidR="002C65A5" w:rsidRPr="00FF0324" w:rsidDel="00CC2380">
          <w:rPr>
            <w:rFonts w:ascii="FranceTV Brown TT Light" w:hAnsi="FranceTV Brown TT Light" w:cs="FranceTV Brown TT Light"/>
          </w:rPr>
          <w:delText>ions de l’accord-cadre</w:delText>
        </w:r>
        <w:r w:rsidRPr="00FF0324" w:rsidDel="00CC2380">
          <w:rPr>
            <w:rFonts w:ascii="FranceTV Brown TT Light" w:hAnsi="FranceTV Brown TT Light" w:cs="FranceTV Brown TT Light"/>
          </w:rPr>
          <w:delText xml:space="preserve"> débute à la date du </w:delText>
        </w:r>
        <w:r w:rsidR="0044490F" w:rsidRPr="00FF0324" w:rsidDel="00CC2380">
          <w:rPr>
            <w:rFonts w:ascii="FranceTV Brown TT Light" w:hAnsi="FranceTV Brown TT Light" w:cs="FranceTV Brown TT Light"/>
          </w:rPr>
          <w:delText>01 décembre 2026.</w:delText>
        </w:r>
        <w:r w:rsidRPr="00020C98" w:rsidDel="00CC2380">
          <w:rPr>
            <w:rFonts w:ascii="FranceTV Brown TT Light" w:hAnsi="FranceTV Brown TT Light" w:cs="FranceTV Brown TT Light"/>
          </w:rPr>
          <w:delText xml:space="preserve"> </w:delText>
        </w:r>
      </w:del>
    </w:p>
    <w:p w14:paraId="7A43C2B5" w14:textId="407F1B08" w:rsidR="00B2074A" w:rsidRPr="00020C98" w:rsidDel="00CC2380" w:rsidRDefault="00B2074A" w:rsidP="003312D8">
      <w:pPr>
        <w:rPr>
          <w:del w:id="918" w:author="BLIN Prescillia" w:date="2026-02-06T14:27:00Z" w16du:dateUtc="2026-02-06T13:27:00Z"/>
          <w:rFonts w:ascii="FranceTV Brown TT Light" w:hAnsi="FranceTV Brown TT Light" w:cs="FranceTV Brown TT Light"/>
        </w:rPr>
      </w:pPr>
    </w:p>
    <w:p w14:paraId="21E943D6" w14:textId="3FA39FD1" w:rsidR="00C02F11" w:rsidRPr="00020C98" w:rsidDel="00CC2380" w:rsidRDefault="003312D8" w:rsidP="003312D8">
      <w:pPr>
        <w:rPr>
          <w:del w:id="919" w:author="BLIN Prescillia" w:date="2026-02-06T14:27:00Z" w16du:dateUtc="2026-02-06T13:27:00Z"/>
          <w:rFonts w:ascii="FranceTV Brown TT Light" w:hAnsi="FranceTV Brown TT Light" w:cs="FranceTV Brown TT Light"/>
        </w:rPr>
      </w:pPr>
      <w:del w:id="920" w:author="BLIN Prescillia" w:date="2026-02-06T14:27:00Z" w16du:dateUtc="2026-02-06T13:27:00Z">
        <w:r w:rsidRPr="00020C98" w:rsidDel="00CC2380">
          <w:rPr>
            <w:rFonts w:ascii="FranceTV Brown TT Light" w:hAnsi="FranceTV Brown TT Light" w:cs="FranceTV Brown TT Light"/>
          </w:rPr>
          <w:delText>Ces délais expirent à la date de la présentation des prestations à France Télévisions, en vue de l’engagement des opérations de vérification.</w:delText>
        </w:r>
        <w:commentRangeEnd w:id="915"/>
        <w:r w:rsidR="00CC2380" w:rsidDel="00CC2380">
          <w:rPr>
            <w:rStyle w:val="Marquedecommentaire"/>
          </w:rPr>
          <w:commentReference w:id="915"/>
        </w:r>
        <w:commentRangeEnd w:id="916"/>
        <w:r w:rsidR="00CC2380" w:rsidDel="00CC2380">
          <w:rPr>
            <w:rStyle w:val="Marquedecommentaire"/>
          </w:rPr>
          <w:commentReference w:id="916"/>
        </w:r>
      </w:del>
    </w:p>
    <w:p w14:paraId="5BCDA8EF" w14:textId="77777777" w:rsidR="00403181" w:rsidRPr="00020C98" w:rsidRDefault="00403181" w:rsidP="003312D8">
      <w:pPr>
        <w:rPr>
          <w:rFonts w:ascii="FranceTV Brown TT Light" w:hAnsi="FranceTV Brown TT Light" w:cs="FranceTV Brown TT Light"/>
        </w:rPr>
      </w:pPr>
    </w:p>
    <w:p w14:paraId="50B9F67A" w14:textId="44EDFE2B" w:rsidR="003312D8" w:rsidRPr="00020C98" w:rsidDel="00CC2380" w:rsidRDefault="003312D8" w:rsidP="00403181">
      <w:pPr>
        <w:pStyle w:val="Titre2"/>
        <w:ind w:left="2127" w:hanging="1843"/>
        <w:jc w:val="both"/>
        <w:rPr>
          <w:del w:id="921" w:author="BLIN Prescillia" w:date="2026-02-06T14:27:00Z" w16du:dateUtc="2026-02-06T13:27:00Z"/>
          <w:rFonts w:ascii="FranceTV Brown TT Light" w:hAnsi="FranceTV Brown TT Light" w:cs="FranceTV Brown TT Light"/>
          <w:bCs/>
          <w:iCs/>
          <w:sz w:val="24"/>
          <w:u w:val="single"/>
        </w:rPr>
      </w:pPr>
      <w:bookmarkStart w:id="922" w:name="_Toc318280446"/>
      <w:bookmarkStart w:id="923" w:name="_Toc404860543"/>
      <w:bookmarkStart w:id="924" w:name="_Toc12968505"/>
      <w:del w:id="925" w:author="BLIN Prescillia" w:date="2026-02-06T14:27:00Z" w16du:dateUtc="2026-02-06T13:27:00Z">
        <w:r w:rsidRPr="00020C98" w:rsidDel="00CC2380">
          <w:rPr>
            <w:rFonts w:ascii="FranceTV Brown TT Light" w:hAnsi="FranceTV Brown TT Light" w:cs="FranceTV Brown TT Light"/>
            <w:bCs/>
            <w:iCs/>
            <w:sz w:val="24"/>
            <w:u w:val="single"/>
          </w:rPr>
          <w:delText>Prolongation des délais d’exécution des prestations</w:delText>
        </w:r>
        <w:bookmarkEnd w:id="922"/>
        <w:bookmarkEnd w:id="923"/>
        <w:bookmarkEnd w:id="924"/>
      </w:del>
    </w:p>
    <w:p w14:paraId="6B393433" w14:textId="793C80D3" w:rsidR="00403181" w:rsidRPr="00020C98" w:rsidDel="00CC2380" w:rsidRDefault="00403181" w:rsidP="00403181">
      <w:pPr>
        <w:rPr>
          <w:del w:id="926" w:author="BLIN Prescillia" w:date="2026-02-06T14:27:00Z" w16du:dateUtc="2026-02-06T13:27:00Z"/>
          <w:rFonts w:ascii="FranceTV Brown TT Light" w:hAnsi="FranceTV Brown TT Light" w:cs="FranceTV Brown TT Light"/>
        </w:rPr>
      </w:pPr>
    </w:p>
    <w:p w14:paraId="09318914" w14:textId="73C94E42" w:rsidR="003312D8" w:rsidRPr="00020C98" w:rsidDel="00CC2380" w:rsidRDefault="003312D8" w:rsidP="003312D8">
      <w:pPr>
        <w:rPr>
          <w:del w:id="927" w:author="BLIN Prescillia" w:date="2026-02-06T14:27:00Z" w16du:dateUtc="2026-02-06T13:27:00Z"/>
          <w:rFonts w:ascii="FranceTV Brown TT Light" w:hAnsi="FranceTV Brown TT Light" w:cs="FranceTV Brown TT Light"/>
        </w:rPr>
      </w:pPr>
      <w:del w:id="928" w:author="BLIN Prescillia" w:date="2026-02-06T14:27:00Z" w16du:dateUtc="2026-02-06T13:27:00Z">
        <w:r w:rsidRPr="00020C98" w:rsidDel="00CC2380">
          <w:rPr>
            <w:rFonts w:ascii="FranceTV Brown TT Light" w:hAnsi="FranceTV Brown TT Light" w:cs="FranceTV Brown TT Light"/>
          </w:rPr>
          <w:delText xml:space="preserve">Une prolongation du délai d’exécution </w:delText>
        </w:r>
        <w:r w:rsidR="00B2074A" w:rsidRPr="00020C98" w:rsidDel="00CC2380">
          <w:rPr>
            <w:rFonts w:ascii="FranceTV Brown TT Light" w:hAnsi="FranceTV Brown TT Light" w:cs="FranceTV Brown TT Light"/>
          </w:rPr>
          <w:delText>des prestations</w:delText>
        </w:r>
        <w:r w:rsidRPr="00020C98" w:rsidDel="00CC2380">
          <w:rPr>
            <w:rFonts w:ascii="FranceTV Brown TT Light" w:hAnsi="FranceTV Brown TT Light" w:cs="FranceTV Brown TT Light"/>
          </w:rPr>
          <w:delText xml:space="preserve"> peut être accordée par France Télévisions dans les conditio</w:delText>
        </w:r>
        <w:r w:rsidR="0099528C" w:rsidRPr="00020C98" w:rsidDel="00CC2380">
          <w:rPr>
            <w:rFonts w:ascii="FranceTV Brown TT Light" w:hAnsi="FranceTV Brown TT Light" w:cs="FranceTV Brown TT Light"/>
          </w:rPr>
          <w:delText>ns de l’article 13.3 du CCAG-FCS</w:delText>
        </w:r>
        <w:r w:rsidRPr="00020C98" w:rsidDel="00CC2380">
          <w:rPr>
            <w:rFonts w:ascii="FranceTV Brown TT Light" w:hAnsi="FranceTV Brown TT Light" w:cs="FranceTV Brown TT Light"/>
          </w:rPr>
          <w:delText>.</w:delText>
        </w:r>
      </w:del>
    </w:p>
    <w:p w14:paraId="65D0C0A6" w14:textId="77777777" w:rsidR="00403181" w:rsidRPr="00020C98" w:rsidRDefault="00403181" w:rsidP="003312D8">
      <w:pPr>
        <w:rPr>
          <w:rFonts w:ascii="FranceTV Brown TT Light" w:hAnsi="FranceTV Brown TT Light" w:cs="FranceTV Brown TT Light"/>
        </w:rPr>
      </w:pPr>
    </w:p>
    <w:p w14:paraId="4C64872D" w14:textId="344F7CF2" w:rsidR="003312D8" w:rsidRPr="00020C98" w:rsidRDefault="00824977" w:rsidP="00403181">
      <w:pPr>
        <w:pStyle w:val="Titre2"/>
        <w:ind w:left="2127" w:hanging="1843"/>
        <w:jc w:val="both"/>
        <w:rPr>
          <w:rFonts w:ascii="FranceTV Brown TT Light" w:hAnsi="FranceTV Brown TT Light" w:cs="FranceTV Brown TT Light"/>
          <w:bCs/>
          <w:iCs/>
          <w:sz w:val="24"/>
          <w:u w:val="single"/>
        </w:rPr>
      </w:pPr>
      <w:bookmarkStart w:id="929" w:name="_Toc222230571"/>
      <w:r>
        <w:rPr>
          <w:rFonts w:ascii="FranceTV Brown TT Light" w:hAnsi="FranceTV Brown TT Light" w:cs="FranceTV Brown TT Light"/>
          <w:bCs/>
          <w:iCs/>
          <w:sz w:val="24"/>
          <w:u w:val="single"/>
        </w:rPr>
        <w:t>Généralités</w:t>
      </w:r>
      <w:bookmarkEnd w:id="929"/>
    </w:p>
    <w:p w14:paraId="34D9278F" w14:textId="77777777" w:rsidR="00403181" w:rsidRPr="00020C98" w:rsidRDefault="00403181" w:rsidP="00403181">
      <w:pPr>
        <w:rPr>
          <w:rFonts w:ascii="FranceTV Brown TT Light" w:hAnsi="FranceTV Brown TT Light" w:cs="FranceTV Brown TT Light"/>
        </w:rPr>
      </w:pPr>
    </w:p>
    <w:p w14:paraId="47A2AB0E" w14:textId="2BC18945" w:rsidR="003312D8" w:rsidRDefault="00824977" w:rsidP="002223F2">
      <w:pPr>
        <w:jc w:val="both"/>
        <w:rPr>
          <w:rFonts w:ascii="FranceTV Brown TT Light" w:hAnsi="FranceTV Brown TT Light" w:cs="FranceTV Brown TT Light"/>
        </w:rPr>
      </w:pPr>
      <w:r>
        <w:rPr>
          <w:rFonts w:ascii="FranceTV Brown TT Light" w:hAnsi="FranceTV Brown TT Light" w:cs="FranceTV Brown TT Light"/>
        </w:rPr>
        <w:t>Les prestations définies doivent être exécutées suivant les modalités déterminées dans le CCT.</w:t>
      </w:r>
    </w:p>
    <w:p w14:paraId="54D059BE" w14:textId="77777777" w:rsidR="00824977" w:rsidRDefault="00824977" w:rsidP="002223F2">
      <w:pPr>
        <w:jc w:val="both"/>
        <w:rPr>
          <w:rFonts w:ascii="FranceTV Brown TT Light" w:hAnsi="FranceTV Brown TT Light" w:cs="FranceTV Brown TT Light"/>
        </w:rPr>
      </w:pPr>
    </w:p>
    <w:p w14:paraId="6AFE0296" w14:textId="7A8C5739" w:rsidR="00824977" w:rsidRDefault="00824977" w:rsidP="002223F2">
      <w:pPr>
        <w:jc w:val="both"/>
        <w:rPr>
          <w:rFonts w:ascii="FranceTV Brown TT Light" w:hAnsi="FranceTV Brown TT Light" w:cs="FranceTV Brown TT Light"/>
        </w:rPr>
      </w:pPr>
      <w:r>
        <w:rPr>
          <w:rFonts w:ascii="FranceTV Brown TT Light" w:hAnsi="FranceTV Brown TT Light" w:cs="FranceTV Brown TT Light"/>
        </w:rPr>
        <w:t xml:space="preserve">La prise de connaissance de la configuration des emprises du Pouvoir adjudicateur constituant un préalable obligatoire à la remise d’une offre, le Titulaire reconnait avoir eu la possibilité de visiter les sites régionaux </w:t>
      </w:r>
      <w:r w:rsidR="00243F9A">
        <w:rPr>
          <w:rFonts w:ascii="FranceTV Brown TT Light" w:hAnsi="FranceTV Brown TT Light" w:cs="FranceTV Brown TT Light"/>
        </w:rPr>
        <w:t xml:space="preserve">pour lesquels il présente une offre, préalablement à la remise de son offre dans les conditions définies au </w:t>
      </w:r>
      <w:r w:rsidR="0006649E">
        <w:rPr>
          <w:rFonts w:ascii="FranceTV Brown TT Light" w:hAnsi="FranceTV Brown TT Light" w:cs="FranceTV Brown TT Light"/>
        </w:rPr>
        <w:t>R</w:t>
      </w:r>
      <w:r w:rsidR="00243F9A">
        <w:rPr>
          <w:rFonts w:ascii="FranceTV Brown TT Light" w:hAnsi="FranceTV Brown TT Light" w:cs="FranceTV Brown TT Light"/>
        </w:rPr>
        <w:t xml:space="preserve">èglement de </w:t>
      </w:r>
      <w:r w:rsidR="0006649E">
        <w:rPr>
          <w:rFonts w:ascii="FranceTV Brown TT Light" w:hAnsi="FranceTV Brown TT Light" w:cs="FranceTV Brown TT Light"/>
        </w:rPr>
        <w:t>C</w:t>
      </w:r>
      <w:r w:rsidR="00243F9A">
        <w:rPr>
          <w:rFonts w:ascii="FranceTV Brown TT Light" w:hAnsi="FranceTV Brown TT Light" w:cs="FranceTV Brown TT Light"/>
        </w:rPr>
        <w:t>onsultation.</w:t>
      </w:r>
    </w:p>
    <w:p w14:paraId="5E32B81F" w14:textId="77777777" w:rsidR="0006649E" w:rsidRDefault="0006649E" w:rsidP="002223F2">
      <w:pPr>
        <w:jc w:val="both"/>
        <w:rPr>
          <w:rFonts w:ascii="FranceTV Brown TT Light" w:hAnsi="FranceTV Brown TT Light" w:cs="FranceTV Brown TT Light"/>
        </w:rPr>
      </w:pPr>
    </w:p>
    <w:p w14:paraId="3C152DE8" w14:textId="00CC85DA" w:rsidR="0006649E" w:rsidRDefault="005327BA" w:rsidP="002223F2">
      <w:pPr>
        <w:jc w:val="both"/>
        <w:rPr>
          <w:rFonts w:ascii="FranceTV Brown TT Light" w:hAnsi="FranceTV Brown TT Light" w:cs="FranceTV Brown TT Light"/>
        </w:rPr>
      </w:pPr>
      <w:r>
        <w:rPr>
          <w:rFonts w:ascii="FranceTV Brown TT Light" w:hAnsi="FranceTV Brown TT Light" w:cs="FranceTV Brown TT Light"/>
        </w:rPr>
        <w:t>Les fréquences qui figurent au Cahier des Charges Techniques ne sont qu’une interprétation du niveau de qualité, elles ne sont pas contractuelles. Seuls les seuils</w:t>
      </w:r>
      <w:r w:rsidR="00927020">
        <w:rPr>
          <w:rFonts w:ascii="FranceTV Brown TT Light" w:hAnsi="FranceTV Brown TT Light" w:cs="FranceTV Brown TT Light"/>
        </w:rPr>
        <w:t xml:space="preserve"> de mesurage expriment le NQS (Niveau de Qualité Souhaité)</w:t>
      </w:r>
      <w:r w:rsidR="00A34BAE">
        <w:rPr>
          <w:rFonts w:ascii="FranceTV Brown TT Light" w:hAnsi="FranceTV Brown TT Light" w:cs="FranceTV Brown TT Light"/>
        </w:rPr>
        <w:t xml:space="preserve">. Ces seuils sont contractuels. </w:t>
      </w:r>
    </w:p>
    <w:p w14:paraId="1124621C" w14:textId="7FCB6B89" w:rsidR="00A34BAE" w:rsidRDefault="00A34BAE" w:rsidP="002223F2">
      <w:pPr>
        <w:jc w:val="both"/>
        <w:rPr>
          <w:rFonts w:ascii="FranceTV Brown TT Light" w:hAnsi="FranceTV Brown TT Light" w:cs="FranceTV Brown TT Light"/>
        </w:rPr>
      </w:pPr>
      <w:r>
        <w:rPr>
          <w:rFonts w:ascii="FranceTV Brown TT Light" w:hAnsi="FranceTV Brown TT Light" w:cs="FranceTV Brown TT Light"/>
        </w:rPr>
        <w:t xml:space="preserve">Le Titulaire mettra en œuvre les moyens nécessaires à la bonne exécution des prestations qui lui sont confiées par le Pouvoir adjudicateur conformément aux prescriptions du cahier des charges et s’engage notamment à cet effet à : </w:t>
      </w:r>
    </w:p>
    <w:p w14:paraId="2B824682" w14:textId="77777777" w:rsidR="005D3587" w:rsidRDefault="005D3587" w:rsidP="003312D8">
      <w:pPr>
        <w:rPr>
          <w:rFonts w:ascii="FranceTV Brown TT Light" w:hAnsi="FranceTV Brown TT Light" w:cs="FranceTV Brown TT Light"/>
        </w:rPr>
      </w:pPr>
    </w:p>
    <w:p w14:paraId="4E612E87" w14:textId="624D6528" w:rsidR="005D3587" w:rsidRPr="00791AF0" w:rsidRDefault="005D3587" w:rsidP="009E52B8">
      <w:pPr>
        <w:pStyle w:val="Paragraphedeliste"/>
        <w:numPr>
          <w:ilvl w:val="0"/>
          <w:numId w:val="24"/>
        </w:numPr>
        <w:rPr>
          <w:rFonts w:ascii="FranceTV Brown TT Light" w:hAnsi="FranceTV Brown TT Light" w:cs="FranceTV Brown TT Light"/>
          <w:color w:val="auto"/>
        </w:rPr>
      </w:pPr>
      <w:r w:rsidRPr="00791AF0">
        <w:rPr>
          <w:rFonts w:ascii="FranceTV Brown TT Light" w:hAnsi="FranceTV Brown TT Light" w:cs="FranceTV Brown TT Light"/>
          <w:color w:val="auto"/>
        </w:rPr>
        <w:t>Fournir le personnel qualifié, le matériel, les équipements et les produits nécessaires à l’exécution des prestations.</w:t>
      </w:r>
    </w:p>
    <w:p w14:paraId="452EFFAC" w14:textId="5F50F616" w:rsidR="005D3587" w:rsidRPr="00791AF0" w:rsidRDefault="005D3587" w:rsidP="009E52B8">
      <w:pPr>
        <w:pStyle w:val="Paragraphedeliste"/>
        <w:numPr>
          <w:ilvl w:val="0"/>
          <w:numId w:val="24"/>
        </w:numPr>
        <w:rPr>
          <w:rFonts w:ascii="FranceTV Brown TT Light" w:hAnsi="FranceTV Brown TT Light" w:cs="FranceTV Brown TT Light"/>
          <w:color w:val="auto"/>
        </w:rPr>
      </w:pPr>
      <w:r w:rsidRPr="00791AF0">
        <w:rPr>
          <w:rFonts w:ascii="FranceTV Brown TT Light" w:hAnsi="FranceTV Brown TT Light" w:cs="FranceTV Brown TT Light"/>
          <w:color w:val="auto"/>
        </w:rPr>
        <w:t xml:space="preserve">Respecter les seuils de mesurage attachés à chaque type de prestations, tels que définis </w:t>
      </w:r>
      <w:r w:rsidR="00245574" w:rsidRPr="00791AF0">
        <w:rPr>
          <w:rFonts w:ascii="FranceTV Brown TT Light" w:hAnsi="FranceTV Brown TT Light" w:cs="FranceTV Brown TT Light"/>
          <w:color w:val="auto"/>
        </w:rPr>
        <w:t>dans le cahier des charges CCT.</w:t>
      </w:r>
    </w:p>
    <w:p w14:paraId="7F8E67D1" w14:textId="4B1CF8E2" w:rsidR="00245574" w:rsidRPr="00791AF0" w:rsidRDefault="00245574" w:rsidP="009E52B8">
      <w:pPr>
        <w:pStyle w:val="Paragraphedeliste"/>
        <w:numPr>
          <w:ilvl w:val="0"/>
          <w:numId w:val="24"/>
        </w:numPr>
        <w:rPr>
          <w:rFonts w:ascii="FranceTV Brown TT Light" w:hAnsi="FranceTV Brown TT Light" w:cs="FranceTV Brown TT Light"/>
          <w:color w:val="auto"/>
        </w:rPr>
      </w:pPr>
      <w:r w:rsidRPr="00791AF0">
        <w:rPr>
          <w:rFonts w:ascii="FranceTV Brown TT Light" w:hAnsi="FranceTV Brown TT Light" w:cs="FranceTV Brown TT Light"/>
          <w:color w:val="auto"/>
        </w:rPr>
        <w:t>Désigner parmi ses préposés, un responsable.</w:t>
      </w:r>
    </w:p>
    <w:p w14:paraId="6AE7DE9B" w14:textId="5410E7C5" w:rsidR="00245574" w:rsidRPr="00791AF0" w:rsidRDefault="00245574" w:rsidP="009E52B8">
      <w:pPr>
        <w:pStyle w:val="Paragraphedeliste"/>
        <w:numPr>
          <w:ilvl w:val="0"/>
          <w:numId w:val="24"/>
        </w:numPr>
        <w:rPr>
          <w:rFonts w:ascii="FranceTV Brown TT Light" w:hAnsi="FranceTV Brown TT Light" w:cs="FranceTV Brown TT Light"/>
          <w:color w:val="auto"/>
        </w:rPr>
      </w:pPr>
      <w:r w:rsidRPr="00791AF0">
        <w:rPr>
          <w:rFonts w:ascii="FranceTV Brown TT Light" w:hAnsi="FranceTV Brown TT Light" w:cs="FranceTV Brown TT Light"/>
          <w:color w:val="auto"/>
        </w:rPr>
        <w:t xml:space="preserve">Le Pouvoir Adjudicateur s’oblige à se conformer aux dispositions du décret n°92.158 du 20 février 1993 qui précisent qu’un plan de prévention définissant les mesures nécessaires pour prévenir les risques auxquels sont exposés les salariés travaillant dans ses locaux devra être établi avant l’exécution des opérations. Ce plan de prévention sera écrit pour les opérations d’une durée supérieure à 400 heures. </w:t>
      </w:r>
    </w:p>
    <w:p w14:paraId="3E9D9941" w14:textId="4F115151" w:rsidR="0006649E" w:rsidRPr="00791AF0" w:rsidRDefault="00791AF0" w:rsidP="009E52B8">
      <w:pPr>
        <w:pStyle w:val="Paragraphedeliste"/>
        <w:numPr>
          <w:ilvl w:val="0"/>
          <w:numId w:val="24"/>
        </w:numPr>
        <w:rPr>
          <w:rFonts w:ascii="FranceTV Brown TT Light" w:hAnsi="FranceTV Brown TT Light" w:cs="FranceTV Brown TT Light"/>
          <w:color w:val="auto"/>
        </w:rPr>
      </w:pPr>
      <w:r w:rsidRPr="00791AF0">
        <w:rPr>
          <w:rFonts w:ascii="FranceTV Brown TT Light" w:hAnsi="FranceTV Brown TT Light" w:cs="FranceTV Brown TT Light"/>
          <w:color w:val="auto"/>
        </w:rPr>
        <w:t xml:space="preserve">Les prestations ne pourront débuter qu’après accomplissement de ces formalités dans la mesure où les moyens de prévention définis auront été effectivement pris. </w:t>
      </w:r>
    </w:p>
    <w:p w14:paraId="74218FC1" w14:textId="2F64DD2B" w:rsidR="00791AF0" w:rsidRDefault="00791AF0" w:rsidP="009E52B8">
      <w:pPr>
        <w:pStyle w:val="Paragraphedeliste"/>
        <w:numPr>
          <w:ilvl w:val="0"/>
          <w:numId w:val="24"/>
        </w:numPr>
        <w:rPr>
          <w:rFonts w:ascii="FranceTV Brown TT Light" w:hAnsi="FranceTV Brown TT Light" w:cs="FranceTV Brown TT Light"/>
          <w:color w:val="auto"/>
        </w:rPr>
      </w:pPr>
      <w:r w:rsidRPr="00791AF0">
        <w:rPr>
          <w:rFonts w:ascii="FranceTV Brown TT Light" w:hAnsi="FranceTV Brown TT Light" w:cs="FranceTV Brown TT Light"/>
          <w:color w:val="auto"/>
        </w:rPr>
        <w:t xml:space="preserve">Le Pouvoir adjudicateur devra mettre à la disposition du personnel du Titulaire qui exécutera matériellement les prestations, les installations ou fournitures prévues au chapitre </w:t>
      </w:r>
      <w:r w:rsidRPr="00791AF0">
        <w:rPr>
          <w:rFonts w:ascii="FranceTV Brown TT Light" w:hAnsi="FranceTV Brown TT Light" w:cs="FranceTV Brown TT Light"/>
          <w:color w:val="auto"/>
          <w:highlight w:val="yellow"/>
        </w:rPr>
        <w:t>XX</w:t>
      </w:r>
      <w:r w:rsidRPr="00791AF0">
        <w:rPr>
          <w:rFonts w:ascii="FranceTV Brown TT Light" w:hAnsi="FranceTV Brown TT Light" w:cs="FranceTV Brown TT Light"/>
          <w:color w:val="auto"/>
        </w:rPr>
        <w:t xml:space="preserve"> « Hygiène » du titre 3 « Hygiène et sécurité et conditions de travail » du code du travail, article R.237.16. </w:t>
      </w:r>
    </w:p>
    <w:p w14:paraId="62E0BC96" w14:textId="77777777" w:rsidR="00791AF0" w:rsidRDefault="00791AF0" w:rsidP="00791AF0">
      <w:pPr>
        <w:rPr>
          <w:rFonts w:ascii="FranceTV Brown TT Light" w:hAnsi="FranceTV Brown TT Light" w:cs="FranceTV Brown TT Light"/>
        </w:rPr>
      </w:pPr>
    </w:p>
    <w:p w14:paraId="3CE4EE26" w14:textId="77777777" w:rsidR="00791AF0" w:rsidRDefault="00791AF0" w:rsidP="00791AF0">
      <w:pPr>
        <w:rPr>
          <w:rFonts w:ascii="FranceTV Brown TT Light" w:hAnsi="FranceTV Brown TT Light" w:cs="FranceTV Brown TT Light"/>
        </w:rPr>
      </w:pPr>
    </w:p>
    <w:p w14:paraId="46C9B326" w14:textId="0C5B4539" w:rsidR="00791AF0" w:rsidRDefault="00791AF0" w:rsidP="00791AF0">
      <w:pPr>
        <w:pStyle w:val="Titre2"/>
        <w:ind w:left="2127" w:hanging="1843"/>
        <w:jc w:val="both"/>
        <w:rPr>
          <w:rFonts w:ascii="FranceTV Brown TT Light" w:hAnsi="FranceTV Brown TT Light" w:cs="FranceTV Brown TT Light"/>
          <w:bCs/>
          <w:iCs/>
          <w:sz w:val="24"/>
          <w:u w:val="single"/>
        </w:rPr>
      </w:pPr>
      <w:bookmarkStart w:id="930" w:name="_Toc222230572"/>
      <w:r>
        <w:rPr>
          <w:rFonts w:ascii="FranceTV Brown TT Light" w:hAnsi="FranceTV Brown TT Light" w:cs="FranceTV Brown TT Light"/>
          <w:bCs/>
          <w:iCs/>
          <w:sz w:val="24"/>
          <w:u w:val="single"/>
        </w:rPr>
        <w:t>Horaire d’intervention</w:t>
      </w:r>
      <w:bookmarkEnd w:id="930"/>
      <w:r>
        <w:rPr>
          <w:rFonts w:ascii="FranceTV Brown TT Light" w:hAnsi="FranceTV Brown TT Light" w:cs="FranceTV Brown TT Light"/>
          <w:bCs/>
          <w:iCs/>
          <w:sz w:val="24"/>
          <w:u w:val="single"/>
        </w:rPr>
        <w:t xml:space="preserve"> </w:t>
      </w:r>
    </w:p>
    <w:p w14:paraId="2AF56019" w14:textId="77777777" w:rsidR="00791AF0" w:rsidRDefault="00791AF0" w:rsidP="00791AF0"/>
    <w:p w14:paraId="6941680D" w14:textId="464A9978" w:rsidR="00791AF0" w:rsidRPr="002223F2" w:rsidRDefault="00791AF0" w:rsidP="00791AF0">
      <w:pPr>
        <w:rPr>
          <w:rFonts w:ascii="FranceTV Brown TT Light" w:hAnsi="FranceTV Brown TT Light" w:cs="FranceTV Brown TT Light"/>
        </w:rPr>
      </w:pPr>
      <w:r w:rsidRPr="002223F2">
        <w:rPr>
          <w:rFonts w:ascii="FranceTV Brown TT Light" w:hAnsi="FranceTV Brown TT Light" w:cs="FranceTV Brown TT Light"/>
        </w:rPr>
        <w:t xml:space="preserve">Les horaires d’intervention du personnel du Titulaire doivent être conformes, pour chacune des emprises, aux dispositions précisées dans le CCT. </w:t>
      </w:r>
    </w:p>
    <w:p w14:paraId="7DEA1A00" w14:textId="77777777" w:rsidR="00791AF0" w:rsidRDefault="00791AF0" w:rsidP="00791AF0">
      <w:pPr>
        <w:rPr>
          <w:rFonts w:ascii="FranceTV Brown TT Light" w:hAnsi="FranceTV Brown TT Light" w:cs="FranceTV Brown TT Light"/>
        </w:rPr>
      </w:pPr>
    </w:p>
    <w:p w14:paraId="3BF52121" w14:textId="4C60EAEB" w:rsidR="00791AF0" w:rsidRPr="006C18BE" w:rsidRDefault="00791AF0" w:rsidP="00506650">
      <w:pPr>
        <w:pStyle w:val="Titre2"/>
        <w:jc w:val="left"/>
        <w:rPr>
          <w:rFonts w:ascii="FranceTV Brown TT Light" w:hAnsi="FranceTV Brown TT Light" w:cs="FranceTV Brown TT Light"/>
          <w:sz w:val="24"/>
          <w:szCs w:val="24"/>
          <w:u w:val="single"/>
        </w:rPr>
      </w:pPr>
      <w:bookmarkStart w:id="931" w:name="_Toc222230573"/>
      <w:r w:rsidRPr="006C18BE">
        <w:rPr>
          <w:rFonts w:ascii="FranceTV Brown TT Light" w:hAnsi="FranceTV Brown TT Light" w:cs="FranceTV Brown TT Light"/>
          <w:sz w:val="24"/>
          <w:szCs w:val="24"/>
          <w:u w:val="single"/>
        </w:rPr>
        <w:t>Prise en charge – remise en fin de marché</w:t>
      </w:r>
      <w:bookmarkEnd w:id="931"/>
      <w:r w:rsidRPr="006C18BE">
        <w:rPr>
          <w:rFonts w:ascii="FranceTV Brown TT Light" w:hAnsi="FranceTV Brown TT Light" w:cs="FranceTV Brown TT Light"/>
          <w:sz w:val="24"/>
          <w:szCs w:val="24"/>
          <w:u w:val="single"/>
        </w:rPr>
        <w:t xml:space="preserve"> </w:t>
      </w:r>
    </w:p>
    <w:p w14:paraId="75953D8D" w14:textId="77777777" w:rsidR="00791AF0" w:rsidRDefault="00791AF0" w:rsidP="00791AF0">
      <w:pPr>
        <w:rPr>
          <w:rFonts w:ascii="FranceTV Brown TT Light" w:hAnsi="FranceTV Brown TT Light" w:cs="FranceTV Brown TT Light"/>
        </w:rPr>
      </w:pPr>
    </w:p>
    <w:p w14:paraId="39B1275E" w14:textId="214E7433" w:rsidR="00791AF0" w:rsidRPr="008C1846" w:rsidRDefault="000B0789" w:rsidP="008C1846">
      <w:pPr>
        <w:pStyle w:val="Titre3"/>
        <w:numPr>
          <w:ilvl w:val="0"/>
          <w:numId w:val="0"/>
        </w:numPr>
        <w:ind w:left="293" w:hanging="293"/>
        <w:rPr>
          <w:rFonts w:ascii="FranceTV Brown TT Light" w:hAnsi="FranceTV Brown TT Light" w:cs="FranceTV Brown TT Light"/>
        </w:rPr>
      </w:pPr>
      <w:bookmarkStart w:id="932" w:name="_Toc222230574"/>
      <w:r w:rsidRPr="008C1846">
        <w:rPr>
          <w:rFonts w:ascii="FranceTV Brown TT Light" w:hAnsi="FranceTV Brown TT Light" w:cs="FranceTV Brown TT Light"/>
        </w:rPr>
        <w:t>8.5.1</w:t>
      </w:r>
      <w:r w:rsidR="00A71D1A" w:rsidRPr="008C1846">
        <w:rPr>
          <w:rFonts w:ascii="FranceTV Brown TT Light" w:hAnsi="FranceTV Brown TT Light" w:cs="FranceTV Brown TT Light"/>
        </w:rPr>
        <w:t xml:space="preserve"> – Prise en charge en début de marché</w:t>
      </w:r>
      <w:bookmarkEnd w:id="932"/>
      <w:r w:rsidR="00A71D1A" w:rsidRPr="008C1846">
        <w:rPr>
          <w:rFonts w:ascii="FranceTV Brown TT Light" w:hAnsi="FranceTV Brown TT Light" w:cs="FranceTV Brown TT Light"/>
        </w:rPr>
        <w:t xml:space="preserve"> </w:t>
      </w:r>
    </w:p>
    <w:p w14:paraId="16DA6BBA" w14:textId="77777777" w:rsidR="00A71D1A" w:rsidRDefault="00A71D1A" w:rsidP="00A71D1A">
      <w:pPr>
        <w:rPr>
          <w:lang w:eastAsia="fr-FR"/>
        </w:rPr>
      </w:pPr>
    </w:p>
    <w:p w14:paraId="04EA55BE" w14:textId="31E2536B" w:rsidR="00A71D1A" w:rsidRDefault="00A71D1A" w:rsidP="00A71D1A">
      <w:pPr>
        <w:rPr>
          <w:lang w:eastAsia="fr-FR"/>
        </w:rPr>
      </w:pPr>
      <w:r w:rsidRPr="005D5437">
        <w:rPr>
          <w:rFonts w:ascii="FranceTV Brown TT Light" w:hAnsi="FranceTV Brown TT Light" w:cs="FranceTV Brown TT Light"/>
        </w:rPr>
        <w:t xml:space="preserve">Le Titulaire met en place </w:t>
      </w:r>
      <w:r w:rsidR="00506650" w:rsidRPr="005D5437">
        <w:rPr>
          <w:rFonts w:ascii="FranceTV Brown TT Light" w:hAnsi="FranceTV Brown TT Light" w:cs="FranceTV Brown TT Light"/>
        </w:rPr>
        <w:t>son organisation humaine, technique et administrative. Il transmet au Pouvoir adjudicateur un descriptif de cette organisation</w:t>
      </w:r>
      <w:r w:rsidR="00506650">
        <w:rPr>
          <w:lang w:eastAsia="fr-FR"/>
        </w:rPr>
        <w:t xml:space="preserve">. </w:t>
      </w:r>
    </w:p>
    <w:p w14:paraId="405A8ED4" w14:textId="77777777" w:rsidR="005D5437" w:rsidRPr="00A71D1A" w:rsidRDefault="005D5437" w:rsidP="00A71D1A">
      <w:pPr>
        <w:rPr>
          <w:lang w:eastAsia="fr-FR"/>
        </w:rPr>
      </w:pPr>
    </w:p>
    <w:p w14:paraId="1215F00D" w14:textId="63F1B444" w:rsidR="00791AF0" w:rsidRDefault="00506650" w:rsidP="00791AF0">
      <w:pPr>
        <w:rPr>
          <w:rFonts w:ascii="FranceTV Brown TT Light" w:hAnsi="FranceTV Brown TT Light" w:cs="FranceTV Brown TT Light"/>
        </w:rPr>
      </w:pPr>
      <w:r>
        <w:rPr>
          <w:rFonts w:ascii="FranceTV Brown TT Light" w:hAnsi="FranceTV Brown TT Light" w:cs="FranceTV Brown TT Light"/>
        </w:rPr>
        <w:t>Les inex</w:t>
      </w:r>
      <w:r w:rsidR="005D5437">
        <w:rPr>
          <w:rFonts w:ascii="FranceTV Brown TT Light" w:hAnsi="FranceTV Brown TT Light" w:cs="FranceTV Brown TT Light"/>
        </w:rPr>
        <w:t xml:space="preserve">actitudes et les difficultés diverses qui peuvent être évoquées après l’attribution du marché ne remettent en aucun cas en cause les prix du marché. </w:t>
      </w:r>
    </w:p>
    <w:p w14:paraId="6E1DD1EC" w14:textId="77777777" w:rsidR="00506650" w:rsidRDefault="00506650" w:rsidP="00791AF0">
      <w:pPr>
        <w:rPr>
          <w:rFonts w:ascii="FranceTV Brown TT Light" w:hAnsi="FranceTV Brown TT Light" w:cs="FranceTV Brown TT Light"/>
        </w:rPr>
      </w:pPr>
    </w:p>
    <w:p w14:paraId="316525E1" w14:textId="77777777" w:rsidR="003C7313" w:rsidRDefault="003C7313" w:rsidP="003C7313">
      <w:pPr>
        <w:rPr>
          <w:rFonts w:ascii="FranceTV Brown TT Light" w:hAnsi="FranceTV Brown TT Light" w:cs="FranceTV Brown TT Light"/>
        </w:rPr>
      </w:pPr>
    </w:p>
    <w:p w14:paraId="3600F07E" w14:textId="6F994CCB" w:rsidR="00CC2380" w:rsidRPr="003B6189" w:rsidRDefault="00CC2380" w:rsidP="003B6189">
      <w:pPr>
        <w:pStyle w:val="Titre3"/>
        <w:numPr>
          <w:ilvl w:val="0"/>
          <w:numId w:val="0"/>
        </w:numPr>
        <w:ind w:left="-427" w:firstLine="427"/>
        <w:rPr>
          <w:rFonts w:ascii="FranceTV Brown TT Light" w:hAnsi="FranceTV Brown TT Light" w:cs="FranceTV Brown TT Light"/>
        </w:rPr>
      </w:pPr>
      <w:bookmarkStart w:id="933" w:name="_Toc222230575"/>
      <w:r>
        <w:rPr>
          <w:rFonts w:ascii="FranceTV Brown TT Light" w:hAnsi="FranceTV Brown TT Light" w:cs="FranceTV Brown TT Light"/>
        </w:rPr>
        <w:t>8.5.2</w:t>
      </w:r>
      <w:r>
        <w:rPr>
          <w:rFonts w:ascii="FranceTV Brown TT Light" w:hAnsi="FranceTV Brown TT Light" w:cs="FranceTV Brown TT Light"/>
        </w:rPr>
        <w:tab/>
      </w:r>
      <w:r w:rsidRPr="003B6189">
        <w:rPr>
          <w:rFonts w:ascii="FranceTV Brown TT Light" w:hAnsi="FranceTV Brown TT Light" w:cs="FranceTV Brown TT Light"/>
        </w:rPr>
        <w:t>Réversibilité – Continuité et transfert en fin de marché</w:t>
      </w:r>
      <w:bookmarkEnd w:id="933"/>
    </w:p>
    <w:p w14:paraId="5D16DD4D" w14:textId="77777777" w:rsidR="00CC2380" w:rsidRPr="003B6189" w:rsidRDefault="00CC2380" w:rsidP="00CC2380">
      <w:pPr>
        <w:overflowPunct/>
        <w:autoSpaceDE/>
        <w:autoSpaceDN/>
        <w:adjustRightInd/>
        <w:spacing w:before="100" w:beforeAutospacing="1" w:after="100" w:afterAutospacing="1"/>
        <w:textAlignment w:val="auto"/>
        <w:rPr>
          <w:rFonts w:ascii="FranceTV Brown TT Light" w:hAnsi="FranceTV Brown TT Light" w:cs="FranceTV Brown TT Light"/>
          <w:rPrChange w:id="934" w:author="CLUZEAU Marie" w:date="2026-02-11T09:32:00Z" w16du:dateUtc="2026-02-11T08:32:00Z">
            <w:rPr>
              <w:rFonts w:ascii="Times New Roman" w:eastAsia="Times New Roman" w:hAnsi="Times New Roman" w:cs="Times New Roman"/>
              <w:sz w:val="24"/>
              <w:szCs w:val="24"/>
              <w:lang w:eastAsia="fr-FR"/>
            </w:rPr>
          </w:rPrChange>
        </w:rPr>
      </w:pPr>
      <w:r w:rsidRPr="003B6189">
        <w:rPr>
          <w:rFonts w:ascii="FranceTV Brown TT Light" w:hAnsi="FranceTV Brown TT Light" w:cs="FranceTV Brown TT Light"/>
          <w:rPrChange w:id="935" w:author="CLUZEAU Marie" w:date="2026-02-11T09:32:00Z" w16du:dateUtc="2026-02-11T08:32:00Z">
            <w:rPr>
              <w:rFonts w:ascii="Times New Roman" w:eastAsia="Times New Roman" w:hAnsi="Times New Roman" w:cs="Times New Roman"/>
              <w:sz w:val="24"/>
              <w:szCs w:val="24"/>
              <w:lang w:eastAsia="fr-FR"/>
            </w:rPr>
          </w:rPrChange>
        </w:rPr>
        <w:t>Afin d’assurer la continuité du service à l’issue du présent marché, pour quelque cause que ce soit, et notamment en cas d’arrivée à échéance, de non-renouvellement ou de résiliation anticipée, le titulaire s’engage à mettre en œuvre l’ensemble des mesures nécessaires à la réversibilité des prestations, sans interruption du service et dans des conditions conformes aux exigences du présent contrat.</w:t>
      </w:r>
    </w:p>
    <w:p w14:paraId="5134B068" w14:textId="77777777" w:rsidR="00CC2380" w:rsidRPr="003B6189" w:rsidRDefault="00CC2380" w:rsidP="00CC2380">
      <w:pPr>
        <w:overflowPunct/>
        <w:autoSpaceDE/>
        <w:autoSpaceDN/>
        <w:adjustRightInd/>
        <w:spacing w:before="100" w:beforeAutospacing="1" w:after="100" w:afterAutospacing="1"/>
        <w:textAlignment w:val="auto"/>
        <w:rPr>
          <w:rFonts w:ascii="FranceTV Brown TT Light" w:hAnsi="FranceTV Brown TT Light" w:cs="FranceTV Brown TT Light"/>
          <w:rPrChange w:id="936" w:author="CLUZEAU Marie" w:date="2026-02-11T09:32:00Z" w16du:dateUtc="2026-02-11T08:32:00Z">
            <w:rPr>
              <w:rFonts w:ascii="Times New Roman" w:eastAsia="Times New Roman" w:hAnsi="Times New Roman" w:cs="Times New Roman"/>
              <w:sz w:val="24"/>
              <w:szCs w:val="24"/>
              <w:lang w:eastAsia="fr-FR"/>
            </w:rPr>
          </w:rPrChange>
        </w:rPr>
      </w:pPr>
      <w:r w:rsidRPr="003B6189">
        <w:rPr>
          <w:rFonts w:ascii="FranceTV Brown TT Light" w:hAnsi="FranceTV Brown TT Light" w:cs="FranceTV Brown TT Light"/>
          <w:rPrChange w:id="937" w:author="CLUZEAU Marie" w:date="2026-02-11T09:32:00Z" w16du:dateUtc="2026-02-11T08:32:00Z">
            <w:rPr>
              <w:rFonts w:ascii="Times New Roman" w:eastAsia="Times New Roman" w:hAnsi="Times New Roman" w:cs="Times New Roman"/>
              <w:sz w:val="24"/>
              <w:szCs w:val="24"/>
              <w:lang w:eastAsia="fr-FR"/>
            </w:rPr>
          </w:rPrChange>
        </w:rPr>
        <w:t>La réversibilité comprend notamment :</w:t>
      </w:r>
    </w:p>
    <w:p w14:paraId="5CA0ABBB" w14:textId="56836421" w:rsidR="00CC2380" w:rsidRPr="003B6189" w:rsidRDefault="00CC2380" w:rsidP="00CC2380">
      <w:pPr>
        <w:numPr>
          <w:ilvl w:val="0"/>
          <w:numId w:val="39"/>
        </w:numPr>
        <w:overflowPunct/>
        <w:autoSpaceDE/>
        <w:autoSpaceDN/>
        <w:adjustRightInd/>
        <w:spacing w:before="100" w:beforeAutospacing="1" w:after="100" w:afterAutospacing="1"/>
        <w:textAlignment w:val="auto"/>
        <w:rPr>
          <w:rFonts w:ascii="FranceTV Brown TT Light" w:hAnsi="FranceTV Brown TT Light" w:cs="FranceTV Brown TT Light"/>
          <w:rPrChange w:id="938" w:author="CLUZEAU Marie" w:date="2026-02-11T09:32:00Z" w16du:dateUtc="2026-02-11T08:32:00Z">
            <w:rPr>
              <w:rFonts w:ascii="Times New Roman" w:eastAsia="Times New Roman" w:hAnsi="Times New Roman" w:cs="Times New Roman"/>
              <w:sz w:val="24"/>
              <w:szCs w:val="24"/>
              <w:lang w:eastAsia="fr-FR"/>
            </w:rPr>
          </w:rPrChange>
        </w:rPr>
      </w:pPr>
      <w:r w:rsidRPr="003B6189">
        <w:rPr>
          <w:rFonts w:ascii="FranceTV Brown TT Light" w:hAnsi="FranceTV Brown TT Light" w:cs="FranceTV Brown TT Light"/>
          <w:rPrChange w:id="939" w:author="CLUZEAU Marie" w:date="2026-02-11T09:32:00Z" w16du:dateUtc="2026-02-11T08:32:00Z">
            <w:rPr>
              <w:rFonts w:ascii="Times New Roman" w:eastAsia="Times New Roman" w:hAnsi="Times New Roman" w:cs="Times New Roman"/>
              <w:sz w:val="24"/>
              <w:szCs w:val="24"/>
              <w:lang w:eastAsia="fr-FR"/>
            </w:rPr>
          </w:rPrChange>
        </w:rPr>
        <w:t xml:space="preserve">le transfert au pouvoir adjudicateur ou au titulaire entrant de l’ensemble des données, documents, informations, historiques d’exploitation, rapports, plans, procédures, </w:t>
      </w:r>
      <w:proofErr w:type="spellStart"/>
      <w:r w:rsidRPr="003B6189">
        <w:rPr>
          <w:rFonts w:ascii="FranceTV Brown TT Light" w:hAnsi="FranceTV Brown TT Light" w:cs="FranceTV Brown TT Light"/>
          <w:rPrChange w:id="940" w:author="CLUZEAU Marie" w:date="2026-02-11T09:32:00Z" w16du:dateUtc="2026-02-11T08:32:00Z">
            <w:rPr>
              <w:rFonts w:ascii="Times New Roman" w:eastAsia="Times New Roman" w:hAnsi="Times New Roman" w:cs="Times New Roman"/>
              <w:sz w:val="24"/>
              <w:szCs w:val="24"/>
              <w:lang w:eastAsia="fr-FR"/>
            </w:rPr>
          </w:rPrChange>
        </w:rPr>
        <w:t>paramétrages,et</w:t>
      </w:r>
      <w:proofErr w:type="spellEnd"/>
      <w:r w:rsidRPr="003B6189">
        <w:rPr>
          <w:rFonts w:ascii="FranceTV Brown TT Light" w:hAnsi="FranceTV Brown TT Light" w:cs="FranceTV Brown TT Light"/>
          <w:rPrChange w:id="941" w:author="CLUZEAU Marie" w:date="2026-02-11T09:32:00Z" w16du:dateUtc="2026-02-11T08:32:00Z">
            <w:rPr>
              <w:rFonts w:ascii="Times New Roman" w:eastAsia="Times New Roman" w:hAnsi="Times New Roman" w:cs="Times New Roman"/>
              <w:sz w:val="24"/>
              <w:szCs w:val="24"/>
              <w:lang w:eastAsia="fr-FR"/>
            </w:rPr>
          </w:rPrChange>
        </w:rPr>
        <w:t>, le cas échéant, des bases de données et outils de gestion (notamment GMAO), sous un format exploitable et interopérable ;</w:t>
      </w:r>
    </w:p>
    <w:p w14:paraId="1AE8FD34" w14:textId="77777777" w:rsidR="00CC2380" w:rsidRPr="003B6189" w:rsidRDefault="00CC2380" w:rsidP="00CC2380">
      <w:pPr>
        <w:numPr>
          <w:ilvl w:val="0"/>
          <w:numId w:val="39"/>
        </w:numPr>
        <w:overflowPunct/>
        <w:autoSpaceDE/>
        <w:autoSpaceDN/>
        <w:adjustRightInd/>
        <w:spacing w:before="100" w:beforeAutospacing="1" w:after="100" w:afterAutospacing="1"/>
        <w:textAlignment w:val="auto"/>
        <w:rPr>
          <w:rFonts w:ascii="FranceTV Brown TT Light" w:hAnsi="FranceTV Brown TT Light" w:cs="FranceTV Brown TT Light"/>
          <w:rPrChange w:id="942" w:author="CLUZEAU Marie" w:date="2026-02-11T09:32:00Z" w16du:dateUtc="2026-02-11T08:32:00Z">
            <w:rPr>
              <w:rFonts w:ascii="Times New Roman" w:eastAsia="Times New Roman" w:hAnsi="Times New Roman" w:cs="Times New Roman"/>
              <w:sz w:val="24"/>
              <w:szCs w:val="24"/>
              <w:lang w:eastAsia="fr-FR"/>
            </w:rPr>
          </w:rPrChange>
        </w:rPr>
      </w:pPr>
      <w:r w:rsidRPr="003B6189">
        <w:rPr>
          <w:rFonts w:ascii="FranceTV Brown TT Light" w:hAnsi="FranceTV Brown TT Light" w:cs="FranceTV Brown TT Light"/>
          <w:rPrChange w:id="943" w:author="CLUZEAU Marie" w:date="2026-02-11T09:32:00Z" w16du:dateUtc="2026-02-11T08:32:00Z">
            <w:rPr>
              <w:rFonts w:ascii="Times New Roman" w:eastAsia="Times New Roman" w:hAnsi="Times New Roman" w:cs="Times New Roman"/>
              <w:sz w:val="24"/>
              <w:szCs w:val="24"/>
              <w:lang w:eastAsia="fr-FR"/>
            </w:rPr>
          </w:rPrChange>
        </w:rPr>
        <w:t>la restitution ou la transmission des éléments appartenant au pouvoir adjudicateur ;</w:t>
      </w:r>
    </w:p>
    <w:p w14:paraId="77466650" w14:textId="57F8A52B" w:rsidR="00CC2380" w:rsidRPr="003B6189" w:rsidRDefault="003B6189" w:rsidP="003B6189">
      <w:pPr>
        <w:overflowPunct/>
        <w:autoSpaceDE/>
        <w:autoSpaceDN/>
        <w:adjustRightInd/>
        <w:spacing w:before="100" w:beforeAutospacing="1" w:after="100" w:afterAutospacing="1"/>
        <w:textAlignment w:val="auto"/>
        <w:rPr>
          <w:rFonts w:ascii="FranceTV Brown TT Light" w:hAnsi="FranceTV Brown TT Light" w:cs="FranceTV Brown TT Light"/>
        </w:rPr>
      </w:pPr>
      <w:r w:rsidRPr="003B6189">
        <w:rPr>
          <w:rFonts w:ascii="FranceTV Brown TT Light" w:hAnsi="FranceTV Brown TT Light" w:cs="FranceTV Brown TT Light"/>
        </w:rPr>
        <w:t>L’assistance</w:t>
      </w:r>
      <w:r w:rsidR="00CC2380" w:rsidRPr="003B6189">
        <w:rPr>
          <w:rFonts w:ascii="FranceTV Brown TT Light" w:hAnsi="FranceTV Brown TT Light" w:cs="FranceTV Brown TT Light"/>
        </w:rPr>
        <w:t xml:space="preserve"> active du titulaire sortant au pouvoir adjudicateur et au titulaire entrant pendant la période de transition, incluant les réunions de passation, la transmission des connaissances et l’appui opérationnel nécessaire à la reprise des prestations.</w:t>
      </w:r>
    </w:p>
    <w:p w14:paraId="62D014A1" w14:textId="77777777" w:rsidR="00CC2380" w:rsidRPr="003B6189" w:rsidRDefault="00CC2380" w:rsidP="00CC2380">
      <w:pPr>
        <w:overflowPunct/>
        <w:autoSpaceDE/>
        <w:autoSpaceDN/>
        <w:adjustRightInd/>
        <w:spacing w:before="100" w:beforeAutospacing="1" w:after="100" w:afterAutospacing="1"/>
        <w:textAlignment w:val="auto"/>
        <w:rPr>
          <w:rFonts w:ascii="FranceTV Brown TT Light" w:hAnsi="FranceTV Brown TT Light" w:cs="FranceTV Brown TT Light"/>
        </w:rPr>
      </w:pPr>
      <w:r w:rsidRPr="003B6189">
        <w:rPr>
          <w:rFonts w:ascii="FranceTV Brown TT Light" w:hAnsi="FranceTV Brown TT Light" w:cs="FranceTV Brown TT Light"/>
        </w:rPr>
        <w:t>Le titulaire garantit que l’ensemble des données et documents produits ou collectés dans le cadre de l’exécution du marché constituent la propriété exclusive du pouvoir adjudicateur, lequel en dispose librement à l’issue du marché.</w:t>
      </w:r>
    </w:p>
    <w:p w14:paraId="6D628A81" w14:textId="77777777" w:rsidR="00DE090F" w:rsidRPr="003B6189" w:rsidRDefault="00CC2380" w:rsidP="003B6189">
      <w:pPr>
        <w:overflowPunct/>
        <w:autoSpaceDE/>
        <w:autoSpaceDN/>
        <w:adjustRightInd/>
        <w:spacing w:before="100" w:beforeAutospacing="1" w:after="100" w:afterAutospacing="1"/>
        <w:textAlignment w:val="auto"/>
        <w:rPr>
          <w:rFonts w:ascii="FranceTV Brown TT Light" w:hAnsi="FranceTV Brown TT Light" w:cs="FranceTV Brown TT Light"/>
        </w:rPr>
      </w:pPr>
      <w:r w:rsidRPr="003B6189">
        <w:rPr>
          <w:rFonts w:ascii="FranceTV Brown TT Light" w:hAnsi="FranceTV Brown TT Light" w:cs="FranceTV Brown TT Light"/>
        </w:rPr>
        <w:t>La phase de réversibilité débutera au plus tard [X] mois avant la date de cessation effective du marché et</w:t>
      </w:r>
      <w:r w:rsidR="00DE090F" w:rsidRPr="003B6189">
        <w:rPr>
          <w:rFonts w:ascii="FranceTV Brown TT Light" w:hAnsi="FranceTV Brown TT Light" w:cs="FranceTV Brown TT Light"/>
        </w:rPr>
        <w:t xml:space="preserve"> se poursuivra jusqu’à la reprise complète des prestations par le pouvoir adjudicateur ou le titulaire entrant.</w:t>
      </w:r>
    </w:p>
    <w:p w14:paraId="78685EDC" w14:textId="77777777" w:rsidR="00DE090F" w:rsidRPr="003B6189" w:rsidRDefault="00DE090F" w:rsidP="00DE090F">
      <w:pPr>
        <w:overflowPunct/>
        <w:autoSpaceDE/>
        <w:autoSpaceDN/>
        <w:adjustRightInd/>
        <w:spacing w:before="100" w:beforeAutospacing="1" w:after="100" w:afterAutospacing="1"/>
        <w:textAlignment w:val="auto"/>
        <w:rPr>
          <w:rFonts w:ascii="FranceTV Brown TT Light" w:hAnsi="FranceTV Brown TT Light" w:cs="FranceTV Brown TT Light"/>
        </w:rPr>
      </w:pPr>
      <w:r w:rsidRPr="003B6189">
        <w:rPr>
          <w:rFonts w:ascii="FranceTV Brown TT Light" w:hAnsi="FranceTV Brown TT Light" w:cs="FranceTV Brown TT Light"/>
        </w:rPr>
        <w:t>Les prestations de réversibilité sont réputées incluses dans le prix forfaitaire du marché, sauf stipulation contraire expresse.</w:t>
      </w:r>
    </w:p>
    <w:p w14:paraId="570C229E" w14:textId="77777777" w:rsidR="00DE090F" w:rsidRPr="003B6189" w:rsidRDefault="00DE090F" w:rsidP="00DE090F">
      <w:pPr>
        <w:overflowPunct/>
        <w:autoSpaceDE/>
        <w:autoSpaceDN/>
        <w:adjustRightInd/>
        <w:spacing w:before="100" w:beforeAutospacing="1" w:after="100" w:afterAutospacing="1"/>
        <w:textAlignment w:val="auto"/>
        <w:rPr>
          <w:rFonts w:ascii="FranceTV Brown TT Light" w:hAnsi="FranceTV Brown TT Light" w:cs="FranceTV Brown TT Light"/>
        </w:rPr>
      </w:pPr>
      <w:r w:rsidRPr="003B6189">
        <w:rPr>
          <w:rFonts w:ascii="FranceTV Brown TT Light" w:hAnsi="FranceTV Brown TT Light" w:cs="FranceTV Brown TT Light"/>
        </w:rPr>
        <w:t>En cas de manquement du titulaire à ses obligations de réversibilité, le pouvoir adjudicateur pourra faire procéder à l’exécution des prestations nécessaires aux frais et risques du titulaire, sans préjudice de l’application des pénalités ou de toute autre action prévue au contrat.</w:t>
      </w:r>
    </w:p>
    <w:p w14:paraId="4351971D" w14:textId="77777777" w:rsidR="00CC2380" w:rsidRPr="00854537" w:rsidRDefault="00CC2380" w:rsidP="003C7313">
      <w:pPr>
        <w:rPr>
          <w:rFonts w:ascii="FranceTV Brown TT Light" w:hAnsi="FranceTV Brown TT Light" w:cs="FranceTV Brown TT Light"/>
        </w:rPr>
      </w:pPr>
    </w:p>
    <w:p w14:paraId="106AF458" w14:textId="77777777" w:rsidR="003C7313" w:rsidRPr="00854537" w:rsidRDefault="003C7313" w:rsidP="003C7313">
      <w:pPr>
        <w:pStyle w:val="Titre2"/>
        <w:tabs>
          <w:tab w:val="num" w:pos="720"/>
        </w:tabs>
        <w:ind w:left="2127" w:hanging="1843"/>
        <w:jc w:val="both"/>
        <w:rPr>
          <w:rFonts w:ascii="FranceTV Brown TT Light" w:hAnsi="FranceTV Brown TT Light" w:cs="FranceTV Brown TT Light"/>
          <w:bCs/>
          <w:iCs/>
          <w:sz w:val="24"/>
          <w:u w:val="single"/>
        </w:rPr>
      </w:pPr>
      <w:bookmarkStart w:id="944" w:name="_Toc69206597"/>
      <w:bookmarkStart w:id="945" w:name="_Toc164153683"/>
      <w:bookmarkStart w:id="946" w:name="_Toc222230576"/>
      <w:r w:rsidRPr="00854537">
        <w:rPr>
          <w:rFonts w:ascii="FranceTV Brown TT Light" w:hAnsi="FranceTV Brown TT Light" w:cs="FranceTV Brown TT Light"/>
          <w:bCs/>
          <w:iCs/>
          <w:sz w:val="24"/>
          <w:u w:val="single"/>
        </w:rPr>
        <w:t>Obligations concernant le personnel et les moyens du Titulaire</w:t>
      </w:r>
      <w:bookmarkEnd w:id="944"/>
      <w:bookmarkEnd w:id="945"/>
      <w:bookmarkEnd w:id="946"/>
    </w:p>
    <w:p w14:paraId="722C9202" w14:textId="77777777" w:rsidR="003C7313" w:rsidRPr="00854537" w:rsidRDefault="003C7313" w:rsidP="003C7313">
      <w:pPr>
        <w:pStyle w:val="Titre3"/>
        <w:overflowPunct/>
        <w:autoSpaceDE/>
        <w:autoSpaceDN/>
        <w:adjustRightInd/>
        <w:spacing w:before="240" w:after="60"/>
        <w:ind w:left="0" w:right="0" w:firstLine="0"/>
        <w:textAlignment w:val="auto"/>
        <w:rPr>
          <w:rFonts w:ascii="FranceTV Brown TT Light" w:hAnsi="FranceTV Brown TT Light" w:cs="FranceTV Brown TT Light"/>
        </w:rPr>
      </w:pPr>
      <w:bookmarkStart w:id="947" w:name="_Toc69206598"/>
      <w:bookmarkStart w:id="948" w:name="_Toc164153684"/>
      <w:bookmarkStart w:id="949" w:name="_Toc222230577"/>
      <w:r w:rsidRPr="00854537">
        <w:rPr>
          <w:rFonts w:ascii="FranceTV Brown TT Light" w:hAnsi="FranceTV Brown TT Light" w:cs="FranceTV Brown TT Light"/>
        </w:rPr>
        <w:t>Personnel du Titulaire</w:t>
      </w:r>
      <w:bookmarkEnd w:id="947"/>
      <w:bookmarkEnd w:id="948"/>
      <w:bookmarkEnd w:id="949"/>
      <w:r w:rsidRPr="00854537">
        <w:rPr>
          <w:rFonts w:ascii="FranceTV Brown TT Light" w:hAnsi="FranceTV Brown TT Light" w:cs="FranceTV Brown TT Light"/>
        </w:rPr>
        <w:t xml:space="preserve"> </w:t>
      </w:r>
    </w:p>
    <w:p w14:paraId="32EA3FDA"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Le Titulaire dispose d’une totale indépendance dans la gestion du personnel affecté à la réalisation des prestations objet du présent Marché. Sont exclus tous liens de subordination ou de représentation envers le Pouvoir adjudicateur.</w:t>
      </w:r>
    </w:p>
    <w:p w14:paraId="5FA0620A" w14:textId="77777777" w:rsidR="003C7313" w:rsidRPr="00854537" w:rsidRDefault="003C7313" w:rsidP="003C7313">
      <w:pPr>
        <w:jc w:val="both"/>
        <w:rPr>
          <w:rFonts w:ascii="FranceTV Brown TT Light" w:hAnsi="FranceTV Brown TT Light" w:cs="FranceTV Brown TT Light"/>
        </w:rPr>
      </w:pPr>
    </w:p>
    <w:p w14:paraId="26DDFD4A"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Cette indépendance du Titulaire s’applique en particulier au choix de son personnel, aux compétences professionnelles qu’il juge adaptées à la réalisation de la prestation et à l’exécution de ses obligations sociales et fiscales. La responsabilité du Pouvoir adjudicateur ne peut être engagée à cet égard.</w:t>
      </w:r>
    </w:p>
    <w:p w14:paraId="2D4AC9B0" w14:textId="77777777" w:rsidR="003C7313" w:rsidRPr="00854537" w:rsidRDefault="003C7313" w:rsidP="003C7313">
      <w:pPr>
        <w:jc w:val="both"/>
        <w:rPr>
          <w:rFonts w:ascii="FranceTV Brown TT Light" w:hAnsi="FranceTV Brown TT Light" w:cs="FranceTV Brown TT Light"/>
        </w:rPr>
      </w:pPr>
    </w:p>
    <w:p w14:paraId="29283B8E"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Le personnel employé par le Titulaire reste en toute circonstance sous son autorité hiérarchique et disciplinaire. Le Titulaire assure la discipline et la sécurité de son personnel.</w:t>
      </w:r>
    </w:p>
    <w:p w14:paraId="07818F88"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Si le Pouvoir adjudicateur constate de la part d’un salarié du fournisseur un comportement de nature à troubler le bon déroulement des travaux ou le bon fonctionnement de son entreprise, il en avise immédiatement le représentant du fournisseur afin qu’il prenne les mesures nécessaires.</w:t>
      </w:r>
    </w:p>
    <w:p w14:paraId="106BF8D3" w14:textId="77777777" w:rsidR="003C7313" w:rsidRPr="00854537" w:rsidRDefault="003C7313" w:rsidP="003C7313">
      <w:pPr>
        <w:jc w:val="both"/>
        <w:rPr>
          <w:rFonts w:ascii="FranceTV Brown TT Light" w:hAnsi="FranceTV Brown TT Light" w:cs="FranceTV Brown TT Light"/>
        </w:rPr>
      </w:pPr>
    </w:p>
    <w:p w14:paraId="193574C5"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En cas d’urgence extrême (liée à la sécurité notamment), le Pouvoir adjudicateur est habilité à donner des consignes directes aux salariés du fournisseur.</w:t>
      </w:r>
    </w:p>
    <w:p w14:paraId="32CD734C" w14:textId="77777777" w:rsidR="003C7313" w:rsidRPr="00854537" w:rsidRDefault="003C7313" w:rsidP="003C7313">
      <w:pPr>
        <w:pStyle w:val="Titre3"/>
        <w:overflowPunct/>
        <w:autoSpaceDE/>
        <w:autoSpaceDN/>
        <w:adjustRightInd/>
        <w:spacing w:before="240" w:after="60"/>
        <w:ind w:left="0" w:right="0" w:firstLine="0"/>
        <w:textAlignment w:val="auto"/>
        <w:rPr>
          <w:rFonts w:ascii="FranceTV Brown TT Light" w:hAnsi="FranceTV Brown TT Light" w:cs="FranceTV Brown TT Light"/>
        </w:rPr>
      </w:pPr>
      <w:bookmarkStart w:id="950" w:name="_Toc69206599"/>
      <w:bookmarkStart w:id="951" w:name="_Toc164153685"/>
      <w:bookmarkStart w:id="952" w:name="_Toc222230578"/>
      <w:r w:rsidRPr="00854537">
        <w:rPr>
          <w:rFonts w:ascii="FranceTV Brown TT Light" w:hAnsi="FranceTV Brown TT Light" w:cs="FranceTV Brown TT Light"/>
        </w:rPr>
        <w:t>Identité des personnes</w:t>
      </w:r>
      <w:bookmarkEnd w:id="950"/>
      <w:bookmarkEnd w:id="951"/>
      <w:bookmarkEnd w:id="952"/>
    </w:p>
    <w:p w14:paraId="0ECCFA43"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Le Titulaire devra fournir au Pouvoir adjudicateur la liste de son personnel travaillant sur les différents sites.</w:t>
      </w:r>
    </w:p>
    <w:p w14:paraId="68A99309"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Cette liste sera mise à jour chaque mois. Le défaut de présentation de cette liste entraînera des pénalités prévues à l’article « pénalités ».</w:t>
      </w:r>
    </w:p>
    <w:p w14:paraId="4C7AB109"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Le Pouvoir adjudicateur se réserve le droit de récuser à tout moment, toute personne portée sur cette liste et en informera immédiatement le Titulaire.</w:t>
      </w:r>
    </w:p>
    <w:p w14:paraId="19E68E46"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Toute personne travaillant dans les locaux du Pouvoir adjudicateur devra pouvoir justifier de son identité à l’aide d’un badge personnel fourni par le Titulaire.</w:t>
      </w:r>
    </w:p>
    <w:p w14:paraId="3CECCB67"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Pour éviter tout malentendu, il est expressément interdit au personnel exécutant le nettoyage d’ouvrir meuble, bureau et tiroir.</w:t>
      </w:r>
    </w:p>
    <w:p w14:paraId="6343FC31"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Toute dérogation à cette règle entrainerait le renvoi immédiat de l’intéressé.</w:t>
      </w:r>
    </w:p>
    <w:p w14:paraId="422ED278" w14:textId="77777777" w:rsidR="003C7313" w:rsidRPr="00854537" w:rsidRDefault="003C7313" w:rsidP="003C7313">
      <w:pPr>
        <w:pStyle w:val="Titre3"/>
        <w:overflowPunct/>
        <w:autoSpaceDE/>
        <w:autoSpaceDN/>
        <w:adjustRightInd/>
        <w:spacing w:before="240" w:after="60"/>
        <w:ind w:left="0" w:right="0" w:firstLine="0"/>
        <w:textAlignment w:val="auto"/>
        <w:rPr>
          <w:rFonts w:ascii="FranceTV Brown TT Light" w:hAnsi="FranceTV Brown TT Light" w:cs="FranceTV Brown TT Light"/>
        </w:rPr>
      </w:pPr>
      <w:bookmarkStart w:id="953" w:name="_Toc69206600"/>
      <w:bookmarkStart w:id="954" w:name="_Toc164153686"/>
      <w:bookmarkStart w:id="955" w:name="_Toc222230579"/>
      <w:r w:rsidRPr="00854537">
        <w:rPr>
          <w:rFonts w:ascii="FranceTV Brown TT Light" w:hAnsi="FranceTV Brown TT Light" w:cs="FranceTV Brown TT Light"/>
        </w:rPr>
        <w:t>Réglementation et comportement</w:t>
      </w:r>
      <w:bookmarkEnd w:id="953"/>
      <w:bookmarkEnd w:id="954"/>
      <w:bookmarkEnd w:id="955"/>
    </w:p>
    <w:p w14:paraId="42342E42" w14:textId="6231D86C" w:rsidR="00DE090F" w:rsidRDefault="003C7313" w:rsidP="003C7313">
      <w:pPr>
        <w:spacing w:before="80"/>
        <w:jc w:val="both"/>
        <w:rPr>
          <w:ins w:id="956" w:author="BLIN Prescillia" w:date="2026-02-06T14:37:00Z" w16du:dateUtc="2026-02-06T13:37:00Z"/>
          <w:rFonts w:ascii="FranceTV Brown TT Light" w:hAnsi="FranceTV Brown TT Light" w:cs="FranceTV Brown TT Light"/>
        </w:rPr>
      </w:pPr>
      <w:r w:rsidRPr="00854537">
        <w:rPr>
          <w:rFonts w:ascii="FranceTV Brown TT Light" w:hAnsi="FranceTV Brown TT Light" w:cs="FranceTV Brown TT Light"/>
        </w:rPr>
        <w:t>Le Titulaire est responsable de son personnel qui doit se conformer à tous les règlements généraux et particuliers applicables aux sociétés intervenants dans les bâtiments (établissements recevant du public, code du travail, hygiène, sécurité incendie, règlement intérieur, ...)</w:t>
      </w:r>
    </w:p>
    <w:p w14:paraId="28817D7B" w14:textId="4E07A968" w:rsidR="00DE090F" w:rsidRPr="00854537" w:rsidRDefault="00DE090F" w:rsidP="003C7313">
      <w:pPr>
        <w:spacing w:before="80"/>
        <w:jc w:val="both"/>
        <w:rPr>
          <w:rFonts w:ascii="FranceTV Brown TT Light" w:hAnsi="FranceTV Brown TT Light" w:cs="FranceTV Brown TT Light"/>
        </w:rPr>
      </w:pPr>
      <w:ins w:id="957" w:author="BLIN Prescillia" w:date="2026-02-06T14:37:00Z" w16du:dateUtc="2026-02-06T13:37:00Z">
        <w:r w:rsidRPr="003B6189">
          <w:rPr>
            <w:rFonts w:ascii="FranceTV Brown TT Light" w:hAnsi="FranceTV Brown TT Light" w:cs="FranceTV Brown TT Light"/>
            <w:rPrChange w:id="958" w:author="CLUZEAU Marie" w:date="2026-02-11T09:32:00Z" w16du:dateUtc="2026-02-11T08:32:00Z">
              <w:rPr/>
            </w:rPrChange>
          </w:rPr>
          <w:t>Le titulaire s’engage à ce que l’ensemble du personnel affecté à l’exécution des prestations soit clairement identifiable sur site, notamment par le port visible d’une tenue professionnelle et/ou d’un badge nominatif, conformément aux règles de sécurité et d’accès en vigueur.</w:t>
        </w:r>
      </w:ins>
    </w:p>
    <w:p w14:paraId="405C843E" w14:textId="77777777" w:rsidR="003C7313" w:rsidRPr="00854537" w:rsidRDefault="003C7313" w:rsidP="003C7313">
      <w:pPr>
        <w:spacing w:before="80"/>
        <w:jc w:val="both"/>
        <w:rPr>
          <w:rFonts w:ascii="FranceTV Brown TT Light" w:hAnsi="FranceTV Brown TT Light" w:cs="FranceTV Brown TT Light"/>
        </w:rPr>
      </w:pPr>
    </w:p>
    <w:p w14:paraId="384A282C"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Dans le cadre de l’exécution du présent marché, le Titulaire sera tenu de se conformer aux dispositions légales et réglementaires en matière d’hygiène et de sécurité, de protection de la main d’œuvre et des conditions de travail.</w:t>
      </w:r>
    </w:p>
    <w:p w14:paraId="0FF3FE2C" w14:textId="77777777" w:rsidR="003C7313" w:rsidRPr="00854537" w:rsidRDefault="003C7313" w:rsidP="003C7313">
      <w:pPr>
        <w:jc w:val="both"/>
        <w:rPr>
          <w:rFonts w:ascii="FranceTV Brown TT Light" w:hAnsi="FranceTV Brown TT Light" w:cs="FranceTV Brown TT Light"/>
        </w:rPr>
      </w:pPr>
    </w:p>
    <w:p w14:paraId="1E6A9DD3"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Le personnel d’intervention du Titulaire est soumis :</w:t>
      </w:r>
    </w:p>
    <w:p w14:paraId="7B357832" w14:textId="77777777" w:rsidR="003C7313" w:rsidRPr="00854537" w:rsidRDefault="003C7313" w:rsidP="009E52B8">
      <w:pPr>
        <w:numPr>
          <w:ilvl w:val="0"/>
          <w:numId w:val="25"/>
        </w:numPr>
        <w:overflowPunct/>
        <w:autoSpaceDE/>
        <w:autoSpaceDN/>
        <w:adjustRightInd/>
        <w:jc w:val="both"/>
        <w:textAlignment w:val="auto"/>
        <w:rPr>
          <w:rFonts w:ascii="FranceTV Brown TT Light" w:hAnsi="FranceTV Brown TT Light" w:cs="FranceTV Brown TT Light"/>
        </w:rPr>
      </w:pPr>
      <w:r w:rsidRPr="00854537">
        <w:rPr>
          <w:rFonts w:ascii="FranceTV Brown TT Light" w:hAnsi="FranceTV Brown TT Light" w:cs="FranceTV Brown TT Light"/>
        </w:rPr>
        <w:t>aux dispositions légales et réglementaires en matière d’hygiène et de sécurité, de protection de la main d’œuvre et des conditions de travail et aux autres dispositions générales prévues par la législation du travail,</w:t>
      </w:r>
    </w:p>
    <w:p w14:paraId="4D51207B" w14:textId="77777777" w:rsidR="003C7313" w:rsidRPr="00854537" w:rsidRDefault="003C7313" w:rsidP="009E52B8">
      <w:pPr>
        <w:numPr>
          <w:ilvl w:val="0"/>
          <w:numId w:val="25"/>
        </w:numPr>
        <w:overflowPunct/>
        <w:autoSpaceDE/>
        <w:autoSpaceDN/>
        <w:adjustRightInd/>
        <w:jc w:val="both"/>
        <w:textAlignment w:val="auto"/>
        <w:rPr>
          <w:rFonts w:ascii="FranceTV Brown TT Light" w:hAnsi="FranceTV Brown TT Light" w:cs="FranceTV Brown TT Light"/>
        </w:rPr>
      </w:pPr>
      <w:r w:rsidRPr="00854537">
        <w:rPr>
          <w:rFonts w:ascii="FranceTV Brown TT Light" w:hAnsi="FranceTV Brown TT Light" w:cs="FranceTV Brown TT Light"/>
        </w:rPr>
        <w:t>aux règles qui sont appliquées au personnel extérieur intervenant dans les locaux du Pouvoir adjudicateur.</w:t>
      </w:r>
    </w:p>
    <w:p w14:paraId="3C57F483" w14:textId="77777777" w:rsidR="003C7313" w:rsidRPr="00854537" w:rsidRDefault="003C7313" w:rsidP="003C7313">
      <w:pPr>
        <w:jc w:val="both"/>
        <w:rPr>
          <w:rFonts w:ascii="FranceTV Brown TT Light" w:hAnsi="FranceTV Brown TT Light" w:cs="FranceTV Brown TT Light"/>
        </w:rPr>
      </w:pPr>
    </w:p>
    <w:p w14:paraId="154C19AA"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Les interventions nécessitant la mise en œuvre ou l’utilisation de feux ou produits dangereux sont déclarées préalablement au Pouvoir adjudicateur et doivent obtenir un permis de feu.</w:t>
      </w:r>
    </w:p>
    <w:p w14:paraId="23813A98" w14:textId="77777777" w:rsidR="003C7313" w:rsidRPr="00854537" w:rsidRDefault="003C7313" w:rsidP="003C7313">
      <w:pPr>
        <w:jc w:val="both"/>
        <w:rPr>
          <w:rFonts w:ascii="FranceTV Brown TT Light" w:hAnsi="FranceTV Brown TT Light" w:cs="FranceTV Brown TT Light"/>
        </w:rPr>
      </w:pPr>
    </w:p>
    <w:p w14:paraId="2FB196A9"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Le Titulaire met en place et fournit à son personnel et sous sa seule responsabilité, l’ensemble des moyens conformes à la réglementation en vigueur nécessaire à la bonne exécution de ses prestations et notamment :</w:t>
      </w:r>
    </w:p>
    <w:p w14:paraId="4AEDA923" w14:textId="77777777" w:rsidR="003C7313" w:rsidRPr="00854537" w:rsidRDefault="003C7313" w:rsidP="009E52B8">
      <w:pPr>
        <w:numPr>
          <w:ilvl w:val="0"/>
          <w:numId w:val="26"/>
        </w:numPr>
        <w:overflowPunct/>
        <w:autoSpaceDE/>
        <w:autoSpaceDN/>
        <w:adjustRightInd/>
        <w:jc w:val="both"/>
        <w:textAlignment w:val="auto"/>
        <w:rPr>
          <w:rFonts w:ascii="FranceTV Brown TT Light" w:hAnsi="FranceTV Brown TT Light" w:cs="FranceTV Brown TT Light"/>
        </w:rPr>
      </w:pPr>
      <w:r w:rsidRPr="00854537">
        <w:rPr>
          <w:rFonts w:ascii="FranceTV Brown TT Light" w:hAnsi="FranceTV Brown TT Light" w:cs="FranceTV Brown TT Light"/>
        </w:rPr>
        <w:t>l’outillage nécessaire</w:t>
      </w:r>
    </w:p>
    <w:p w14:paraId="1A7E7218" w14:textId="77777777" w:rsidR="003C7313" w:rsidRPr="00854537" w:rsidRDefault="003C7313" w:rsidP="009E52B8">
      <w:pPr>
        <w:numPr>
          <w:ilvl w:val="0"/>
          <w:numId w:val="26"/>
        </w:numPr>
        <w:overflowPunct/>
        <w:autoSpaceDE/>
        <w:autoSpaceDN/>
        <w:adjustRightInd/>
        <w:jc w:val="both"/>
        <w:textAlignment w:val="auto"/>
        <w:rPr>
          <w:rFonts w:ascii="FranceTV Brown TT Light" w:hAnsi="FranceTV Brown TT Light" w:cs="FranceTV Brown TT Light"/>
        </w:rPr>
      </w:pPr>
      <w:r w:rsidRPr="00854537">
        <w:rPr>
          <w:rFonts w:ascii="FranceTV Brown TT Light" w:hAnsi="FranceTV Brown TT Light" w:cs="FranceTV Brown TT Light"/>
        </w:rPr>
        <w:t>les équipements techniques</w:t>
      </w:r>
    </w:p>
    <w:p w14:paraId="7FEBB60B" w14:textId="77777777" w:rsidR="003C7313" w:rsidRPr="00854537" w:rsidRDefault="003C7313" w:rsidP="009E52B8">
      <w:pPr>
        <w:numPr>
          <w:ilvl w:val="0"/>
          <w:numId w:val="26"/>
        </w:numPr>
        <w:overflowPunct/>
        <w:autoSpaceDE/>
        <w:autoSpaceDN/>
        <w:adjustRightInd/>
        <w:jc w:val="both"/>
        <w:textAlignment w:val="auto"/>
        <w:rPr>
          <w:rFonts w:ascii="FranceTV Brown TT Light" w:hAnsi="FranceTV Brown TT Light" w:cs="FranceTV Brown TT Light"/>
        </w:rPr>
      </w:pPr>
      <w:r w:rsidRPr="00854537">
        <w:rPr>
          <w:rFonts w:ascii="FranceTV Brown TT Light" w:hAnsi="FranceTV Brown TT Light" w:cs="FranceTV Brown TT Light"/>
        </w:rPr>
        <w:t>les protections</w:t>
      </w:r>
    </w:p>
    <w:p w14:paraId="10B3AE19" w14:textId="77777777" w:rsidR="003C7313" w:rsidRPr="00854537" w:rsidRDefault="003C7313" w:rsidP="003C7313">
      <w:pPr>
        <w:jc w:val="both"/>
        <w:rPr>
          <w:rFonts w:ascii="FranceTV Brown TT Light" w:hAnsi="FranceTV Brown TT Light" w:cs="FranceTV Brown TT Light"/>
        </w:rPr>
      </w:pPr>
    </w:p>
    <w:p w14:paraId="582AB059"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L’usage des matériels et équipements que renferment les locaux du Pouvoir adjudicateur, autres que ceux mis à leur disposition, notamment les appareils téléphoniques, photocopieurs et télécopieurs est interdit sauf cas d’urgence.</w:t>
      </w:r>
    </w:p>
    <w:p w14:paraId="78BC3A2B" w14:textId="77777777" w:rsidR="003C7313" w:rsidRPr="00854537" w:rsidRDefault="003C7313" w:rsidP="003C7313">
      <w:pPr>
        <w:jc w:val="both"/>
        <w:rPr>
          <w:rFonts w:ascii="FranceTV Brown TT Light" w:hAnsi="FranceTV Brown TT Light" w:cs="FranceTV Brown TT Light"/>
        </w:rPr>
      </w:pPr>
    </w:p>
    <w:p w14:paraId="68107CC7"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En cas d’inobservation par le Titulaire des prescriptions ci-dessus, et en cas d’urgence ou de danger notamment pour les personnes, le Pouvoir adjudicateur se réserve la faculté, sans mise en demeure préalable, d’imposer la suspension des prestations objet du présent marché, jusqu'à mise en conformité de ce dernier avec les prescriptions susmentionnées. Cette interruption ne suspendra pas les délais contractuels.</w:t>
      </w:r>
    </w:p>
    <w:p w14:paraId="5B8FD38E" w14:textId="77777777" w:rsidR="003C7313" w:rsidRPr="00854537" w:rsidRDefault="003C7313" w:rsidP="003C7313">
      <w:pPr>
        <w:pStyle w:val="Titre3"/>
        <w:overflowPunct/>
        <w:autoSpaceDE/>
        <w:autoSpaceDN/>
        <w:adjustRightInd/>
        <w:spacing w:before="240" w:after="60"/>
        <w:ind w:left="0" w:right="0" w:firstLine="0"/>
        <w:textAlignment w:val="auto"/>
        <w:rPr>
          <w:rFonts w:ascii="FranceTV Brown TT Light" w:hAnsi="FranceTV Brown TT Light" w:cs="FranceTV Brown TT Light"/>
        </w:rPr>
      </w:pPr>
      <w:bookmarkStart w:id="959" w:name="_Toc69206601"/>
      <w:bookmarkStart w:id="960" w:name="_Toc164153687"/>
      <w:bookmarkStart w:id="961" w:name="_Toc222230580"/>
      <w:r w:rsidRPr="00854537">
        <w:rPr>
          <w:rFonts w:ascii="FranceTV Brown TT Light" w:hAnsi="FranceTV Brown TT Light" w:cs="FranceTV Brown TT Light"/>
        </w:rPr>
        <w:t>Formation</w:t>
      </w:r>
      <w:bookmarkEnd w:id="959"/>
      <w:bookmarkEnd w:id="960"/>
      <w:bookmarkEnd w:id="961"/>
    </w:p>
    <w:p w14:paraId="37B3D2B1"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Le Titulaire fera procéder chaque année, et ce dès le début d’exécution, dans le premier mois d’une période annuelle, à une ECCP (Evaluation des Connaissances et Compétences Professionnelles).</w:t>
      </w:r>
    </w:p>
    <w:p w14:paraId="08A69D8E"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Au cours du trimestre suivant ce premier mois, le Titulaire fera réaliser un plan de formation, et fera dispenser les actions de formation liées au plan.</w:t>
      </w:r>
    </w:p>
    <w:p w14:paraId="7AF70E79" w14:textId="77777777" w:rsidR="003C7313" w:rsidRPr="00854537" w:rsidRDefault="003C7313" w:rsidP="003C7313">
      <w:pPr>
        <w:jc w:val="both"/>
        <w:rPr>
          <w:rFonts w:ascii="FranceTV Brown TT Light" w:hAnsi="FranceTV Brown TT Light" w:cs="FranceTV Brown TT Light"/>
        </w:rPr>
      </w:pPr>
    </w:p>
    <w:p w14:paraId="72F33981"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Le Titulaire s’engage à remettre au Pouvoir adjudicateur :</w:t>
      </w:r>
    </w:p>
    <w:p w14:paraId="77F20C4F" w14:textId="77777777" w:rsidR="003C7313" w:rsidRPr="00854537" w:rsidRDefault="003C7313" w:rsidP="009E52B8">
      <w:pPr>
        <w:numPr>
          <w:ilvl w:val="0"/>
          <w:numId w:val="26"/>
        </w:numPr>
        <w:overflowPunct/>
        <w:autoSpaceDE/>
        <w:autoSpaceDN/>
        <w:adjustRightInd/>
        <w:jc w:val="both"/>
        <w:textAlignment w:val="auto"/>
        <w:rPr>
          <w:rFonts w:ascii="FranceTV Brown TT Light" w:hAnsi="FranceTV Brown TT Light" w:cs="FranceTV Brown TT Light"/>
        </w:rPr>
      </w:pPr>
      <w:r w:rsidRPr="00854537">
        <w:rPr>
          <w:rFonts w:ascii="FranceTV Brown TT Light" w:hAnsi="FranceTV Brown TT Light" w:cs="FranceTV Brown TT Light"/>
        </w:rPr>
        <w:t>Le bilan d’Evaluation des Connaissances et Compétences Professionnelles (ECCP)</w:t>
      </w:r>
    </w:p>
    <w:p w14:paraId="1BCF3C0C" w14:textId="77777777" w:rsidR="003C7313" w:rsidRPr="00854537" w:rsidRDefault="003C7313" w:rsidP="009E52B8">
      <w:pPr>
        <w:numPr>
          <w:ilvl w:val="0"/>
          <w:numId w:val="26"/>
        </w:numPr>
        <w:overflowPunct/>
        <w:autoSpaceDE/>
        <w:autoSpaceDN/>
        <w:adjustRightInd/>
        <w:jc w:val="both"/>
        <w:textAlignment w:val="auto"/>
        <w:rPr>
          <w:rFonts w:ascii="FranceTV Brown TT Light" w:hAnsi="FranceTV Brown TT Light" w:cs="FranceTV Brown TT Light"/>
        </w:rPr>
      </w:pPr>
      <w:r w:rsidRPr="00854537">
        <w:rPr>
          <w:rFonts w:ascii="FranceTV Brown TT Light" w:hAnsi="FranceTV Brown TT Light" w:cs="FranceTV Brown TT Light"/>
        </w:rPr>
        <w:t>Le plan de formation</w:t>
      </w:r>
    </w:p>
    <w:p w14:paraId="783F49E2" w14:textId="77777777" w:rsidR="003C7313" w:rsidRPr="00854537" w:rsidRDefault="003C7313" w:rsidP="009E52B8">
      <w:pPr>
        <w:numPr>
          <w:ilvl w:val="0"/>
          <w:numId w:val="26"/>
        </w:numPr>
        <w:overflowPunct/>
        <w:autoSpaceDE/>
        <w:autoSpaceDN/>
        <w:adjustRightInd/>
        <w:jc w:val="both"/>
        <w:textAlignment w:val="auto"/>
        <w:rPr>
          <w:rFonts w:ascii="FranceTV Brown TT Light" w:hAnsi="FranceTV Brown TT Light" w:cs="FranceTV Brown TT Light"/>
        </w:rPr>
      </w:pPr>
      <w:r w:rsidRPr="00854537">
        <w:rPr>
          <w:rFonts w:ascii="FranceTV Brown TT Light" w:hAnsi="FranceTV Brown TT Light" w:cs="FranceTV Brown TT Light"/>
        </w:rPr>
        <w:t>Copie des certificats de formation délivrés par un organisme habilité,</w:t>
      </w:r>
    </w:p>
    <w:p w14:paraId="2F0265C7" w14:textId="77777777" w:rsidR="003C7313" w:rsidRPr="00854537" w:rsidRDefault="003C7313" w:rsidP="009E52B8">
      <w:pPr>
        <w:numPr>
          <w:ilvl w:val="0"/>
          <w:numId w:val="26"/>
        </w:numPr>
        <w:overflowPunct/>
        <w:autoSpaceDE/>
        <w:autoSpaceDN/>
        <w:adjustRightInd/>
        <w:jc w:val="both"/>
        <w:textAlignment w:val="auto"/>
        <w:rPr>
          <w:rFonts w:ascii="FranceTV Brown TT Light" w:hAnsi="FranceTV Brown TT Light" w:cs="FranceTV Brown TT Light"/>
        </w:rPr>
      </w:pPr>
      <w:r w:rsidRPr="00854537">
        <w:rPr>
          <w:rFonts w:ascii="FranceTV Brown TT Light" w:hAnsi="FranceTV Brown TT Light" w:cs="FranceTV Brown TT Light"/>
        </w:rPr>
        <w:t>Et ce, au plus tard le quatrième mois de chaque période annuelle.</w:t>
      </w:r>
    </w:p>
    <w:p w14:paraId="0A0754BE" w14:textId="77777777" w:rsidR="003C7313" w:rsidRDefault="003C7313" w:rsidP="009E52B8">
      <w:pPr>
        <w:numPr>
          <w:ilvl w:val="0"/>
          <w:numId w:val="26"/>
        </w:numPr>
        <w:overflowPunct/>
        <w:autoSpaceDE/>
        <w:autoSpaceDN/>
        <w:adjustRightInd/>
        <w:jc w:val="both"/>
        <w:textAlignment w:val="auto"/>
        <w:rPr>
          <w:rFonts w:ascii="FranceTV Brown TT Light" w:hAnsi="FranceTV Brown TT Light" w:cs="FranceTV Brown TT Light"/>
        </w:rPr>
      </w:pPr>
      <w:r w:rsidRPr="00854537">
        <w:rPr>
          <w:rFonts w:ascii="FranceTV Brown TT Light" w:hAnsi="FranceTV Brown TT Light" w:cs="FranceTV Brown TT Light"/>
        </w:rPr>
        <w:t>Les manquements à ces obligations entraîneront des pénalités telles que prévues à l’article « pénalité ».</w:t>
      </w:r>
    </w:p>
    <w:p w14:paraId="564AC182" w14:textId="77777777" w:rsidR="003C7313" w:rsidRDefault="003C7313" w:rsidP="003C7313">
      <w:pPr>
        <w:overflowPunct/>
        <w:autoSpaceDE/>
        <w:autoSpaceDN/>
        <w:adjustRightInd/>
        <w:jc w:val="both"/>
        <w:textAlignment w:val="auto"/>
        <w:rPr>
          <w:rFonts w:ascii="FranceTV Brown TT Light" w:hAnsi="FranceTV Brown TT Light" w:cs="FranceTV Brown TT Light"/>
        </w:rPr>
      </w:pPr>
    </w:p>
    <w:p w14:paraId="0CEE72D1" w14:textId="77777777" w:rsidR="003C7313" w:rsidRPr="008E3674" w:rsidRDefault="003C7313" w:rsidP="003C7313">
      <w:pPr>
        <w:overflowPunct/>
        <w:autoSpaceDE/>
        <w:autoSpaceDN/>
        <w:adjustRightInd/>
        <w:jc w:val="both"/>
        <w:textAlignment w:val="auto"/>
        <w:rPr>
          <w:rFonts w:ascii="FranceTV Brown TT Light" w:hAnsi="FranceTV Brown TT Light" w:cs="FranceTV Brown TT Light"/>
          <w:b/>
          <w:bCs/>
        </w:rPr>
      </w:pPr>
      <w:r w:rsidRPr="008E3674">
        <w:rPr>
          <w:rFonts w:ascii="FranceTV Brown TT Light" w:hAnsi="FranceTV Brown TT Light" w:cs="FranceTV Brown TT Light"/>
          <w:b/>
          <w:bCs/>
        </w:rPr>
        <w:t>Formations des personnels et agents d’entretien</w:t>
      </w:r>
    </w:p>
    <w:p w14:paraId="32B7868E" w14:textId="77777777" w:rsidR="003C7313" w:rsidRPr="003E7913" w:rsidRDefault="003C7313" w:rsidP="003C7313">
      <w:pPr>
        <w:overflowPunct/>
        <w:autoSpaceDE/>
        <w:autoSpaceDN/>
        <w:adjustRightInd/>
        <w:jc w:val="both"/>
        <w:textAlignment w:val="auto"/>
        <w:rPr>
          <w:rFonts w:ascii="FranceTV Brown TT Light" w:hAnsi="FranceTV Brown TT Light" w:cs="FranceTV Brown TT Light"/>
        </w:rPr>
      </w:pPr>
      <w:r w:rsidRPr="003E7913">
        <w:rPr>
          <w:rFonts w:ascii="FranceTV Brown TT Light" w:hAnsi="FranceTV Brown TT Light" w:cs="FranceTV Brown TT Light"/>
        </w:rPr>
        <w:t>« Le titulaire devra assurer à titre gratuit des formations aux agents.</w:t>
      </w:r>
    </w:p>
    <w:p w14:paraId="45B1CC21" w14:textId="77777777" w:rsidR="003C7313" w:rsidRPr="003E7913" w:rsidRDefault="003C7313" w:rsidP="003C7313">
      <w:pPr>
        <w:overflowPunct/>
        <w:autoSpaceDE/>
        <w:autoSpaceDN/>
        <w:adjustRightInd/>
        <w:jc w:val="both"/>
        <w:textAlignment w:val="auto"/>
        <w:rPr>
          <w:rFonts w:ascii="FranceTV Brown TT Light" w:hAnsi="FranceTV Brown TT Light" w:cs="FranceTV Brown TT Light"/>
        </w:rPr>
      </w:pPr>
      <w:r w:rsidRPr="003E7913">
        <w:rPr>
          <w:rFonts w:ascii="FranceTV Brown TT Light" w:hAnsi="FranceTV Brown TT Light" w:cs="FranceTV Brown TT Light"/>
        </w:rPr>
        <w:t>Il s’engage à apporter tous les conseils techniques nécessaires à la bonne utilisation des produits et matériels.</w:t>
      </w:r>
    </w:p>
    <w:p w14:paraId="50F0DFF6" w14:textId="77777777" w:rsidR="003C7313" w:rsidRPr="003E7913" w:rsidRDefault="003C7313" w:rsidP="003C7313">
      <w:pPr>
        <w:overflowPunct/>
        <w:autoSpaceDE/>
        <w:autoSpaceDN/>
        <w:adjustRightInd/>
        <w:jc w:val="both"/>
        <w:textAlignment w:val="auto"/>
        <w:rPr>
          <w:rFonts w:ascii="FranceTV Brown TT Light" w:hAnsi="FranceTV Brown TT Light" w:cs="FranceTV Brown TT Light"/>
        </w:rPr>
      </w:pPr>
      <w:r w:rsidRPr="003E7913">
        <w:rPr>
          <w:rFonts w:ascii="FranceTV Brown TT Light" w:hAnsi="FranceTV Brown TT Light" w:cs="FranceTV Brown TT Light"/>
        </w:rPr>
        <w:t>Une affiche explicitant les procédures d’utilisation des produits (conformément au plan de nettoyage de votre structure le cas échéant) devra être fournie pour chaque produit concentré.</w:t>
      </w:r>
    </w:p>
    <w:p w14:paraId="43CCAF44" w14:textId="77777777" w:rsidR="003C7313" w:rsidRPr="003E7913" w:rsidRDefault="003C7313" w:rsidP="003C7313">
      <w:pPr>
        <w:overflowPunct/>
        <w:autoSpaceDE/>
        <w:autoSpaceDN/>
        <w:adjustRightInd/>
        <w:jc w:val="both"/>
        <w:textAlignment w:val="auto"/>
        <w:rPr>
          <w:rFonts w:ascii="FranceTV Brown TT Light" w:hAnsi="FranceTV Brown TT Light" w:cs="FranceTV Brown TT Light"/>
        </w:rPr>
      </w:pPr>
      <w:r w:rsidRPr="003E7913">
        <w:rPr>
          <w:rFonts w:ascii="FranceTV Brown TT Light" w:hAnsi="FranceTV Brown TT Light" w:cs="FranceTV Brown TT Light"/>
        </w:rPr>
        <w:t>Les programmes de formation devront impérativement comporter un temps de formation sur la connaissance approfondie des pictogrammes de danger et prudence, ainsi que la compréhension des fiches de données de sécurité des produits.</w:t>
      </w:r>
    </w:p>
    <w:p w14:paraId="1E6CA7CF" w14:textId="77777777" w:rsidR="003C7313" w:rsidRPr="003E7913" w:rsidRDefault="003C7313" w:rsidP="003C7313">
      <w:pPr>
        <w:overflowPunct/>
        <w:autoSpaceDE/>
        <w:autoSpaceDN/>
        <w:adjustRightInd/>
        <w:jc w:val="both"/>
        <w:textAlignment w:val="auto"/>
        <w:rPr>
          <w:rFonts w:ascii="FranceTV Brown TT Light" w:hAnsi="FranceTV Brown TT Light" w:cs="FranceTV Brown TT Light"/>
        </w:rPr>
      </w:pPr>
      <w:r w:rsidRPr="003E7913">
        <w:rPr>
          <w:rFonts w:ascii="FranceTV Brown TT Light" w:hAnsi="FranceTV Brown TT Light" w:cs="FranceTV Brown TT Light"/>
        </w:rPr>
        <w:t>Le titulaire proposera :</w:t>
      </w:r>
    </w:p>
    <w:p w14:paraId="496E7D73" w14:textId="77777777" w:rsidR="003C7313" w:rsidRPr="003E7913" w:rsidRDefault="003C7313" w:rsidP="003C7313">
      <w:pPr>
        <w:overflowPunct/>
        <w:autoSpaceDE/>
        <w:autoSpaceDN/>
        <w:adjustRightInd/>
        <w:jc w:val="both"/>
        <w:textAlignment w:val="auto"/>
        <w:rPr>
          <w:rFonts w:ascii="FranceTV Brown TT Light" w:hAnsi="FranceTV Brown TT Light" w:cs="FranceTV Brown TT Light"/>
        </w:rPr>
      </w:pPr>
      <w:r w:rsidRPr="003E7913">
        <w:rPr>
          <w:rFonts w:ascii="FranceTV Brown TT Light" w:hAnsi="FranceTV Brown TT Light" w:cs="FranceTV Brown TT Light"/>
        </w:rPr>
        <w:t>– une formation initiale dans son offre en précisant le contenu, la durée, le nombre maximum de participants par session et le nombre de sessions proposées</w:t>
      </w:r>
    </w:p>
    <w:p w14:paraId="2ECF8908" w14:textId="77777777" w:rsidR="003C7313" w:rsidRPr="00854537" w:rsidRDefault="003C7313" w:rsidP="003C7313">
      <w:pPr>
        <w:overflowPunct/>
        <w:autoSpaceDE/>
        <w:autoSpaceDN/>
        <w:adjustRightInd/>
        <w:jc w:val="both"/>
        <w:textAlignment w:val="auto"/>
        <w:rPr>
          <w:rFonts w:ascii="FranceTV Brown TT Light" w:hAnsi="FranceTV Brown TT Light" w:cs="FranceTV Brown TT Light"/>
        </w:rPr>
      </w:pPr>
      <w:r w:rsidRPr="003E7913">
        <w:rPr>
          <w:rFonts w:ascii="FranceTV Brown TT Light" w:hAnsi="FranceTV Brown TT Light" w:cs="FranceTV Brown TT Light"/>
        </w:rPr>
        <w:t>– une formation de rappel tous les ans en précisant le contenu, la durée, le nombre maximum de participants par session et le nombre de sessions proposées. ».</w:t>
      </w:r>
    </w:p>
    <w:p w14:paraId="6AC8D317" w14:textId="77777777" w:rsidR="003C7313" w:rsidRPr="00854537" w:rsidRDefault="003C7313" w:rsidP="003C7313">
      <w:pPr>
        <w:pStyle w:val="Titre3"/>
        <w:overflowPunct/>
        <w:autoSpaceDE/>
        <w:autoSpaceDN/>
        <w:adjustRightInd/>
        <w:spacing w:before="240" w:after="60"/>
        <w:ind w:left="0" w:right="0" w:firstLine="0"/>
        <w:textAlignment w:val="auto"/>
        <w:rPr>
          <w:rFonts w:ascii="FranceTV Brown TT Light" w:hAnsi="FranceTV Brown TT Light" w:cs="FranceTV Brown TT Light"/>
        </w:rPr>
      </w:pPr>
      <w:bookmarkStart w:id="962" w:name="_Toc69206602"/>
      <w:bookmarkStart w:id="963" w:name="_Toc164153688"/>
      <w:bookmarkStart w:id="964" w:name="_Toc222230581"/>
      <w:r w:rsidRPr="00854537">
        <w:rPr>
          <w:rFonts w:ascii="FranceTV Brown TT Light" w:hAnsi="FranceTV Brown TT Light" w:cs="FranceTV Brown TT Light"/>
        </w:rPr>
        <w:t>Sécurité des biens</w:t>
      </w:r>
      <w:bookmarkEnd w:id="962"/>
      <w:bookmarkEnd w:id="963"/>
      <w:bookmarkEnd w:id="964"/>
    </w:p>
    <w:p w14:paraId="35571BBB"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Toutes précautions seront prises pour que l’état des meubles, immeubles, aménagements, machines et ne soit pas altéré par les opérations de nettoyage en particulier par la projection de produits.</w:t>
      </w:r>
    </w:p>
    <w:p w14:paraId="69CFB0DE" w14:textId="77777777" w:rsidR="003C7313" w:rsidRPr="00854537" w:rsidRDefault="003C7313" w:rsidP="003C7313">
      <w:pPr>
        <w:ind w:left="1418"/>
        <w:jc w:val="both"/>
        <w:rPr>
          <w:rFonts w:ascii="FranceTV Brown TT Light" w:hAnsi="FranceTV Brown TT Light" w:cs="FranceTV Brown TT Light"/>
        </w:rPr>
      </w:pPr>
    </w:p>
    <w:p w14:paraId="5FC12FFB"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Le lavage des sols sera effectué de façon à éviter le mouillage des boîtes et fils électriques.</w:t>
      </w:r>
    </w:p>
    <w:p w14:paraId="115A8947" w14:textId="77777777" w:rsidR="003C7313" w:rsidRPr="00854537" w:rsidRDefault="003C7313" w:rsidP="003C7313">
      <w:pPr>
        <w:ind w:left="1418"/>
        <w:jc w:val="both"/>
        <w:rPr>
          <w:rFonts w:ascii="FranceTV Brown TT Light" w:hAnsi="FranceTV Brown TT Light" w:cs="FranceTV Brown TT Light"/>
        </w:rPr>
      </w:pPr>
    </w:p>
    <w:p w14:paraId="59511B25"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Le personnel du Titulaire devra veiller à fermer toutes les portes et fenêtres dès la fin des travaux et à débrancher les machines lui appartenant.</w:t>
      </w:r>
    </w:p>
    <w:p w14:paraId="178B36AE" w14:textId="77777777" w:rsidR="003C7313" w:rsidRPr="00854537" w:rsidRDefault="003C7313" w:rsidP="003C7313">
      <w:pPr>
        <w:ind w:left="1418"/>
        <w:jc w:val="both"/>
        <w:rPr>
          <w:rFonts w:ascii="FranceTV Brown TT Light" w:hAnsi="FranceTV Brown TT Light" w:cs="FranceTV Brown TT Light"/>
        </w:rPr>
      </w:pPr>
    </w:p>
    <w:p w14:paraId="52BD7BB0"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Il lui sera rigoureusement interdit de manipuler pour quelque raison que ce soit, les appareils et matériels qui se trouvent dans les locaux, de débrancher les prises de courant, quelles qu’elles soient et de procéder au nettoyage de quelque machine que ce soit.</w:t>
      </w:r>
    </w:p>
    <w:p w14:paraId="4A3EFDE8" w14:textId="77777777" w:rsidR="003C7313" w:rsidRPr="00854537" w:rsidRDefault="003C7313" w:rsidP="003C7313">
      <w:pPr>
        <w:ind w:left="1418"/>
        <w:jc w:val="both"/>
        <w:rPr>
          <w:rFonts w:ascii="FranceTV Brown TT Light" w:hAnsi="FranceTV Brown TT Light" w:cs="FranceTV Brown TT Light"/>
        </w:rPr>
      </w:pPr>
    </w:p>
    <w:p w14:paraId="6D9F877E" w14:textId="77777777" w:rsidR="003C7313" w:rsidRPr="00854537" w:rsidRDefault="003C7313" w:rsidP="003C7313">
      <w:pPr>
        <w:jc w:val="both"/>
        <w:rPr>
          <w:rFonts w:ascii="FranceTV Brown TT Light" w:hAnsi="FranceTV Brown TT Light" w:cs="FranceTV Brown TT Light"/>
        </w:rPr>
      </w:pPr>
      <w:r w:rsidRPr="00854537">
        <w:rPr>
          <w:rFonts w:ascii="FranceTV Brown TT Light" w:hAnsi="FranceTV Brown TT Light" w:cs="FranceTV Brown TT Light"/>
        </w:rPr>
        <w:t>En outre, d’une manière générale :</w:t>
      </w:r>
    </w:p>
    <w:p w14:paraId="1C1DE14A" w14:textId="77777777" w:rsidR="003C7313" w:rsidRPr="00854537" w:rsidRDefault="003C7313" w:rsidP="003C7313">
      <w:pPr>
        <w:ind w:left="1418"/>
        <w:jc w:val="both"/>
        <w:rPr>
          <w:rFonts w:ascii="FranceTV Brown TT Light" w:hAnsi="FranceTV Brown TT Light" w:cs="FranceTV Brown TT Light"/>
          <w:sz w:val="24"/>
        </w:rPr>
      </w:pPr>
    </w:p>
    <w:p w14:paraId="415898BE" w14:textId="77777777" w:rsidR="003C7313" w:rsidRPr="00854537" w:rsidRDefault="003C7313" w:rsidP="009E52B8">
      <w:pPr>
        <w:numPr>
          <w:ilvl w:val="0"/>
          <w:numId w:val="27"/>
        </w:numPr>
        <w:tabs>
          <w:tab w:val="clear" w:pos="720"/>
          <w:tab w:val="num" w:pos="0"/>
        </w:tabs>
        <w:overflowPunct/>
        <w:autoSpaceDE/>
        <w:autoSpaceDN/>
        <w:adjustRightInd/>
        <w:ind w:left="426"/>
        <w:jc w:val="both"/>
        <w:textAlignment w:val="auto"/>
        <w:rPr>
          <w:rFonts w:ascii="FranceTV Brown TT Light" w:hAnsi="FranceTV Brown TT Light" w:cs="FranceTV Brown TT Light"/>
        </w:rPr>
      </w:pPr>
      <w:r w:rsidRPr="00854537">
        <w:rPr>
          <w:rFonts w:ascii="FranceTV Brown TT Light" w:hAnsi="FranceTV Brown TT Light" w:cs="FranceTV Brown TT Light"/>
        </w:rPr>
        <w:t>Tout document non contenu dans les corbeilles à papier ne pourra être enlevé que lorsque mention spéciale en sera faite.</w:t>
      </w:r>
    </w:p>
    <w:p w14:paraId="7EE88816" w14:textId="77777777" w:rsidR="003C7313" w:rsidRPr="00854537" w:rsidRDefault="003C7313" w:rsidP="009E52B8">
      <w:pPr>
        <w:numPr>
          <w:ilvl w:val="0"/>
          <w:numId w:val="27"/>
        </w:numPr>
        <w:tabs>
          <w:tab w:val="clear" w:pos="720"/>
          <w:tab w:val="num" w:pos="0"/>
        </w:tabs>
        <w:overflowPunct/>
        <w:autoSpaceDE/>
        <w:autoSpaceDN/>
        <w:adjustRightInd/>
        <w:ind w:left="426"/>
        <w:jc w:val="both"/>
        <w:textAlignment w:val="auto"/>
        <w:rPr>
          <w:rFonts w:ascii="FranceTV Brown TT Light" w:hAnsi="FranceTV Brown TT Light" w:cs="FranceTV Brown TT Light"/>
        </w:rPr>
      </w:pPr>
      <w:r w:rsidRPr="00854537">
        <w:rPr>
          <w:rFonts w:ascii="FranceTV Brown TT Light" w:hAnsi="FranceTV Brown TT Light" w:cs="FranceTV Brown TT Light"/>
        </w:rPr>
        <w:t>Le matériel utilisé devra être tenu en bon état de marche, il sera régulièrement contrôlé et devra être conforme aux règles de sécurité.</w:t>
      </w:r>
    </w:p>
    <w:p w14:paraId="39B9B6BE" w14:textId="77777777" w:rsidR="003C7313" w:rsidRPr="00854537" w:rsidRDefault="003C7313" w:rsidP="009E52B8">
      <w:pPr>
        <w:numPr>
          <w:ilvl w:val="0"/>
          <w:numId w:val="27"/>
        </w:numPr>
        <w:tabs>
          <w:tab w:val="clear" w:pos="720"/>
          <w:tab w:val="num" w:pos="0"/>
        </w:tabs>
        <w:overflowPunct/>
        <w:autoSpaceDE/>
        <w:autoSpaceDN/>
        <w:adjustRightInd/>
        <w:ind w:left="426"/>
        <w:jc w:val="both"/>
        <w:textAlignment w:val="auto"/>
        <w:rPr>
          <w:rFonts w:ascii="FranceTV Brown TT Light" w:hAnsi="FranceTV Brown TT Light" w:cs="FranceTV Brown TT Light"/>
        </w:rPr>
      </w:pPr>
      <w:r w:rsidRPr="00854537">
        <w:rPr>
          <w:rFonts w:ascii="FranceTV Brown TT Light" w:hAnsi="FranceTV Brown TT Light" w:cs="FranceTV Brown TT Light"/>
        </w:rPr>
        <w:t>Les émulsions appliquées (le cas échéant) seront antidérapantes, et non collantes. Les ingrédients nécessaires aux travaux d’entretien ne devront être ni corrosifs, ni émettre des vapeurs pouvant provoquer des dommages ou incommoder les passagers, usagers ou le personnel du Titulaire.</w:t>
      </w:r>
    </w:p>
    <w:p w14:paraId="24A46F84" w14:textId="77777777" w:rsidR="003C7313" w:rsidRPr="00854537" w:rsidRDefault="003C7313" w:rsidP="009E52B8">
      <w:pPr>
        <w:numPr>
          <w:ilvl w:val="0"/>
          <w:numId w:val="27"/>
        </w:numPr>
        <w:tabs>
          <w:tab w:val="clear" w:pos="720"/>
          <w:tab w:val="num" w:pos="0"/>
        </w:tabs>
        <w:overflowPunct/>
        <w:autoSpaceDE/>
        <w:autoSpaceDN/>
        <w:adjustRightInd/>
        <w:ind w:left="426"/>
        <w:jc w:val="both"/>
        <w:textAlignment w:val="auto"/>
        <w:rPr>
          <w:rFonts w:ascii="FranceTV Brown TT Light" w:hAnsi="FranceTV Brown TT Light" w:cs="FranceTV Brown TT Light"/>
        </w:rPr>
      </w:pPr>
      <w:r w:rsidRPr="00854537">
        <w:rPr>
          <w:rFonts w:ascii="FranceTV Brown TT Light" w:hAnsi="FranceTV Brown TT Light" w:cs="FranceTV Brown TT Light"/>
        </w:rPr>
        <w:t>Les cendriers devront être vidés dans un récipient métallique ne contenant aucun matériau combustible.</w:t>
      </w:r>
    </w:p>
    <w:p w14:paraId="5356E249" w14:textId="77777777" w:rsidR="003C7313" w:rsidRPr="00854537" w:rsidRDefault="003C7313" w:rsidP="009E52B8">
      <w:pPr>
        <w:numPr>
          <w:ilvl w:val="0"/>
          <w:numId w:val="27"/>
        </w:numPr>
        <w:tabs>
          <w:tab w:val="clear" w:pos="720"/>
          <w:tab w:val="num" w:pos="0"/>
        </w:tabs>
        <w:overflowPunct/>
        <w:autoSpaceDE/>
        <w:autoSpaceDN/>
        <w:adjustRightInd/>
        <w:ind w:left="426"/>
        <w:jc w:val="both"/>
        <w:textAlignment w:val="auto"/>
        <w:rPr>
          <w:rFonts w:ascii="FranceTV Brown TT Light" w:hAnsi="FranceTV Brown TT Light" w:cs="FranceTV Brown TT Light"/>
        </w:rPr>
      </w:pPr>
      <w:r w:rsidRPr="00854537">
        <w:rPr>
          <w:rFonts w:ascii="FranceTV Brown TT Light" w:hAnsi="FranceTV Brown TT Light" w:cs="FranceTV Brown TT Light"/>
        </w:rPr>
        <w:t>Toutes anomalies, incidents, accidents (tels que fuite d’eau, engorgement, fumée, odeur suspecte, etc..) seront immédiatement signalés au Pouvoir adjudicateur par tout moyen écrit.</w:t>
      </w:r>
    </w:p>
    <w:p w14:paraId="4733E15C" w14:textId="77777777" w:rsidR="003C7313" w:rsidRPr="00854537" w:rsidRDefault="003C7313" w:rsidP="009E52B8">
      <w:pPr>
        <w:numPr>
          <w:ilvl w:val="0"/>
          <w:numId w:val="27"/>
        </w:numPr>
        <w:tabs>
          <w:tab w:val="clear" w:pos="720"/>
          <w:tab w:val="num" w:pos="0"/>
        </w:tabs>
        <w:overflowPunct/>
        <w:autoSpaceDE/>
        <w:autoSpaceDN/>
        <w:adjustRightInd/>
        <w:ind w:left="426"/>
        <w:jc w:val="both"/>
        <w:textAlignment w:val="auto"/>
        <w:rPr>
          <w:rFonts w:ascii="FranceTV Brown TT Light" w:hAnsi="FranceTV Brown TT Light" w:cs="FranceTV Brown TT Light"/>
        </w:rPr>
      </w:pPr>
      <w:r w:rsidRPr="00854537">
        <w:rPr>
          <w:rFonts w:ascii="FranceTV Brown TT Light" w:hAnsi="FranceTV Brown TT Light" w:cs="FranceTV Brown TT Light"/>
        </w:rPr>
        <w:t>Les infractions aux règles de sécurité du présent marché, dont l’énumération n’est pas limitative, seront sanctionnées.</w:t>
      </w:r>
    </w:p>
    <w:p w14:paraId="2C597445" w14:textId="77777777" w:rsidR="003C7313" w:rsidRPr="00854537" w:rsidRDefault="003C7313" w:rsidP="003C7313">
      <w:pPr>
        <w:pStyle w:val="Titre3"/>
        <w:overflowPunct/>
        <w:autoSpaceDE/>
        <w:autoSpaceDN/>
        <w:adjustRightInd/>
        <w:spacing w:before="240" w:after="60"/>
        <w:ind w:left="0" w:right="0" w:firstLine="0"/>
        <w:textAlignment w:val="auto"/>
        <w:rPr>
          <w:rFonts w:ascii="FranceTV Brown TT Light" w:hAnsi="FranceTV Brown TT Light" w:cs="FranceTV Brown TT Light"/>
        </w:rPr>
      </w:pPr>
      <w:bookmarkStart w:id="965" w:name="_Toc69206603"/>
      <w:bookmarkStart w:id="966" w:name="_Toc164153689"/>
      <w:bookmarkStart w:id="967" w:name="_Toc222230582"/>
      <w:r w:rsidRPr="00854537">
        <w:rPr>
          <w:rFonts w:ascii="FranceTV Brown TT Light" w:hAnsi="FranceTV Brown TT Light" w:cs="FranceTV Brown TT Light"/>
        </w:rPr>
        <w:t>Accès</w:t>
      </w:r>
      <w:bookmarkEnd w:id="965"/>
      <w:bookmarkEnd w:id="966"/>
      <w:bookmarkEnd w:id="967"/>
    </w:p>
    <w:p w14:paraId="7ECE397A" w14:textId="77777777" w:rsidR="003C7313" w:rsidRPr="00854537" w:rsidRDefault="003C7313" w:rsidP="003C7313">
      <w:pPr>
        <w:spacing w:after="80"/>
        <w:jc w:val="both"/>
        <w:rPr>
          <w:rFonts w:ascii="FranceTV Brown TT Light" w:hAnsi="FranceTV Brown TT Light" w:cs="FranceTV Brown TT Light"/>
        </w:rPr>
      </w:pPr>
      <w:r w:rsidRPr="00854537">
        <w:rPr>
          <w:rFonts w:ascii="FranceTV Brown TT Light" w:hAnsi="FranceTV Brown TT Light" w:cs="FranceTV Brown TT Light"/>
        </w:rPr>
        <w:t>Le Titulaire fournit les renseignements nécessaires à l’établissement de laissez-passer permanents ou</w:t>
      </w:r>
      <w:r>
        <w:rPr>
          <w:rFonts w:ascii="FranceTV Brown TT Light" w:hAnsi="FranceTV Brown TT Light" w:cs="FranceTV Brown TT Light"/>
        </w:rPr>
        <w:t xml:space="preserve"> </w:t>
      </w:r>
      <w:r w:rsidRPr="00854537">
        <w:rPr>
          <w:rFonts w:ascii="FranceTV Brown TT Light" w:hAnsi="FranceTV Brown TT Light" w:cs="FranceTV Brown TT Light"/>
        </w:rPr>
        <w:t>provisoires qui seront exigés pour la circulation de son personnel.</w:t>
      </w:r>
    </w:p>
    <w:p w14:paraId="48800949" w14:textId="77777777" w:rsidR="003C7313" w:rsidRPr="00854537" w:rsidRDefault="003C7313" w:rsidP="003C7313">
      <w:pPr>
        <w:spacing w:after="80"/>
        <w:jc w:val="both"/>
        <w:rPr>
          <w:rFonts w:ascii="FranceTV Brown TT Light" w:hAnsi="FranceTV Brown TT Light" w:cs="FranceTV Brown TT Light"/>
        </w:rPr>
      </w:pPr>
      <w:r w:rsidRPr="00854537">
        <w:rPr>
          <w:rFonts w:ascii="FranceTV Brown TT Light" w:hAnsi="FranceTV Brown TT Light" w:cs="FranceTV Brown TT Light"/>
        </w:rPr>
        <w:t>Il est remis aux agents du Titulaire, à leur arrivée sur le site, les clés et badges nécessaires pour leur permettre d’effectuer leurs prestations.</w:t>
      </w:r>
    </w:p>
    <w:p w14:paraId="72F11B0B" w14:textId="77777777" w:rsidR="003C7313" w:rsidRPr="00854537" w:rsidRDefault="003C7313" w:rsidP="003C7313">
      <w:pPr>
        <w:spacing w:after="80"/>
        <w:jc w:val="both"/>
        <w:rPr>
          <w:rFonts w:ascii="FranceTV Brown TT Light" w:hAnsi="FranceTV Brown TT Light" w:cs="FranceTV Brown TT Light"/>
        </w:rPr>
      </w:pPr>
      <w:r w:rsidRPr="00854537">
        <w:rPr>
          <w:rFonts w:ascii="FranceTV Brown TT Light" w:hAnsi="FranceTV Brown TT Light" w:cs="FranceTV Brown TT Light"/>
        </w:rPr>
        <w:t>Le Titulaire est responsable de l’utilisation des clés et badges remis à son personnel notamment lors de la restitution demandée par le Pouvoir adjudicateur. En cas de perte, il peut être demandé de remplacer toutes les serrures ou équipements concernés.</w:t>
      </w:r>
    </w:p>
    <w:p w14:paraId="26A779EC" w14:textId="77777777" w:rsidR="003C7313" w:rsidRPr="00854537" w:rsidRDefault="003C7313" w:rsidP="003C7313">
      <w:pPr>
        <w:spacing w:after="80"/>
        <w:jc w:val="both"/>
        <w:rPr>
          <w:rFonts w:ascii="FranceTV Brown TT Light" w:hAnsi="FranceTV Brown TT Light" w:cs="FranceTV Brown TT Light"/>
        </w:rPr>
      </w:pPr>
    </w:p>
    <w:p w14:paraId="7A702F18" w14:textId="2CE214C5" w:rsidR="00274E05" w:rsidRPr="00854537" w:rsidRDefault="003C7313" w:rsidP="003C7313">
      <w:pPr>
        <w:spacing w:after="80"/>
        <w:jc w:val="both"/>
        <w:rPr>
          <w:rFonts w:ascii="FranceTV Brown TT Light" w:hAnsi="FranceTV Brown TT Light" w:cs="FranceTV Brown TT Light"/>
        </w:rPr>
      </w:pPr>
      <w:r w:rsidRPr="00854537">
        <w:rPr>
          <w:rFonts w:ascii="FranceTV Brown TT Light" w:hAnsi="FranceTV Brown TT Light" w:cs="FranceTV Brown TT Light"/>
        </w:rPr>
        <w:t>Tout défaut aux exigences définies dans les paragraphes ci-dessus peut donner lieu à la rupture du marché dans les conditions de l’article « résiliation ».</w:t>
      </w:r>
    </w:p>
    <w:p w14:paraId="6BB09270" w14:textId="77777777" w:rsidR="00791AF0" w:rsidRDefault="00791AF0" w:rsidP="00791AF0">
      <w:pPr>
        <w:rPr>
          <w:rFonts w:ascii="FranceTV Brown TT Light" w:hAnsi="FranceTV Brown TT Light" w:cs="FranceTV Brown TT Light"/>
        </w:rPr>
      </w:pPr>
    </w:p>
    <w:p w14:paraId="3B6052CE" w14:textId="77777777" w:rsidR="007F30AD" w:rsidRPr="00854537" w:rsidRDefault="007F30AD" w:rsidP="007F30AD">
      <w:pPr>
        <w:pStyle w:val="Titre2"/>
        <w:tabs>
          <w:tab w:val="num" w:pos="720"/>
        </w:tabs>
        <w:ind w:left="2127" w:hanging="1843"/>
        <w:jc w:val="both"/>
        <w:rPr>
          <w:rFonts w:ascii="FranceTV Brown TT Light" w:hAnsi="FranceTV Brown TT Light" w:cs="FranceTV Brown TT Light"/>
          <w:bCs/>
          <w:iCs/>
          <w:sz w:val="24"/>
          <w:u w:val="single"/>
        </w:rPr>
      </w:pPr>
      <w:bookmarkStart w:id="968" w:name="_Toc69206604"/>
      <w:bookmarkStart w:id="969" w:name="_Toc164153690"/>
      <w:bookmarkStart w:id="970" w:name="_Toc222230583"/>
      <w:r w:rsidRPr="00854537">
        <w:rPr>
          <w:rFonts w:ascii="FranceTV Brown TT Light" w:hAnsi="FranceTV Brown TT Light" w:cs="FranceTV Brown TT Light"/>
          <w:bCs/>
          <w:iCs/>
          <w:sz w:val="24"/>
          <w:u w:val="single"/>
        </w:rPr>
        <w:t>Obligations du Titulaire</w:t>
      </w:r>
      <w:bookmarkEnd w:id="968"/>
      <w:bookmarkEnd w:id="969"/>
      <w:bookmarkEnd w:id="970"/>
    </w:p>
    <w:p w14:paraId="79558F13" w14:textId="77777777" w:rsidR="007F30AD" w:rsidRPr="00854537" w:rsidRDefault="007F30AD" w:rsidP="007F30AD">
      <w:pPr>
        <w:jc w:val="both"/>
        <w:rPr>
          <w:rFonts w:ascii="FranceTV Brown TT Light" w:eastAsia="Arial Unicode MS" w:hAnsi="FranceTV Brown TT Light" w:cs="FranceTV Brown TT Light"/>
          <w:szCs w:val="24"/>
        </w:rPr>
      </w:pPr>
      <w:r w:rsidRPr="00854537">
        <w:rPr>
          <w:rFonts w:ascii="FranceTV Brown TT Light" w:hAnsi="FranceTV Brown TT Light" w:cs="FranceTV Brown TT Light"/>
        </w:rPr>
        <w:t>Le Titulaire est tenu de communiquer immédiatement au Pouvoir adjudicateur toutes les modifications pouvant avoir une incidence sur le déroulement des prestations objet du présent marché</w:t>
      </w:r>
      <w:r>
        <w:rPr>
          <w:rFonts w:ascii="FranceTV Brown TT Light" w:hAnsi="FranceTV Brown TT Light" w:cs="FranceTV Brown TT Light"/>
        </w:rPr>
        <w:t xml:space="preserve"> </w:t>
      </w:r>
      <w:r w:rsidRPr="00854537">
        <w:rPr>
          <w:rFonts w:ascii="FranceTV Brown TT Light" w:hAnsi="FranceTV Brown TT Light" w:cs="FranceTV Brown TT Light"/>
        </w:rPr>
        <w:t>: doivent, notamment, être signalés les modifications relatives au Titulaire et se rapportant :</w:t>
      </w:r>
    </w:p>
    <w:p w14:paraId="625EB327" w14:textId="77777777" w:rsidR="007F30AD" w:rsidRPr="00854537" w:rsidRDefault="007F30AD" w:rsidP="009E52B8">
      <w:pPr>
        <w:numPr>
          <w:ilvl w:val="0"/>
          <w:numId w:val="28"/>
        </w:numPr>
        <w:overflowPunct/>
        <w:autoSpaceDE/>
        <w:autoSpaceDN/>
        <w:adjustRightInd/>
        <w:jc w:val="both"/>
        <w:textAlignment w:val="auto"/>
        <w:rPr>
          <w:rFonts w:ascii="FranceTV Brown TT Light" w:hAnsi="FranceTV Brown TT Light" w:cs="FranceTV Brown TT Light"/>
        </w:rPr>
      </w:pPr>
      <w:r w:rsidRPr="00854537">
        <w:rPr>
          <w:rFonts w:ascii="FranceTV Brown TT Light" w:hAnsi="FranceTV Brown TT Light" w:cs="FranceTV Brown TT Light"/>
        </w:rPr>
        <w:t>Aux personnes ayant pouvoir de l’engager,</w:t>
      </w:r>
    </w:p>
    <w:p w14:paraId="660BC4B2" w14:textId="77777777" w:rsidR="007F30AD" w:rsidRPr="00854537" w:rsidRDefault="007F30AD" w:rsidP="009E52B8">
      <w:pPr>
        <w:numPr>
          <w:ilvl w:val="0"/>
          <w:numId w:val="28"/>
        </w:numPr>
        <w:overflowPunct/>
        <w:autoSpaceDE/>
        <w:autoSpaceDN/>
        <w:adjustRightInd/>
        <w:jc w:val="both"/>
        <w:textAlignment w:val="auto"/>
        <w:rPr>
          <w:rFonts w:ascii="FranceTV Brown TT Light" w:hAnsi="FranceTV Brown TT Light" w:cs="FranceTV Brown TT Light"/>
        </w:rPr>
      </w:pPr>
      <w:r w:rsidRPr="00854537">
        <w:rPr>
          <w:rFonts w:ascii="FranceTV Brown TT Light" w:hAnsi="FranceTV Brown TT Light" w:cs="FranceTV Brown TT Light"/>
        </w:rPr>
        <w:t>A la forme juridique sous laquelle il exerce son activité,</w:t>
      </w:r>
    </w:p>
    <w:p w14:paraId="6C85BF39" w14:textId="77777777" w:rsidR="007F30AD" w:rsidRPr="00854537" w:rsidRDefault="007F30AD" w:rsidP="009E52B8">
      <w:pPr>
        <w:numPr>
          <w:ilvl w:val="0"/>
          <w:numId w:val="28"/>
        </w:numPr>
        <w:overflowPunct/>
        <w:autoSpaceDE/>
        <w:autoSpaceDN/>
        <w:adjustRightInd/>
        <w:jc w:val="both"/>
        <w:textAlignment w:val="auto"/>
        <w:rPr>
          <w:rFonts w:ascii="FranceTV Brown TT Light" w:hAnsi="FranceTV Brown TT Light" w:cs="FranceTV Brown TT Light"/>
        </w:rPr>
      </w:pPr>
      <w:r w:rsidRPr="00854537">
        <w:rPr>
          <w:rFonts w:ascii="FranceTV Brown TT Light" w:hAnsi="FranceTV Brown TT Light" w:cs="FranceTV Brown TT Light"/>
        </w:rPr>
        <w:t>A la raison sociale ou à la dénomination de son entreprise,</w:t>
      </w:r>
    </w:p>
    <w:p w14:paraId="6205D063" w14:textId="77777777" w:rsidR="007F30AD" w:rsidRPr="00854537" w:rsidRDefault="007F30AD" w:rsidP="009E52B8">
      <w:pPr>
        <w:numPr>
          <w:ilvl w:val="0"/>
          <w:numId w:val="28"/>
        </w:numPr>
        <w:overflowPunct/>
        <w:autoSpaceDE/>
        <w:autoSpaceDN/>
        <w:adjustRightInd/>
        <w:jc w:val="both"/>
        <w:textAlignment w:val="auto"/>
        <w:rPr>
          <w:rFonts w:ascii="FranceTV Brown TT Light" w:hAnsi="FranceTV Brown TT Light" w:cs="FranceTV Brown TT Light"/>
        </w:rPr>
      </w:pPr>
      <w:r w:rsidRPr="00854537">
        <w:rPr>
          <w:rFonts w:ascii="FranceTV Brown TT Light" w:hAnsi="FranceTV Brown TT Light" w:cs="FranceTV Brown TT Light"/>
        </w:rPr>
        <w:t>A sa nationalité,</w:t>
      </w:r>
    </w:p>
    <w:p w14:paraId="14184859" w14:textId="77777777" w:rsidR="007F30AD" w:rsidRPr="00854537" w:rsidRDefault="007F30AD" w:rsidP="009E52B8">
      <w:pPr>
        <w:numPr>
          <w:ilvl w:val="0"/>
          <w:numId w:val="28"/>
        </w:numPr>
        <w:overflowPunct/>
        <w:autoSpaceDE/>
        <w:autoSpaceDN/>
        <w:adjustRightInd/>
        <w:jc w:val="both"/>
        <w:textAlignment w:val="auto"/>
        <w:rPr>
          <w:rFonts w:ascii="FranceTV Brown TT Light" w:hAnsi="FranceTV Brown TT Light" w:cs="FranceTV Brown TT Light"/>
        </w:rPr>
      </w:pPr>
      <w:r w:rsidRPr="00854537">
        <w:rPr>
          <w:rFonts w:ascii="FranceTV Brown TT Light" w:hAnsi="FranceTV Brown TT Light" w:cs="FranceTV Brown TT Light"/>
        </w:rPr>
        <w:t>A son domicile ou à son siège social,</w:t>
      </w:r>
    </w:p>
    <w:p w14:paraId="029C44C5" w14:textId="77777777" w:rsidR="007F30AD" w:rsidRPr="00854537" w:rsidRDefault="007F30AD" w:rsidP="009E52B8">
      <w:pPr>
        <w:numPr>
          <w:ilvl w:val="0"/>
          <w:numId w:val="28"/>
        </w:numPr>
        <w:overflowPunct/>
        <w:autoSpaceDE/>
        <w:autoSpaceDN/>
        <w:adjustRightInd/>
        <w:jc w:val="both"/>
        <w:textAlignment w:val="auto"/>
        <w:rPr>
          <w:rFonts w:ascii="FranceTV Brown TT Light" w:hAnsi="FranceTV Brown TT Light" w:cs="FranceTV Brown TT Light"/>
        </w:rPr>
      </w:pPr>
      <w:r w:rsidRPr="00854537">
        <w:rPr>
          <w:rFonts w:ascii="FranceTV Brown TT Light" w:hAnsi="FranceTV Brown TT Light" w:cs="FranceTV Brown TT Light"/>
        </w:rPr>
        <w:t>Aux personnes ou aux groupes qui le contrôlent,</w:t>
      </w:r>
    </w:p>
    <w:p w14:paraId="51968FDB" w14:textId="6BF93B46" w:rsidR="00274E05" w:rsidRPr="00274E05" w:rsidRDefault="007F30AD" w:rsidP="009E52B8">
      <w:pPr>
        <w:numPr>
          <w:ilvl w:val="0"/>
          <w:numId w:val="28"/>
        </w:numPr>
        <w:overflowPunct/>
        <w:autoSpaceDE/>
        <w:autoSpaceDN/>
        <w:adjustRightInd/>
        <w:jc w:val="both"/>
        <w:textAlignment w:val="auto"/>
        <w:rPr>
          <w:rFonts w:ascii="FranceTV Brown TT Light" w:hAnsi="FranceTV Brown TT Light" w:cs="FranceTV Brown TT Light"/>
        </w:rPr>
      </w:pPr>
      <w:r w:rsidRPr="00854537">
        <w:rPr>
          <w:rFonts w:ascii="FranceTV Brown TT Light" w:hAnsi="FranceTV Brown TT Light" w:cs="FranceTV Brown TT Light"/>
        </w:rPr>
        <w:t>Aux groupements auxquels il participe et aux sous-traitants auxquels il fait appel dans le cadre de l’exécution du présent marché.</w:t>
      </w:r>
    </w:p>
    <w:p w14:paraId="7185BB50" w14:textId="77777777" w:rsidR="00274E05" w:rsidRPr="00854537" w:rsidRDefault="00274E05" w:rsidP="00274E05">
      <w:pPr>
        <w:pStyle w:val="Titre3"/>
        <w:overflowPunct/>
        <w:autoSpaceDE/>
        <w:autoSpaceDN/>
        <w:adjustRightInd/>
        <w:spacing w:before="240" w:after="60"/>
        <w:ind w:left="0" w:right="0" w:firstLine="0"/>
        <w:textAlignment w:val="auto"/>
        <w:rPr>
          <w:rFonts w:ascii="FranceTV Brown TT Light" w:hAnsi="FranceTV Brown TT Light" w:cs="FranceTV Brown TT Light"/>
        </w:rPr>
      </w:pPr>
      <w:bookmarkStart w:id="971" w:name="_Toc69206605"/>
      <w:bookmarkStart w:id="972" w:name="_Toc164153691"/>
      <w:bookmarkStart w:id="973" w:name="_Toc222230584"/>
      <w:r w:rsidRPr="00854537">
        <w:rPr>
          <w:rFonts w:ascii="FranceTV Brown TT Light" w:hAnsi="FranceTV Brown TT Light" w:cs="FranceTV Brown TT Light"/>
        </w:rPr>
        <w:t>Obligation de résultat du Titulaire</w:t>
      </w:r>
      <w:bookmarkEnd w:id="971"/>
      <w:bookmarkEnd w:id="972"/>
      <w:bookmarkEnd w:id="973"/>
    </w:p>
    <w:p w14:paraId="326FDA6F" w14:textId="60415320" w:rsidR="00274E05" w:rsidRPr="00854537" w:rsidRDefault="00274E05" w:rsidP="00274E05">
      <w:pPr>
        <w:jc w:val="both"/>
        <w:rPr>
          <w:rFonts w:ascii="FranceTV Brown TT Light" w:hAnsi="FranceTV Brown TT Light" w:cs="FranceTV Brown TT Light"/>
        </w:rPr>
      </w:pPr>
      <w:r w:rsidRPr="00854537">
        <w:rPr>
          <w:rFonts w:ascii="FranceTV Brown TT Light" w:hAnsi="FranceTV Brown TT Light" w:cs="FranceTV Brown TT Light"/>
        </w:rPr>
        <w:t>Pour la réalisation des prestations prévues au présent marché, le Titulaire a une obligation de résultat. Il mettra tous les moyens humains et matériels nécessaires à l</w:t>
      </w:r>
      <w:ins w:id="974" w:author="BLIN Prescillia" w:date="2026-02-06T14:38:00Z" w16du:dateUtc="2026-02-06T13:38:00Z">
        <w:r w:rsidR="00DE090F">
          <w:rPr>
            <w:rFonts w:ascii="FranceTV Brown TT Light" w:hAnsi="FranceTV Brown TT Light" w:cs="FranceTV Brown TT Light"/>
          </w:rPr>
          <w:t>’atteinte des niveaux de services attendus stipul</w:t>
        </w:r>
      </w:ins>
      <w:ins w:id="975" w:author="BLIN Prescillia" w:date="2026-02-06T14:39:00Z" w16du:dateUtc="2026-02-06T13:39:00Z">
        <w:r w:rsidR="00DE090F">
          <w:rPr>
            <w:rFonts w:ascii="FranceTV Brown TT Light" w:hAnsi="FranceTV Brown TT Light" w:cs="FranceTV Brown TT Light"/>
          </w:rPr>
          <w:t>és dans le CCTP</w:t>
        </w:r>
      </w:ins>
      <w:del w:id="976" w:author="BLIN Prescillia" w:date="2026-02-06T14:39:00Z" w16du:dateUtc="2026-02-06T13:39:00Z">
        <w:r w:rsidRPr="00854537" w:rsidDel="00DE090F">
          <w:rPr>
            <w:rFonts w:ascii="FranceTV Brown TT Light" w:hAnsi="FranceTV Brown TT Light" w:cs="FranceTV Brown TT Light"/>
          </w:rPr>
          <w:delText>a bonne exécution des prestations objet du marché</w:delText>
        </w:r>
      </w:del>
      <w:r w:rsidRPr="00854537">
        <w:rPr>
          <w:rFonts w:ascii="FranceTV Brown TT Light" w:hAnsi="FranceTV Brown TT Light" w:cs="FranceTV Brown TT Light"/>
        </w:rPr>
        <w:t>.</w:t>
      </w:r>
    </w:p>
    <w:p w14:paraId="2A00FF2D" w14:textId="77777777" w:rsidR="00274E05" w:rsidRDefault="00274E05" w:rsidP="00274E05">
      <w:pPr>
        <w:overflowPunct/>
        <w:autoSpaceDE/>
        <w:autoSpaceDN/>
        <w:adjustRightInd/>
        <w:jc w:val="both"/>
        <w:textAlignment w:val="auto"/>
        <w:rPr>
          <w:rFonts w:ascii="FranceTV Brown TT Light" w:hAnsi="FranceTV Brown TT Light" w:cs="FranceTV Brown TT Light"/>
        </w:rPr>
      </w:pPr>
    </w:p>
    <w:p w14:paraId="05B4098B" w14:textId="77777777" w:rsidR="001C32C8" w:rsidRPr="00854537" w:rsidRDefault="001C32C8" w:rsidP="001C32C8">
      <w:pPr>
        <w:pStyle w:val="Titre2"/>
        <w:tabs>
          <w:tab w:val="num" w:pos="720"/>
        </w:tabs>
        <w:ind w:left="2127" w:hanging="1843"/>
        <w:jc w:val="both"/>
        <w:rPr>
          <w:rFonts w:ascii="FranceTV Brown TT Light" w:hAnsi="FranceTV Brown TT Light" w:cs="FranceTV Brown TT Light"/>
          <w:bCs/>
          <w:iCs/>
          <w:sz w:val="24"/>
          <w:u w:val="single"/>
        </w:rPr>
      </w:pPr>
      <w:bookmarkStart w:id="977" w:name="_Toc69206608"/>
      <w:bookmarkStart w:id="978" w:name="_Toc164153693"/>
      <w:bookmarkStart w:id="979" w:name="_Toc222230585"/>
      <w:r w:rsidRPr="00854537">
        <w:rPr>
          <w:rFonts w:ascii="FranceTV Brown TT Light" w:hAnsi="FranceTV Brown TT Light" w:cs="FranceTV Brown TT Light"/>
          <w:bCs/>
          <w:iCs/>
          <w:sz w:val="24"/>
          <w:u w:val="single"/>
        </w:rPr>
        <w:t>P</w:t>
      </w:r>
      <w:bookmarkEnd w:id="977"/>
      <w:r w:rsidRPr="00854537">
        <w:rPr>
          <w:rFonts w:ascii="FranceTV Brown TT Light" w:hAnsi="FranceTV Brown TT Light" w:cs="FranceTV Brown TT Light"/>
          <w:bCs/>
          <w:iCs/>
          <w:sz w:val="24"/>
          <w:u w:val="single"/>
        </w:rPr>
        <w:t>lan de prévention</w:t>
      </w:r>
      <w:bookmarkEnd w:id="978"/>
      <w:bookmarkEnd w:id="979"/>
    </w:p>
    <w:p w14:paraId="66DED0CB" w14:textId="77777777" w:rsidR="001C32C8" w:rsidRPr="00854537" w:rsidRDefault="001C32C8" w:rsidP="001C32C8">
      <w:pPr>
        <w:jc w:val="both"/>
        <w:rPr>
          <w:rFonts w:ascii="FranceTV Brown TT Light" w:hAnsi="FranceTV Brown TT Light" w:cs="FranceTV Brown TT Light"/>
        </w:rPr>
      </w:pPr>
    </w:p>
    <w:p w14:paraId="0CFCD789" w14:textId="77777777" w:rsidR="001C32C8" w:rsidRPr="00854537" w:rsidRDefault="001C32C8" w:rsidP="001C32C8">
      <w:pPr>
        <w:jc w:val="both"/>
        <w:rPr>
          <w:rFonts w:ascii="FranceTV Brown TT Light" w:hAnsi="FranceTV Brown TT Light" w:cs="FranceTV Brown TT Light"/>
        </w:rPr>
      </w:pPr>
      <w:r w:rsidRPr="00854537">
        <w:rPr>
          <w:rFonts w:ascii="FranceTV Brown TT Light" w:hAnsi="FranceTV Brown TT Light" w:cs="FranceTV Brown TT Light"/>
        </w:rPr>
        <w:t>Le plan d’hygiène et de sécurité sera établi en application du Code du Travail en vigueur à la signature du marché, en particulier, selon le décret du 20 février 1992. Le titulaire devra communiquer au Pouvoir adjudicateur les informations nécessaires à l’établissement du plan de prévention écrit, avant tout début d’exécution, en particulier :</w:t>
      </w:r>
    </w:p>
    <w:p w14:paraId="5AE569CD" w14:textId="77777777" w:rsidR="001C32C8" w:rsidRPr="00854537" w:rsidRDefault="001C32C8" w:rsidP="001C32C8">
      <w:pPr>
        <w:ind w:left="709"/>
        <w:jc w:val="both"/>
        <w:rPr>
          <w:rFonts w:ascii="FranceTV Brown TT Light" w:hAnsi="FranceTV Brown TT Light" w:cs="FranceTV Brown TT Light"/>
        </w:rPr>
      </w:pPr>
    </w:p>
    <w:p w14:paraId="2E18BECE" w14:textId="77777777" w:rsidR="001C32C8" w:rsidRPr="00854537" w:rsidRDefault="001C32C8" w:rsidP="009E52B8">
      <w:pPr>
        <w:numPr>
          <w:ilvl w:val="0"/>
          <w:numId w:val="27"/>
        </w:numPr>
        <w:tabs>
          <w:tab w:val="clear" w:pos="720"/>
        </w:tabs>
        <w:overflowPunct/>
        <w:autoSpaceDE/>
        <w:autoSpaceDN/>
        <w:adjustRightInd/>
        <w:ind w:left="1418"/>
        <w:jc w:val="both"/>
        <w:textAlignment w:val="auto"/>
        <w:rPr>
          <w:rFonts w:ascii="FranceTV Brown TT Light" w:hAnsi="FranceTV Brown TT Light" w:cs="FranceTV Brown TT Light"/>
        </w:rPr>
      </w:pPr>
      <w:r w:rsidRPr="00854537">
        <w:rPr>
          <w:rFonts w:ascii="FranceTV Brown TT Light" w:hAnsi="FranceTV Brown TT Light" w:cs="FranceTV Brown TT Light"/>
        </w:rPr>
        <w:t>Date d’arrivée sur le site</w:t>
      </w:r>
    </w:p>
    <w:p w14:paraId="065CBCCE" w14:textId="77777777" w:rsidR="001C32C8" w:rsidRPr="00854537" w:rsidRDefault="001C32C8" w:rsidP="009E52B8">
      <w:pPr>
        <w:numPr>
          <w:ilvl w:val="0"/>
          <w:numId w:val="27"/>
        </w:numPr>
        <w:tabs>
          <w:tab w:val="clear" w:pos="720"/>
        </w:tabs>
        <w:overflowPunct/>
        <w:autoSpaceDE/>
        <w:autoSpaceDN/>
        <w:adjustRightInd/>
        <w:ind w:left="1418"/>
        <w:jc w:val="both"/>
        <w:textAlignment w:val="auto"/>
        <w:rPr>
          <w:rFonts w:ascii="FranceTV Brown TT Light" w:hAnsi="FranceTV Brown TT Light" w:cs="FranceTV Brown TT Light"/>
        </w:rPr>
      </w:pPr>
      <w:r w:rsidRPr="00854537">
        <w:rPr>
          <w:rFonts w:ascii="FranceTV Brown TT Light" w:hAnsi="FranceTV Brown TT Light" w:cs="FranceTV Brown TT Light"/>
        </w:rPr>
        <w:t>Nombre de salariés affectés</w:t>
      </w:r>
    </w:p>
    <w:p w14:paraId="2EC3E7C1" w14:textId="77777777" w:rsidR="001C32C8" w:rsidRPr="00854537" w:rsidRDefault="001C32C8" w:rsidP="009E52B8">
      <w:pPr>
        <w:numPr>
          <w:ilvl w:val="0"/>
          <w:numId w:val="27"/>
        </w:numPr>
        <w:tabs>
          <w:tab w:val="clear" w:pos="720"/>
        </w:tabs>
        <w:overflowPunct/>
        <w:autoSpaceDE/>
        <w:autoSpaceDN/>
        <w:adjustRightInd/>
        <w:ind w:left="1418"/>
        <w:jc w:val="both"/>
        <w:textAlignment w:val="auto"/>
        <w:rPr>
          <w:rFonts w:ascii="FranceTV Brown TT Light" w:hAnsi="FranceTV Brown TT Light" w:cs="FranceTV Brown TT Light"/>
        </w:rPr>
      </w:pPr>
      <w:r w:rsidRPr="00854537">
        <w:rPr>
          <w:rFonts w:ascii="FranceTV Brown TT Light" w:hAnsi="FranceTV Brown TT Light" w:cs="FranceTV Brown TT Light"/>
        </w:rPr>
        <w:t>Nom et qualification de la personne chargée de diriger l’intervention</w:t>
      </w:r>
    </w:p>
    <w:p w14:paraId="2C9EA471" w14:textId="77777777" w:rsidR="001C32C8" w:rsidRPr="00854537" w:rsidRDefault="001C32C8" w:rsidP="009E52B8">
      <w:pPr>
        <w:numPr>
          <w:ilvl w:val="0"/>
          <w:numId w:val="27"/>
        </w:numPr>
        <w:tabs>
          <w:tab w:val="clear" w:pos="720"/>
        </w:tabs>
        <w:overflowPunct/>
        <w:autoSpaceDE/>
        <w:autoSpaceDN/>
        <w:adjustRightInd/>
        <w:ind w:left="1418"/>
        <w:jc w:val="both"/>
        <w:textAlignment w:val="auto"/>
        <w:rPr>
          <w:rFonts w:ascii="FranceTV Brown TT Light" w:hAnsi="FranceTV Brown TT Light" w:cs="FranceTV Brown TT Light"/>
        </w:rPr>
      </w:pPr>
      <w:r w:rsidRPr="00854537">
        <w:rPr>
          <w:rFonts w:ascii="FranceTV Brown TT Light" w:hAnsi="FranceTV Brown TT Light" w:cs="FranceTV Brown TT Light"/>
        </w:rPr>
        <w:t>Noms et références des sous-traitants éventuels et identification des travaux sous-traités</w:t>
      </w:r>
    </w:p>
    <w:p w14:paraId="5D1747E9" w14:textId="77777777" w:rsidR="001C32C8" w:rsidRPr="00854537" w:rsidRDefault="001C32C8" w:rsidP="009E52B8">
      <w:pPr>
        <w:numPr>
          <w:ilvl w:val="0"/>
          <w:numId w:val="27"/>
        </w:numPr>
        <w:tabs>
          <w:tab w:val="clear" w:pos="720"/>
        </w:tabs>
        <w:overflowPunct/>
        <w:autoSpaceDE/>
        <w:autoSpaceDN/>
        <w:adjustRightInd/>
        <w:ind w:left="1418"/>
        <w:jc w:val="both"/>
        <w:textAlignment w:val="auto"/>
        <w:rPr>
          <w:rFonts w:ascii="FranceTV Brown TT Light" w:hAnsi="FranceTV Brown TT Light" w:cs="FranceTV Brown TT Light"/>
        </w:rPr>
      </w:pPr>
      <w:r w:rsidRPr="00854537">
        <w:rPr>
          <w:rFonts w:ascii="FranceTV Brown TT Light" w:hAnsi="FranceTV Brown TT Light" w:cs="FranceTV Brown TT Light"/>
        </w:rPr>
        <w:t>Définition des phases d’activité dangereuses et moyens de préventions spécifiques correspondants (exemple : balisages des zones dans lesquelles sont effectués les travaux)</w:t>
      </w:r>
    </w:p>
    <w:p w14:paraId="612E8CB6" w14:textId="77777777" w:rsidR="001C32C8" w:rsidRPr="00854537" w:rsidRDefault="001C32C8" w:rsidP="009E52B8">
      <w:pPr>
        <w:numPr>
          <w:ilvl w:val="0"/>
          <w:numId w:val="27"/>
        </w:numPr>
        <w:tabs>
          <w:tab w:val="clear" w:pos="720"/>
        </w:tabs>
        <w:overflowPunct/>
        <w:autoSpaceDE/>
        <w:autoSpaceDN/>
        <w:adjustRightInd/>
        <w:ind w:left="1418"/>
        <w:jc w:val="both"/>
        <w:textAlignment w:val="auto"/>
        <w:rPr>
          <w:rFonts w:ascii="FranceTV Brown TT Light" w:hAnsi="FranceTV Brown TT Light" w:cs="FranceTV Brown TT Light"/>
        </w:rPr>
      </w:pPr>
      <w:r w:rsidRPr="00854537">
        <w:rPr>
          <w:rFonts w:ascii="FranceTV Brown TT Light" w:hAnsi="FranceTV Brown TT Light" w:cs="FranceTV Brown TT Light"/>
        </w:rPr>
        <w:t>Adaptation des matériels, installations et dispositifs à l’opération, définition de leurs conditions d’entretien</w:t>
      </w:r>
    </w:p>
    <w:p w14:paraId="51D8FE81" w14:textId="77777777" w:rsidR="001C32C8" w:rsidRPr="00854537" w:rsidRDefault="001C32C8" w:rsidP="009E52B8">
      <w:pPr>
        <w:numPr>
          <w:ilvl w:val="0"/>
          <w:numId w:val="27"/>
        </w:numPr>
        <w:tabs>
          <w:tab w:val="clear" w:pos="720"/>
        </w:tabs>
        <w:overflowPunct/>
        <w:autoSpaceDE/>
        <w:autoSpaceDN/>
        <w:adjustRightInd/>
        <w:ind w:left="1418"/>
        <w:jc w:val="both"/>
        <w:textAlignment w:val="auto"/>
        <w:rPr>
          <w:rFonts w:ascii="FranceTV Brown TT Light" w:hAnsi="FranceTV Brown TT Light" w:cs="FranceTV Brown TT Light"/>
        </w:rPr>
      </w:pPr>
      <w:r w:rsidRPr="00854537">
        <w:rPr>
          <w:rFonts w:ascii="FranceTV Brown TT Light" w:hAnsi="FranceTV Brown TT Light" w:cs="FranceTV Brown TT Light"/>
        </w:rPr>
        <w:t>Instructions à donner aux salariés</w:t>
      </w:r>
    </w:p>
    <w:p w14:paraId="0CA87348" w14:textId="77777777" w:rsidR="001C32C8" w:rsidRPr="00854537" w:rsidRDefault="001C32C8" w:rsidP="009E52B8">
      <w:pPr>
        <w:numPr>
          <w:ilvl w:val="0"/>
          <w:numId w:val="27"/>
        </w:numPr>
        <w:tabs>
          <w:tab w:val="clear" w:pos="720"/>
        </w:tabs>
        <w:overflowPunct/>
        <w:autoSpaceDE/>
        <w:autoSpaceDN/>
        <w:adjustRightInd/>
        <w:ind w:left="1418"/>
        <w:jc w:val="both"/>
        <w:textAlignment w:val="auto"/>
        <w:rPr>
          <w:rFonts w:ascii="FranceTV Brown TT Light" w:hAnsi="FranceTV Brown TT Light" w:cs="FranceTV Brown TT Light"/>
        </w:rPr>
      </w:pPr>
      <w:r w:rsidRPr="00854537">
        <w:rPr>
          <w:rFonts w:ascii="FranceTV Brown TT Light" w:hAnsi="FranceTV Brown TT Light" w:cs="FranceTV Brown TT Light"/>
        </w:rPr>
        <w:t>Organisation des premiers secours, description du dispositif mis en place en cas d’urgence</w:t>
      </w:r>
    </w:p>
    <w:p w14:paraId="355B5185" w14:textId="77777777" w:rsidR="001C32C8" w:rsidRPr="00854537" w:rsidRDefault="001C32C8" w:rsidP="009E52B8">
      <w:pPr>
        <w:numPr>
          <w:ilvl w:val="0"/>
          <w:numId w:val="27"/>
        </w:numPr>
        <w:tabs>
          <w:tab w:val="clear" w:pos="720"/>
        </w:tabs>
        <w:overflowPunct/>
        <w:autoSpaceDE/>
        <w:autoSpaceDN/>
        <w:adjustRightInd/>
        <w:ind w:left="1418"/>
        <w:jc w:val="both"/>
        <w:textAlignment w:val="auto"/>
        <w:rPr>
          <w:rFonts w:ascii="FranceTV Brown TT Light" w:hAnsi="FranceTV Brown TT Light" w:cs="FranceTV Brown TT Light"/>
        </w:rPr>
      </w:pPr>
      <w:r w:rsidRPr="00854537">
        <w:rPr>
          <w:rFonts w:ascii="FranceTV Brown TT Light" w:hAnsi="FranceTV Brown TT Light" w:cs="FranceTV Brown TT Light"/>
        </w:rPr>
        <w:t>Conditions de participation des salariés d’une entreprise aux travaux réalisés par une autre entreprise en vue d’assurer la coordination nécessaire au maintien de la sécurité et à l’organisation du commandement.</w:t>
      </w:r>
    </w:p>
    <w:p w14:paraId="261F2121" w14:textId="20CC7AE3" w:rsidR="00274E05" w:rsidRDefault="001C32C8" w:rsidP="009E52B8">
      <w:pPr>
        <w:numPr>
          <w:ilvl w:val="0"/>
          <w:numId w:val="27"/>
        </w:numPr>
        <w:tabs>
          <w:tab w:val="clear" w:pos="720"/>
        </w:tabs>
        <w:overflowPunct/>
        <w:autoSpaceDE/>
        <w:autoSpaceDN/>
        <w:adjustRightInd/>
        <w:ind w:left="1418"/>
        <w:jc w:val="both"/>
        <w:textAlignment w:val="auto"/>
        <w:rPr>
          <w:rFonts w:ascii="FranceTV Brown TT Light" w:hAnsi="FranceTV Brown TT Light" w:cs="FranceTV Brown TT Light"/>
        </w:rPr>
      </w:pPr>
      <w:r w:rsidRPr="00854537">
        <w:rPr>
          <w:rFonts w:ascii="FranceTV Brown TT Light" w:hAnsi="FranceTV Brown TT Light" w:cs="FranceTV Brown TT Light"/>
        </w:rPr>
        <w:t>Liste des postes occupés par les salariés susceptibles de relever de la surveillance médicale particulière en raison des travaux effectués dans l’entreprise utilisatrice.</w:t>
      </w:r>
    </w:p>
    <w:p w14:paraId="27670EEC" w14:textId="77777777" w:rsidR="001C32C8" w:rsidDel="00263BE9" w:rsidRDefault="001C32C8" w:rsidP="001C32C8">
      <w:pPr>
        <w:overflowPunct/>
        <w:autoSpaceDE/>
        <w:autoSpaceDN/>
        <w:adjustRightInd/>
        <w:jc w:val="both"/>
        <w:textAlignment w:val="auto"/>
        <w:rPr>
          <w:del w:id="980" w:author="CLUZEAU Marie" w:date="2026-02-17T09:50:00Z" w16du:dateUtc="2026-02-17T08:50:00Z"/>
          <w:rFonts w:ascii="FranceTV Brown TT Light" w:hAnsi="FranceTV Brown TT Light" w:cs="FranceTV Brown TT Light"/>
        </w:rPr>
      </w:pPr>
    </w:p>
    <w:p w14:paraId="57E75C57" w14:textId="77777777" w:rsidR="001C32C8" w:rsidRPr="001C32C8" w:rsidRDefault="001C32C8" w:rsidP="001C32C8">
      <w:pPr>
        <w:overflowPunct/>
        <w:autoSpaceDE/>
        <w:autoSpaceDN/>
        <w:adjustRightInd/>
        <w:jc w:val="both"/>
        <w:textAlignment w:val="auto"/>
        <w:rPr>
          <w:rFonts w:ascii="FranceTV Brown TT Light" w:hAnsi="FranceTV Brown TT Light" w:cs="FranceTV Brown TT Light"/>
        </w:rPr>
      </w:pPr>
    </w:p>
    <w:p w14:paraId="62A8159E" w14:textId="782718D1" w:rsidR="002C2AD1" w:rsidRPr="00020C98" w:rsidRDefault="002C2AD1" w:rsidP="00403181">
      <w:pPr>
        <w:pStyle w:val="Titre1"/>
        <w:overflowPunct/>
        <w:autoSpaceDE/>
        <w:autoSpaceDN/>
        <w:adjustRightInd/>
        <w:spacing w:before="360" w:after="240"/>
        <w:ind w:left="1709"/>
        <w:jc w:val="both"/>
        <w:textAlignment w:val="auto"/>
        <w:rPr>
          <w:rFonts w:ascii="FranceTV Brown TT Light" w:hAnsi="FranceTV Brown TT Light" w:cs="FranceTV Brown TT Light"/>
          <w:bCs/>
          <w:kern w:val="32"/>
          <w:sz w:val="24"/>
          <w:szCs w:val="32"/>
          <w:u w:val="single"/>
        </w:rPr>
      </w:pPr>
      <w:bookmarkStart w:id="981" w:name="_Toc222230586"/>
      <w:r w:rsidRPr="00020C98">
        <w:rPr>
          <w:rFonts w:ascii="FranceTV Brown TT Light" w:hAnsi="FranceTV Brown TT Light" w:cs="FranceTV Brown TT Light"/>
          <w:bCs/>
          <w:kern w:val="32"/>
          <w:sz w:val="24"/>
          <w:szCs w:val="32"/>
          <w:u w:val="single"/>
        </w:rPr>
        <w:t>MODALITES PARTICULIERES DE COMMANDE ET D’EXECUTION DES PRESTATIONS</w:t>
      </w:r>
      <w:bookmarkEnd w:id="981"/>
      <w:r w:rsidRPr="00020C98">
        <w:rPr>
          <w:rFonts w:ascii="FranceTV Brown TT Light" w:hAnsi="FranceTV Brown TT Light" w:cs="FranceTV Brown TT Light"/>
          <w:bCs/>
          <w:kern w:val="32"/>
          <w:sz w:val="24"/>
          <w:szCs w:val="32"/>
          <w:u w:val="single"/>
        </w:rPr>
        <w:t xml:space="preserve">  </w:t>
      </w:r>
    </w:p>
    <w:p w14:paraId="655237AC" w14:textId="01DBED79" w:rsidR="001C373F" w:rsidRPr="00020C98" w:rsidRDefault="002C2AD1" w:rsidP="00403181">
      <w:pPr>
        <w:pStyle w:val="Titre2"/>
        <w:ind w:left="2127" w:hanging="1843"/>
        <w:jc w:val="both"/>
        <w:rPr>
          <w:rFonts w:ascii="FranceTV Brown TT Light" w:hAnsi="FranceTV Brown TT Light" w:cs="FranceTV Brown TT Light"/>
          <w:bCs/>
          <w:iCs/>
          <w:sz w:val="24"/>
          <w:u w:val="single"/>
        </w:rPr>
      </w:pPr>
      <w:bookmarkStart w:id="982" w:name="_Toc12287527"/>
      <w:bookmarkStart w:id="983" w:name="_Toc222230587"/>
      <w:r w:rsidRPr="00020C98">
        <w:rPr>
          <w:rFonts w:ascii="FranceTV Brown TT Light" w:hAnsi="FranceTV Brown TT Light" w:cs="FranceTV Brown TT Light"/>
          <w:bCs/>
          <w:iCs/>
          <w:sz w:val="24"/>
          <w:u w:val="single"/>
        </w:rPr>
        <w:t xml:space="preserve">Modalités </w:t>
      </w:r>
      <w:r w:rsidR="001C373F" w:rsidRPr="00020C98">
        <w:rPr>
          <w:rFonts w:ascii="FranceTV Brown TT Light" w:hAnsi="FranceTV Brown TT Light" w:cs="FranceTV Brown TT Light"/>
          <w:bCs/>
          <w:iCs/>
          <w:sz w:val="24"/>
          <w:u w:val="single"/>
        </w:rPr>
        <w:t>de commande</w:t>
      </w:r>
      <w:bookmarkEnd w:id="982"/>
      <w:r w:rsidRPr="00020C98">
        <w:rPr>
          <w:rFonts w:ascii="FranceTV Brown TT Light" w:hAnsi="FranceTV Brown TT Light" w:cs="FranceTV Brown TT Light"/>
          <w:bCs/>
          <w:iCs/>
          <w:sz w:val="24"/>
          <w:u w:val="single"/>
        </w:rPr>
        <w:t xml:space="preserve"> des prestations</w:t>
      </w:r>
      <w:bookmarkEnd w:id="983"/>
    </w:p>
    <w:p w14:paraId="263FAF53" w14:textId="77777777" w:rsidR="00403181" w:rsidRPr="00020C98" w:rsidRDefault="00403181" w:rsidP="00403181">
      <w:pPr>
        <w:rPr>
          <w:rFonts w:ascii="FranceTV Brown TT Light" w:hAnsi="FranceTV Brown TT Light" w:cs="FranceTV Brown TT Light"/>
        </w:rPr>
      </w:pPr>
    </w:p>
    <w:p w14:paraId="1E2EA331" w14:textId="74A14E97" w:rsidR="001C373F" w:rsidRPr="00020C98" w:rsidRDefault="001C373F" w:rsidP="00403181">
      <w:pPr>
        <w:jc w:val="both"/>
        <w:rPr>
          <w:rFonts w:ascii="FranceTV Brown TT Light" w:hAnsi="FranceTV Brown TT Light" w:cs="FranceTV Brown TT Light"/>
        </w:rPr>
      </w:pPr>
      <w:r w:rsidRPr="001C32C8">
        <w:rPr>
          <w:rFonts w:ascii="FranceTV Brown TT Light" w:hAnsi="FranceTV Brown TT Light" w:cs="FranceTV Brown TT Light"/>
        </w:rPr>
        <w:t xml:space="preserve">Les </w:t>
      </w:r>
      <w:r w:rsidR="008655A4" w:rsidRPr="001C32C8">
        <w:rPr>
          <w:rFonts w:ascii="FranceTV Brown TT Light" w:hAnsi="FranceTV Brown TT Light" w:cs="FranceTV Brown TT Light"/>
        </w:rPr>
        <w:t>prestations</w:t>
      </w:r>
      <w:r w:rsidR="008655A4" w:rsidRPr="001C32C8">
        <w:rPr>
          <w:rFonts w:ascii="FranceTV Brown TT Light" w:hAnsi="FranceTV Brown TT Light" w:cs="FranceTV Brown TT Light"/>
          <w:szCs w:val="20"/>
          <w:lang w:eastAsia="fr-FR"/>
        </w:rPr>
        <w:t xml:space="preserve"> </w:t>
      </w:r>
      <w:r w:rsidR="001C32C8" w:rsidRPr="001C32C8">
        <w:rPr>
          <w:rFonts w:ascii="FranceTV Brown TT Light" w:hAnsi="FranceTV Brown TT Light" w:cs="FranceTV Brown TT Light"/>
          <w:szCs w:val="20"/>
          <w:lang w:eastAsia="fr-FR"/>
        </w:rPr>
        <w:t xml:space="preserve">à prix unitaires </w:t>
      </w:r>
      <w:r w:rsidR="002C2AD1" w:rsidRPr="001C32C8">
        <w:rPr>
          <w:rFonts w:ascii="FranceTV Brown TT Light" w:hAnsi="FranceTV Brown TT Light" w:cs="FranceTV Brown TT Light"/>
        </w:rPr>
        <w:t xml:space="preserve">donnent lieu à l’émission de </w:t>
      </w:r>
      <w:r w:rsidRPr="001C32C8">
        <w:rPr>
          <w:rFonts w:ascii="FranceTV Brown TT Light" w:hAnsi="FranceTV Brown TT Light" w:cs="FranceTV Brown TT Light"/>
        </w:rPr>
        <w:t xml:space="preserve">bons de commandes </w:t>
      </w:r>
      <w:r w:rsidR="002C2AD1" w:rsidRPr="001C32C8">
        <w:rPr>
          <w:rFonts w:ascii="FranceTV Brown TT Light" w:hAnsi="FranceTV Brown TT Light" w:cs="FranceTV Brown TT Light"/>
        </w:rPr>
        <w:t xml:space="preserve">en fonction des besoins de </w:t>
      </w:r>
      <w:r w:rsidRPr="001C32C8">
        <w:rPr>
          <w:rFonts w:ascii="FranceTV Brown TT Light" w:hAnsi="FranceTV Brown TT Light" w:cs="FranceTV Brown TT Light"/>
        </w:rPr>
        <w:t>France Télévisions</w:t>
      </w:r>
      <w:r w:rsidRPr="00020C98">
        <w:rPr>
          <w:rFonts w:ascii="FranceTV Brown TT Light" w:hAnsi="FranceTV Brown TT Light" w:cs="FranceTV Brown TT Light"/>
        </w:rPr>
        <w:t>.</w:t>
      </w:r>
    </w:p>
    <w:p w14:paraId="7E37633E" w14:textId="54A5760C" w:rsidR="002C2AD1" w:rsidRPr="00020C98" w:rsidRDefault="000F5C7C" w:rsidP="001C373F">
      <w:pPr>
        <w:rPr>
          <w:rFonts w:ascii="FranceTV Brown TT Light" w:hAnsi="FranceTV Brown TT Light" w:cs="FranceTV Brown TT Light"/>
        </w:rPr>
      </w:pPr>
      <w:r w:rsidRPr="00020C98">
        <w:rPr>
          <w:rFonts w:ascii="FranceTV Brown TT Light" w:hAnsi="FranceTV Brown TT Light" w:cs="FranceTV Brown TT Light"/>
        </w:rPr>
        <w:t xml:space="preserve">Les </w:t>
      </w:r>
      <w:r w:rsidRPr="001C32C8">
        <w:rPr>
          <w:rFonts w:ascii="FranceTV Brown TT Light" w:hAnsi="FranceTV Brown TT Light" w:cs="FranceTV Brown TT Light"/>
        </w:rPr>
        <w:t xml:space="preserve">prestations </w:t>
      </w:r>
      <w:r w:rsidR="001C32C8" w:rsidRPr="001C32C8">
        <w:rPr>
          <w:rFonts w:ascii="FranceTV Brown TT Light" w:hAnsi="FranceTV Brown TT Light" w:cs="FranceTV Brown TT Light"/>
        </w:rPr>
        <w:t>à prix forfaitaires</w:t>
      </w:r>
      <w:r w:rsidRPr="001C32C8">
        <w:rPr>
          <w:rFonts w:ascii="FranceTV Brown TT Light" w:hAnsi="FranceTV Brown TT Light" w:cs="FranceTV Brown TT Light"/>
        </w:rPr>
        <w:t xml:space="preserve"> donnent lieu à l’émission de bons de commande</w:t>
      </w:r>
      <w:r w:rsidR="00B2074A" w:rsidRPr="001C32C8">
        <w:rPr>
          <w:rFonts w:ascii="FranceTV Brown TT Light" w:hAnsi="FranceTV Brown TT Light" w:cs="FranceTV Brown TT Light"/>
        </w:rPr>
        <w:t xml:space="preserve"> (entendu comme ordre de service)</w:t>
      </w:r>
      <w:r w:rsidRPr="001C32C8">
        <w:rPr>
          <w:rFonts w:ascii="FranceTV Brown TT Light" w:hAnsi="FranceTV Brown TT Light" w:cs="FranceTV Brown TT Light"/>
        </w:rPr>
        <w:t>.</w:t>
      </w:r>
      <w:r w:rsidRPr="00020C98">
        <w:rPr>
          <w:rFonts w:ascii="FranceTV Brown TT Light" w:hAnsi="FranceTV Brown TT Light" w:cs="FranceTV Brown TT Light"/>
        </w:rPr>
        <w:t xml:space="preserve"> </w:t>
      </w:r>
    </w:p>
    <w:p w14:paraId="19E42F72" w14:textId="77777777" w:rsidR="000F5C7C" w:rsidRPr="00020C98" w:rsidRDefault="000F5C7C" w:rsidP="001C373F">
      <w:pPr>
        <w:rPr>
          <w:rFonts w:ascii="FranceTV Brown TT Light" w:hAnsi="FranceTV Brown TT Light" w:cs="FranceTV Brown TT Light"/>
        </w:rPr>
      </w:pPr>
    </w:p>
    <w:p w14:paraId="2DE73690" w14:textId="77777777" w:rsidR="001C373F" w:rsidRPr="00020C98" w:rsidRDefault="001C373F" w:rsidP="00AB1C60">
      <w:pPr>
        <w:overflowPunct/>
        <w:autoSpaceDE/>
        <w:autoSpaceDN/>
        <w:adjustRightInd/>
        <w:jc w:val="both"/>
        <w:textAlignment w:val="auto"/>
        <w:rPr>
          <w:rFonts w:ascii="FranceTV Brown TT Light" w:hAnsi="FranceTV Brown TT Light" w:cs="FranceTV Brown TT Light"/>
        </w:rPr>
      </w:pPr>
      <w:r w:rsidRPr="00020C98">
        <w:rPr>
          <w:rFonts w:ascii="FranceTV Brown TT Light" w:hAnsi="FranceTV Brown TT Light" w:cs="FranceTV Brown TT Light"/>
        </w:rPr>
        <w:t>Chaque bon de commande précise :</w:t>
      </w:r>
    </w:p>
    <w:p w14:paraId="1A2501AA" w14:textId="77777777" w:rsidR="001C373F" w:rsidRPr="00411E52" w:rsidRDefault="001C373F" w:rsidP="002121E8">
      <w:pPr>
        <w:numPr>
          <w:ilvl w:val="0"/>
          <w:numId w:val="4"/>
        </w:numPr>
        <w:overflowPunct/>
        <w:autoSpaceDE/>
        <w:autoSpaceDN/>
        <w:adjustRightInd/>
        <w:jc w:val="both"/>
        <w:textAlignment w:val="auto"/>
        <w:rPr>
          <w:rFonts w:ascii="FranceTV Brown TT Light" w:hAnsi="FranceTV Brown TT Light" w:cs="FranceTV Brown TT Light"/>
        </w:rPr>
      </w:pPr>
      <w:r w:rsidRPr="00020C98">
        <w:rPr>
          <w:rFonts w:ascii="FranceTV Brown TT Light" w:hAnsi="FranceTV Brown TT Light" w:cs="FranceTV Brown TT Light"/>
        </w:rPr>
        <w:t xml:space="preserve">le n° et date </w:t>
      </w:r>
      <w:r w:rsidRPr="00411E52">
        <w:rPr>
          <w:rFonts w:ascii="FranceTV Brown TT Light" w:hAnsi="FranceTV Brown TT Light" w:cs="FranceTV Brown TT Light"/>
        </w:rPr>
        <w:t>de la commande</w:t>
      </w:r>
      <w:r w:rsidR="00AB1C60" w:rsidRPr="00411E52">
        <w:rPr>
          <w:rFonts w:ascii="FranceTV Brown TT Light" w:hAnsi="FranceTV Brown TT Light" w:cs="FranceTV Brown TT Light"/>
        </w:rPr>
        <w:t> ;</w:t>
      </w:r>
    </w:p>
    <w:p w14:paraId="18BD97F3" w14:textId="73C8B5CA" w:rsidR="001C373F" w:rsidRPr="00411E52" w:rsidRDefault="00AB1C60" w:rsidP="002121E8">
      <w:pPr>
        <w:numPr>
          <w:ilvl w:val="0"/>
          <w:numId w:val="4"/>
        </w:numPr>
        <w:overflowPunct/>
        <w:autoSpaceDE/>
        <w:autoSpaceDN/>
        <w:adjustRightInd/>
        <w:jc w:val="both"/>
        <w:textAlignment w:val="auto"/>
        <w:rPr>
          <w:rFonts w:ascii="FranceTV Brown TT Light" w:hAnsi="FranceTV Brown TT Light" w:cs="FranceTV Brown TT Light"/>
        </w:rPr>
      </w:pPr>
      <w:r w:rsidRPr="00411E52">
        <w:rPr>
          <w:rFonts w:ascii="FranceTV Brown TT Light" w:hAnsi="FranceTV Brown TT Light" w:cs="FranceTV Brown TT Light"/>
        </w:rPr>
        <w:t>les références de l’accord-cadre ;</w:t>
      </w:r>
    </w:p>
    <w:p w14:paraId="3C7AF9CD" w14:textId="77777777" w:rsidR="00AB1C60" w:rsidRPr="00020C98" w:rsidRDefault="00AB1C60" w:rsidP="002121E8">
      <w:pPr>
        <w:numPr>
          <w:ilvl w:val="0"/>
          <w:numId w:val="4"/>
        </w:numPr>
        <w:overflowPunct/>
        <w:autoSpaceDE/>
        <w:autoSpaceDN/>
        <w:adjustRightInd/>
        <w:jc w:val="both"/>
        <w:textAlignment w:val="auto"/>
        <w:rPr>
          <w:rFonts w:ascii="FranceTV Brown TT Light" w:hAnsi="FranceTV Brown TT Light" w:cs="FranceTV Brown TT Light"/>
          <w:szCs w:val="20"/>
          <w:lang w:eastAsia="fr-FR"/>
        </w:rPr>
      </w:pPr>
      <w:r w:rsidRPr="00411E52">
        <w:rPr>
          <w:rFonts w:ascii="FranceTV Brown TT Light" w:hAnsi="FranceTV Brown TT Light" w:cs="FranceTV Brown TT Light"/>
          <w:szCs w:val="20"/>
          <w:lang w:eastAsia="fr-FR"/>
        </w:rPr>
        <w:t>la désignation de la ou des prestation</w:t>
      </w:r>
      <w:r w:rsidRPr="00020C98">
        <w:rPr>
          <w:rFonts w:ascii="FranceTV Brown TT Light" w:hAnsi="FranceTV Brown TT Light" w:cs="FranceTV Brown TT Light"/>
          <w:szCs w:val="20"/>
          <w:lang w:eastAsia="fr-FR"/>
        </w:rPr>
        <w:t>(s) concernée(s) ;</w:t>
      </w:r>
    </w:p>
    <w:p w14:paraId="54CE13F9" w14:textId="77777777" w:rsidR="00AB1C60" w:rsidRPr="00020C98" w:rsidRDefault="00AB1C60" w:rsidP="002121E8">
      <w:pPr>
        <w:numPr>
          <w:ilvl w:val="0"/>
          <w:numId w:val="4"/>
        </w:numPr>
        <w:overflowPunct/>
        <w:autoSpaceDE/>
        <w:autoSpaceDN/>
        <w:adjustRightInd/>
        <w:jc w:val="both"/>
        <w:textAlignment w:val="auto"/>
        <w:rPr>
          <w:rFonts w:ascii="FranceTV Brown TT Light" w:hAnsi="FranceTV Brown TT Light" w:cs="FranceTV Brown TT Light"/>
          <w:szCs w:val="20"/>
          <w:lang w:eastAsia="fr-FR"/>
        </w:rPr>
      </w:pPr>
      <w:r w:rsidRPr="00020C98">
        <w:rPr>
          <w:rFonts w:ascii="FranceTV Brown TT Light" w:hAnsi="FranceTV Brown TT Light" w:cs="FranceTV Brown TT Light"/>
          <w:szCs w:val="20"/>
          <w:lang w:eastAsia="fr-FR"/>
        </w:rPr>
        <w:t>les phases et le détail de la ou des prestation(s) (tâches à exécuter, et livrables attendus notamment) ;</w:t>
      </w:r>
    </w:p>
    <w:p w14:paraId="00E123E2" w14:textId="77777777" w:rsidR="001C373F" w:rsidRPr="00020C98" w:rsidRDefault="001C373F" w:rsidP="002121E8">
      <w:pPr>
        <w:numPr>
          <w:ilvl w:val="0"/>
          <w:numId w:val="4"/>
        </w:numPr>
        <w:overflowPunct/>
        <w:autoSpaceDE/>
        <w:autoSpaceDN/>
        <w:adjustRightInd/>
        <w:jc w:val="both"/>
        <w:textAlignment w:val="auto"/>
        <w:rPr>
          <w:rFonts w:ascii="FranceTV Brown TT Light" w:hAnsi="FranceTV Brown TT Light" w:cs="FranceTV Brown TT Light"/>
        </w:rPr>
      </w:pPr>
      <w:r w:rsidRPr="00020C98">
        <w:rPr>
          <w:rFonts w:ascii="FranceTV Brown TT Light" w:hAnsi="FranceTV Brown TT Light" w:cs="FranceTV Brown TT Light"/>
        </w:rPr>
        <w:t>le montant HT détaillé</w:t>
      </w:r>
      <w:r w:rsidR="00AB1C60" w:rsidRPr="00020C98">
        <w:rPr>
          <w:rFonts w:ascii="FranceTV Brown TT Light" w:hAnsi="FranceTV Brown TT Light" w:cs="FranceTV Brown TT Light"/>
        </w:rPr>
        <w:t> ;</w:t>
      </w:r>
    </w:p>
    <w:p w14:paraId="582A4235" w14:textId="77777777" w:rsidR="002C2AD1" w:rsidRPr="00020C98" w:rsidRDefault="00AB1C60" w:rsidP="002121E8">
      <w:pPr>
        <w:numPr>
          <w:ilvl w:val="0"/>
          <w:numId w:val="4"/>
        </w:numPr>
        <w:overflowPunct/>
        <w:autoSpaceDE/>
        <w:autoSpaceDN/>
        <w:adjustRightInd/>
        <w:jc w:val="both"/>
        <w:textAlignment w:val="auto"/>
        <w:rPr>
          <w:rFonts w:ascii="FranceTV Brown TT Light" w:hAnsi="FranceTV Brown TT Light" w:cs="FranceTV Brown TT Light"/>
        </w:rPr>
      </w:pPr>
      <w:r w:rsidRPr="00020C98">
        <w:rPr>
          <w:rFonts w:ascii="FranceTV Brown TT Light" w:hAnsi="FranceTV Brown TT Light" w:cs="FranceTV Brown TT Light"/>
        </w:rPr>
        <w:t>toute autre information utile à la commande.</w:t>
      </w:r>
    </w:p>
    <w:p w14:paraId="1B54074D" w14:textId="77777777" w:rsidR="00403181" w:rsidRPr="00020C98" w:rsidRDefault="00403181" w:rsidP="00403181">
      <w:pPr>
        <w:overflowPunct/>
        <w:autoSpaceDE/>
        <w:autoSpaceDN/>
        <w:adjustRightInd/>
        <w:ind w:left="720"/>
        <w:jc w:val="both"/>
        <w:textAlignment w:val="auto"/>
        <w:rPr>
          <w:rFonts w:ascii="FranceTV Brown TT Light" w:hAnsi="FranceTV Brown TT Light" w:cs="FranceTV Brown TT Light"/>
        </w:rPr>
      </w:pPr>
    </w:p>
    <w:p w14:paraId="189CE8C2" w14:textId="5D60637A" w:rsidR="00137E06" w:rsidRPr="00020C98" w:rsidRDefault="00137E06" w:rsidP="00403181">
      <w:pPr>
        <w:pStyle w:val="Titre2"/>
        <w:ind w:left="2127" w:hanging="1843"/>
        <w:jc w:val="both"/>
        <w:rPr>
          <w:rFonts w:ascii="FranceTV Brown TT Light" w:hAnsi="FranceTV Brown TT Light" w:cs="FranceTV Brown TT Light"/>
          <w:bCs/>
          <w:iCs/>
          <w:sz w:val="24"/>
          <w:u w:val="single"/>
        </w:rPr>
      </w:pPr>
      <w:bookmarkStart w:id="984" w:name="_Toc222230588"/>
      <w:r w:rsidRPr="00020C98">
        <w:rPr>
          <w:rFonts w:ascii="FranceTV Brown TT Light" w:hAnsi="FranceTV Brown TT Light" w:cs="FranceTV Brown TT Light"/>
          <w:bCs/>
          <w:iCs/>
          <w:sz w:val="24"/>
          <w:u w:val="single"/>
        </w:rPr>
        <w:t>Arrêt d’exécution d’un bon de commande</w:t>
      </w:r>
      <w:bookmarkEnd w:id="984"/>
      <w:r w:rsidRPr="00020C98">
        <w:rPr>
          <w:rFonts w:ascii="FranceTV Brown TT Light" w:hAnsi="FranceTV Brown TT Light" w:cs="FranceTV Brown TT Light"/>
          <w:bCs/>
          <w:iCs/>
          <w:sz w:val="24"/>
          <w:u w:val="single"/>
        </w:rPr>
        <w:t xml:space="preserve"> </w:t>
      </w:r>
    </w:p>
    <w:p w14:paraId="3DCF2EA8" w14:textId="77777777" w:rsidR="00403181" w:rsidRPr="00020C98" w:rsidRDefault="00403181" w:rsidP="00403181">
      <w:pPr>
        <w:rPr>
          <w:rFonts w:ascii="FranceTV Brown TT Light" w:hAnsi="FranceTV Brown TT Light" w:cs="FranceTV Brown TT Light"/>
        </w:rPr>
      </w:pPr>
    </w:p>
    <w:p w14:paraId="792F6458" w14:textId="77777777" w:rsidR="00137E06" w:rsidRPr="00020C98" w:rsidRDefault="00137E06" w:rsidP="00137E06">
      <w:pPr>
        <w:jc w:val="both"/>
        <w:rPr>
          <w:rFonts w:ascii="FranceTV Brown TT Light" w:hAnsi="FranceTV Brown TT Light" w:cs="FranceTV Brown TT Light"/>
        </w:rPr>
      </w:pPr>
      <w:r w:rsidRPr="00020C98">
        <w:rPr>
          <w:rFonts w:ascii="FranceTV Brown TT Light" w:hAnsi="FranceTV Brown TT Light" w:cs="FranceTV Brown TT Light"/>
        </w:rPr>
        <w:t xml:space="preserve">Le pouvoir adjudicateur peut, qu’il y ait ou non faute du titulaire, décider de l’arrêt de l’exécution d’une commande. </w:t>
      </w:r>
    </w:p>
    <w:p w14:paraId="2A2987FE" w14:textId="548A72D8" w:rsidR="00137E06" w:rsidRPr="00020C98" w:rsidRDefault="00137E06" w:rsidP="00403181">
      <w:pPr>
        <w:jc w:val="both"/>
        <w:rPr>
          <w:rFonts w:ascii="FranceTV Brown TT Light" w:hAnsi="FranceTV Brown TT Light" w:cs="FranceTV Brown TT Light"/>
        </w:rPr>
      </w:pPr>
      <w:r w:rsidRPr="00020C98">
        <w:rPr>
          <w:rFonts w:ascii="FranceTV Brown TT Light" w:hAnsi="FranceTV Brown TT Light" w:cs="FranceTV Brown TT Light"/>
        </w:rPr>
        <w:t>Il notifie cet arrêt au titulaire avec un préavis de deux semaines calendaires par lettre recommandée avec accusé de réception ou par tout moyen dématérialisé permettant de déterminer de façon certaine la date et l’heure de sa réception.</w:t>
      </w:r>
    </w:p>
    <w:p w14:paraId="1D43FE96" w14:textId="77777777" w:rsidR="00137E06" w:rsidRPr="00020C98" w:rsidRDefault="00137E06" w:rsidP="00403181">
      <w:pPr>
        <w:jc w:val="both"/>
        <w:rPr>
          <w:rFonts w:ascii="FranceTV Brown TT Light" w:hAnsi="FranceTV Brown TT Light" w:cs="FranceTV Brown TT Light"/>
        </w:rPr>
      </w:pPr>
    </w:p>
    <w:p w14:paraId="1652F737" w14:textId="08504EA8" w:rsidR="00137E06" w:rsidRPr="00411E52" w:rsidRDefault="00137E06" w:rsidP="00403181">
      <w:pPr>
        <w:jc w:val="both"/>
        <w:rPr>
          <w:rFonts w:ascii="FranceTV Brown TT Light" w:hAnsi="FranceTV Brown TT Light" w:cs="FranceTV Brown TT Light"/>
        </w:rPr>
      </w:pPr>
      <w:r w:rsidRPr="00020C98">
        <w:rPr>
          <w:rFonts w:ascii="FranceTV Brown TT Light" w:hAnsi="FranceTV Brown TT Light" w:cs="FranceTV Brown TT Light"/>
        </w:rPr>
        <w:t xml:space="preserve">L’arrêt d’exécution des prestations d’un bon de commande </w:t>
      </w:r>
      <w:r w:rsidRPr="00411E52">
        <w:rPr>
          <w:rFonts w:ascii="FranceTV Brown TT Light" w:hAnsi="FranceTV Brown TT Light" w:cs="FranceTV Brown TT Light"/>
        </w:rPr>
        <w:t>ne vaut pas résiliation de l’accord-cadr</w:t>
      </w:r>
      <w:r w:rsidR="00652286" w:rsidRPr="00411E52">
        <w:rPr>
          <w:rFonts w:ascii="FranceTV Brown TT Light" w:hAnsi="FranceTV Brown TT Light" w:cs="FranceTV Brown TT Light"/>
        </w:rPr>
        <w:t>e</w:t>
      </w:r>
      <w:r w:rsidRPr="00411E52">
        <w:rPr>
          <w:rFonts w:ascii="FranceTV Brown TT Light" w:hAnsi="FranceTV Brown TT Light" w:cs="FranceTV Brown TT Light"/>
        </w:rPr>
        <w:t xml:space="preserve"> et ne donne lieu à aucune indemnité.</w:t>
      </w:r>
    </w:p>
    <w:p w14:paraId="5E64A4B4" w14:textId="77777777" w:rsidR="00137E06" w:rsidRPr="00411E52" w:rsidRDefault="00137E06" w:rsidP="00403181">
      <w:pPr>
        <w:jc w:val="both"/>
        <w:rPr>
          <w:rFonts w:ascii="FranceTV Brown TT Light" w:hAnsi="FranceTV Brown TT Light" w:cs="FranceTV Brown TT Light"/>
        </w:rPr>
      </w:pPr>
    </w:p>
    <w:p w14:paraId="07E2A797" w14:textId="7AFF971F" w:rsidR="00137E06" w:rsidRPr="00411E52" w:rsidRDefault="00137E06" w:rsidP="00403181">
      <w:pPr>
        <w:jc w:val="both"/>
        <w:rPr>
          <w:rFonts w:ascii="FranceTV Brown TT Light" w:hAnsi="FranceTV Brown TT Light" w:cs="FranceTV Brown TT Light"/>
        </w:rPr>
      </w:pPr>
      <w:r w:rsidRPr="00411E52">
        <w:rPr>
          <w:rFonts w:ascii="FranceTV Brown TT Light" w:hAnsi="FranceTV Brown TT Light" w:cs="FranceTV Brown TT Light"/>
        </w:rPr>
        <w:t>Le titulaire et</w:t>
      </w:r>
      <w:r w:rsidR="000B6AA5" w:rsidRPr="00411E52">
        <w:rPr>
          <w:rFonts w:ascii="FranceTV Brown TT Light" w:hAnsi="FranceTV Brown TT Light" w:cs="FranceTV Brown TT Light"/>
        </w:rPr>
        <w:t xml:space="preserve"> France Télévisions</w:t>
      </w:r>
      <w:r w:rsidRPr="00411E52">
        <w:rPr>
          <w:rFonts w:ascii="FranceTV Brown TT Light" w:hAnsi="FranceTV Brown TT Light" w:cs="FranceTV Brown TT Light"/>
        </w:rPr>
        <w:t xml:space="preserve"> procèdent contradictoirement, le cas échéant, à un décompte selon les modalités </w:t>
      </w:r>
      <w:r w:rsidR="00093E8C" w:rsidRPr="00411E52">
        <w:rPr>
          <w:rFonts w:ascii="FranceTV Brown TT Light" w:hAnsi="FranceTV Brown TT Light" w:cs="FranceTV Brown TT Light"/>
        </w:rPr>
        <w:t xml:space="preserve">fixées à l’article </w:t>
      </w:r>
      <w:r w:rsidR="00780B5F">
        <w:rPr>
          <w:rFonts w:ascii="FranceTV Brown TT Light" w:hAnsi="FranceTV Brown TT Light" w:cs="FranceTV Brown TT Light"/>
        </w:rPr>
        <w:t>43</w:t>
      </w:r>
      <w:r w:rsidR="0037272D" w:rsidRPr="00411E52">
        <w:rPr>
          <w:rFonts w:ascii="FranceTV Brown TT Light" w:hAnsi="FranceTV Brown TT Light" w:cs="FranceTV Brown TT Light"/>
        </w:rPr>
        <w:t xml:space="preserve"> du CCAG-FCS</w:t>
      </w:r>
      <w:r w:rsidRPr="00411E52">
        <w:rPr>
          <w:rFonts w:ascii="FranceTV Brown TT Light" w:hAnsi="FranceTV Brown TT Light" w:cs="FranceTV Brown TT Light"/>
        </w:rPr>
        <w:t>.</w:t>
      </w:r>
    </w:p>
    <w:p w14:paraId="7B4CC33A" w14:textId="77777777" w:rsidR="00403181" w:rsidRPr="00411E52" w:rsidRDefault="00403181" w:rsidP="00137E06">
      <w:pPr>
        <w:jc w:val="both"/>
        <w:rPr>
          <w:rFonts w:ascii="FranceTV Brown TT Light" w:hAnsi="FranceTV Brown TT Light" w:cs="FranceTV Brown TT Light"/>
        </w:rPr>
      </w:pPr>
    </w:p>
    <w:p w14:paraId="5FF6A43E" w14:textId="05EA8726" w:rsidR="002C2AD1" w:rsidRPr="00411E52" w:rsidRDefault="002C2AD1" w:rsidP="00403181">
      <w:pPr>
        <w:pStyle w:val="Titre2"/>
        <w:ind w:left="2127" w:hanging="1843"/>
        <w:jc w:val="both"/>
        <w:rPr>
          <w:rFonts w:ascii="FranceTV Brown TT Light" w:hAnsi="FranceTV Brown TT Light" w:cs="FranceTV Brown TT Light"/>
          <w:bCs/>
          <w:iCs/>
          <w:sz w:val="24"/>
          <w:u w:val="single"/>
        </w:rPr>
      </w:pPr>
      <w:bookmarkStart w:id="985" w:name="_Toc222230589"/>
      <w:r w:rsidRPr="00411E52">
        <w:rPr>
          <w:rFonts w:ascii="FranceTV Brown TT Light" w:hAnsi="FranceTV Brown TT Light" w:cs="FranceTV Brown TT Light"/>
          <w:bCs/>
          <w:iCs/>
          <w:sz w:val="24"/>
          <w:u w:val="single"/>
        </w:rPr>
        <w:t>Modalités et délais d’exécution des prestations</w:t>
      </w:r>
      <w:bookmarkEnd w:id="985"/>
    </w:p>
    <w:p w14:paraId="7B377A41" w14:textId="77777777" w:rsidR="00403181" w:rsidRPr="00411E52" w:rsidRDefault="00403181" w:rsidP="00093E8C">
      <w:pPr>
        <w:jc w:val="both"/>
        <w:rPr>
          <w:rFonts w:ascii="FranceTV Brown TT Light" w:hAnsi="FranceTV Brown TT Light" w:cs="FranceTV Brown TT Light"/>
          <w:szCs w:val="20"/>
        </w:rPr>
      </w:pPr>
    </w:p>
    <w:p w14:paraId="1407CA46" w14:textId="0BE646FF" w:rsidR="002C2AD1" w:rsidRPr="00020C98" w:rsidRDefault="002C2AD1" w:rsidP="00093E8C">
      <w:pPr>
        <w:pStyle w:val="EspAv05"/>
        <w:ind w:firstLine="0"/>
        <w:rPr>
          <w:rFonts w:ascii="FranceTV Brown TT Light" w:hAnsi="FranceTV Brown TT Light" w:cs="FranceTV Brown TT Light"/>
          <w:sz w:val="20"/>
          <w:szCs w:val="20"/>
        </w:rPr>
      </w:pPr>
      <w:r w:rsidRPr="00411E52">
        <w:rPr>
          <w:rFonts w:ascii="FranceTV Brown TT Light" w:hAnsi="FranceTV Brown TT Light" w:cs="FranceTV Brown TT Light"/>
          <w:sz w:val="20"/>
          <w:szCs w:val="20"/>
        </w:rPr>
        <w:t>L’ensemble des prestations objet de l’accord-cadre s’exécute dans les conditions</w:t>
      </w:r>
      <w:r w:rsidRPr="00020C98">
        <w:rPr>
          <w:rFonts w:ascii="FranceTV Brown TT Light" w:hAnsi="FranceTV Brown TT Light" w:cs="FranceTV Brown TT Light"/>
          <w:sz w:val="20"/>
          <w:szCs w:val="20"/>
        </w:rPr>
        <w:t xml:space="preserve"> et délais définis dans le CCT.</w:t>
      </w:r>
    </w:p>
    <w:p w14:paraId="1E0F5BF8" w14:textId="1E49D2A3" w:rsidR="00CA40B2" w:rsidRPr="0048681E" w:rsidRDefault="002C2AD1" w:rsidP="0048681E">
      <w:pPr>
        <w:pStyle w:val="EspAv05"/>
        <w:ind w:firstLine="0"/>
        <w:rPr>
          <w:rFonts w:ascii="FranceTV Brown TT Light" w:hAnsi="FranceTV Brown TT Light" w:cs="FranceTV Brown TT Light"/>
          <w:sz w:val="20"/>
          <w:szCs w:val="20"/>
        </w:rPr>
      </w:pPr>
      <w:r w:rsidRPr="00EF7094">
        <w:rPr>
          <w:rFonts w:ascii="FranceTV Brown TT Light" w:hAnsi="FranceTV Brown TT Light" w:cs="FranceTV Brown TT Light"/>
          <w:sz w:val="20"/>
          <w:szCs w:val="20"/>
        </w:rPr>
        <w:t xml:space="preserve">Tout dépassement de ces délais entraîne l’application à l’encontre du </w:t>
      </w:r>
      <w:r w:rsidR="00EE6E01" w:rsidRPr="00EF7094">
        <w:rPr>
          <w:rFonts w:ascii="FranceTV Brown TT Light" w:hAnsi="FranceTV Brown TT Light" w:cs="FranceTV Brown TT Light"/>
          <w:sz w:val="20"/>
          <w:szCs w:val="20"/>
        </w:rPr>
        <w:t>T</w:t>
      </w:r>
      <w:r w:rsidRPr="00EF7094">
        <w:rPr>
          <w:rFonts w:ascii="FranceTV Brown TT Light" w:hAnsi="FranceTV Brown TT Light" w:cs="FranceTV Brown TT Light"/>
          <w:sz w:val="20"/>
          <w:szCs w:val="20"/>
        </w:rPr>
        <w:t xml:space="preserve">itulaire de pénalités telles que formulées à </w:t>
      </w:r>
      <w:r w:rsidR="000E369A" w:rsidRPr="00EF7094">
        <w:rPr>
          <w:rFonts w:ascii="FranceTV Brown TT Light" w:hAnsi="FranceTV Brown TT Light" w:cs="FranceTV Brown TT Light"/>
          <w:sz w:val="20"/>
          <w:szCs w:val="20"/>
        </w:rPr>
        <w:t xml:space="preserve">l’article </w:t>
      </w:r>
      <w:r w:rsidR="00191FDA" w:rsidRPr="00EF7094">
        <w:rPr>
          <w:rFonts w:ascii="FranceTV Brown TT Light" w:hAnsi="FranceTV Brown TT Light" w:cs="FranceTV Brown TT Light"/>
          <w:sz w:val="20"/>
          <w:szCs w:val="20"/>
        </w:rPr>
        <w:t>« Pénalités »</w:t>
      </w:r>
      <w:r w:rsidRPr="00EF7094">
        <w:rPr>
          <w:rFonts w:ascii="FranceTV Brown TT Light" w:hAnsi="FranceTV Brown TT Light" w:cs="FranceTV Brown TT Light"/>
          <w:sz w:val="20"/>
          <w:szCs w:val="20"/>
        </w:rPr>
        <w:t xml:space="preserve"> du présent CCA.</w:t>
      </w:r>
    </w:p>
    <w:p w14:paraId="7745E3E6" w14:textId="77777777" w:rsidR="00D84CF7" w:rsidRDefault="00D84CF7" w:rsidP="00CA40B2">
      <w:pPr>
        <w:jc w:val="both"/>
        <w:rPr>
          <w:rFonts w:ascii="FranceTV Brown TT Light" w:hAnsi="FranceTV Brown TT Light" w:cs="FranceTV Brown TT Light"/>
        </w:rPr>
      </w:pPr>
    </w:p>
    <w:p w14:paraId="7BDF7BD5" w14:textId="77777777" w:rsidR="009C64F6" w:rsidRPr="009C64F6" w:rsidRDefault="009C64F6" w:rsidP="009E52B8">
      <w:pPr>
        <w:pStyle w:val="Titre2"/>
        <w:numPr>
          <w:ilvl w:val="1"/>
          <w:numId w:val="29"/>
        </w:numPr>
        <w:jc w:val="both"/>
        <w:rPr>
          <w:rFonts w:ascii="FranceTV Brown TT Light" w:hAnsi="FranceTV Brown TT Light" w:cs="FranceTV Brown TT Light"/>
          <w:bCs/>
          <w:iCs/>
          <w:sz w:val="24"/>
          <w:u w:val="single"/>
        </w:rPr>
      </w:pPr>
      <w:bookmarkStart w:id="986" w:name="_Toc164153697"/>
      <w:bookmarkStart w:id="987" w:name="_Toc222230590"/>
      <w:bookmarkStart w:id="988" w:name="_Toc69206612"/>
      <w:r w:rsidRPr="009C64F6">
        <w:rPr>
          <w:rFonts w:ascii="FranceTV Brown TT Light" w:hAnsi="FranceTV Brown TT Light" w:cs="FranceTV Brown TT Light"/>
          <w:bCs/>
          <w:iCs/>
          <w:sz w:val="24"/>
          <w:u w:val="single"/>
        </w:rPr>
        <w:t>Contrôle Qualité des prestations</w:t>
      </w:r>
      <w:bookmarkEnd w:id="986"/>
      <w:bookmarkEnd w:id="987"/>
    </w:p>
    <w:bookmarkEnd w:id="988"/>
    <w:p w14:paraId="479E830E" w14:textId="77777777" w:rsidR="009C64F6" w:rsidRPr="00F0382D" w:rsidRDefault="009C64F6" w:rsidP="009C64F6">
      <w:pPr>
        <w:rPr>
          <w:rFonts w:ascii="FranceTV Brown TT Light" w:hAnsi="FranceTV Brown TT Light" w:cs="FranceTV Brown TT Light"/>
          <w:highlight w:val="green"/>
        </w:rPr>
      </w:pPr>
    </w:p>
    <w:p w14:paraId="2716807C" w14:textId="77777777" w:rsidR="009C64F6" w:rsidRPr="006F2F79" w:rsidRDefault="009C64F6" w:rsidP="009C64F6">
      <w:pPr>
        <w:jc w:val="both"/>
        <w:rPr>
          <w:rFonts w:ascii="FranceTV Brown TT Light" w:hAnsi="FranceTV Brown TT Light" w:cs="FranceTV Brown TT Light"/>
        </w:rPr>
      </w:pPr>
      <w:r w:rsidRPr="006F2F79">
        <w:rPr>
          <w:rFonts w:ascii="FranceTV Brown TT Light" w:hAnsi="FranceTV Brown TT Light" w:cs="FranceTV Brown TT Light"/>
        </w:rPr>
        <w:t>Les opérations de contrôle et essais ont pour but de constater la correspondance entre les prestations fournies et les spécifications du marché, telles que définies par le système de contrôle qualité décrit dans le CCT. Elles peuvent être réalisées par le Pouvoir adjudicateur ou par un organisme extérieur.</w:t>
      </w:r>
    </w:p>
    <w:p w14:paraId="254BEB11" w14:textId="77777777" w:rsidR="009C64F6" w:rsidRPr="006F2F79" w:rsidRDefault="009C64F6" w:rsidP="009C64F6">
      <w:pPr>
        <w:jc w:val="both"/>
        <w:rPr>
          <w:rFonts w:ascii="FranceTV Brown TT Light" w:hAnsi="FranceTV Brown TT Light" w:cs="FranceTV Brown TT Light"/>
        </w:rPr>
      </w:pPr>
    </w:p>
    <w:p w14:paraId="6C85B2BB" w14:textId="77777777" w:rsidR="009C64F6" w:rsidRPr="006F2F79" w:rsidRDefault="009C64F6" w:rsidP="009C64F6">
      <w:pPr>
        <w:jc w:val="both"/>
        <w:rPr>
          <w:rFonts w:ascii="FranceTV Brown TT Light" w:hAnsi="FranceTV Brown TT Light" w:cs="FranceTV Brown TT Light"/>
        </w:rPr>
      </w:pPr>
      <w:r w:rsidRPr="006F2F79">
        <w:rPr>
          <w:rFonts w:ascii="FranceTV Brown TT Light" w:hAnsi="FranceTV Brown TT Light" w:cs="FranceTV Brown TT Light"/>
        </w:rPr>
        <w:t>Une décision du Pouvoir adjudicateur désigne le ou les responsables chargés des opérations de vérification.</w:t>
      </w:r>
    </w:p>
    <w:p w14:paraId="60269BAE" w14:textId="77777777" w:rsidR="009C64F6" w:rsidRPr="006F2F79" w:rsidRDefault="009C64F6" w:rsidP="009C64F6">
      <w:pPr>
        <w:jc w:val="both"/>
        <w:rPr>
          <w:rFonts w:ascii="FranceTV Brown TT Light" w:hAnsi="FranceTV Brown TT Light" w:cs="FranceTV Brown TT Light"/>
        </w:rPr>
      </w:pPr>
    </w:p>
    <w:p w14:paraId="442F43D8" w14:textId="77777777" w:rsidR="009C64F6" w:rsidRPr="006F2F79" w:rsidRDefault="009C64F6" w:rsidP="009C64F6">
      <w:pPr>
        <w:jc w:val="both"/>
        <w:rPr>
          <w:rFonts w:ascii="FranceTV Brown TT Light" w:hAnsi="FranceTV Brown TT Light" w:cs="FranceTV Brown TT Light"/>
        </w:rPr>
      </w:pPr>
      <w:r w:rsidRPr="006F2F79">
        <w:rPr>
          <w:rFonts w:ascii="FranceTV Brown TT Light" w:hAnsi="FranceTV Brown TT Light" w:cs="FranceTV Brown TT Light"/>
        </w:rPr>
        <w:t>Les opérations de vérification sont effectuées à l’occasion des interventions du Titulaire ou indépendamment de celles-ci. Elles portent essentiellement sur la qualité des prestations exécutées ou des matériels installés.</w:t>
      </w:r>
    </w:p>
    <w:p w14:paraId="644A82F1" w14:textId="77777777" w:rsidR="009C64F6" w:rsidRPr="006F2F79" w:rsidRDefault="009C64F6" w:rsidP="009C64F6">
      <w:pPr>
        <w:jc w:val="both"/>
        <w:rPr>
          <w:rFonts w:ascii="FranceTV Brown TT Light" w:hAnsi="FranceTV Brown TT Light" w:cs="FranceTV Brown TT Light"/>
        </w:rPr>
      </w:pPr>
    </w:p>
    <w:p w14:paraId="198E50B6" w14:textId="77777777" w:rsidR="009C64F6" w:rsidRPr="006F2F79" w:rsidRDefault="009C64F6" w:rsidP="009C64F6">
      <w:pPr>
        <w:jc w:val="both"/>
        <w:rPr>
          <w:rFonts w:ascii="FranceTV Brown TT Light" w:hAnsi="FranceTV Brown TT Light" w:cs="FranceTV Brown TT Light"/>
        </w:rPr>
      </w:pPr>
      <w:r w:rsidRPr="006F2F79">
        <w:rPr>
          <w:rFonts w:ascii="FranceTV Brown TT Light" w:hAnsi="FranceTV Brown TT Light" w:cs="FranceTV Brown TT Light"/>
        </w:rPr>
        <w:t>Le Titulaire ou son représentant est présent lors des opérations de vérification.</w:t>
      </w:r>
    </w:p>
    <w:p w14:paraId="03BB24F2" w14:textId="77777777" w:rsidR="009C64F6" w:rsidRPr="006F2F79" w:rsidRDefault="009C64F6" w:rsidP="009C64F6">
      <w:pPr>
        <w:jc w:val="both"/>
        <w:rPr>
          <w:rFonts w:ascii="FranceTV Brown TT Light" w:hAnsi="FranceTV Brown TT Light" w:cs="FranceTV Brown TT Light"/>
        </w:rPr>
      </w:pPr>
      <w:r w:rsidRPr="006F2F79">
        <w:rPr>
          <w:rFonts w:ascii="FranceTV Brown TT Light" w:hAnsi="FranceTV Brown TT Light" w:cs="FranceTV Brown TT Light"/>
        </w:rPr>
        <w:t>Le Pouvoir adjudicateur pourra appliquer au Titulaire, sans mise en demeure préalable, des pénalités mensuelles, telles que définies à l’article « pénalité ».</w:t>
      </w:r>
    </w:p>
    <w:p w14:paraId="32E54D4B" w14:textId="77777777" w:rsidR="00EC0CE8" w:rsidRDefault="00EC0CE8" w:rsidP="00CA40B2">
      <w:pPr>
        <w:jc w:val="both"/>
        <w:rPr>
          <w:ins w:id="989" w:author="CLUZEAU Marie" w:date="2026-02-11T10:40:00Z" w16du:dateUtc="2026-02-11T09:40:00Z"/>
          <w:rFonts w:ascii="FranceTV Brown TT Light" w:hAnsi="FranceTV Brown TT Light" w:cs="FranceTV Brown TT Light"/>
        </w:rPr>
      </w:pPr>
    </w:p>
    <w:p w14:paraId="3A7D64B1" w14:textId="77777777" w:rsidR="00AD22D5" w:rsidRPr="00AD22D5" w:rsidRDefault="00AD22D5" w:rsidP="00CA40B2">
      <w:pPr>
        <w:jc w:val="both"/>
        <w:rPr>
          <w:rFonts w:ascii="FranceTV Brown TT Light" w:hAnsi="FranceTV Brown TT Light" w:cs="FranceTV Brown TT Light"/>
          <w:b/>
          <w:bCs/>
          <w:iCs/>
          <w:sz w:val="24"/>
          <w:u w:val="single"/>
          <w:rPrChange w:id="990" w:author="CLUZEAU Marie" w:date="2026-02-11T10:41:00Z" w16du:dateUtc="2026-02-11T09:41:00Z">
            <w:rPr>
              <w:rFonts w:ascii="FranceTV Brown TT Light" w:hAnsi="FranceTV Brown TT Light" w:cs="FranceTV Brown TT Light"/>
            </w:rPr>
          </w:rPrChange>
        </w:rPr>
      </w:pPr>
    </w:p>
    <w:p w14:paraId="31E6A6F4" w14:textId="06C385B9" w:rsidR="00452714" w:rsidRPr="00CB20D5" w:rsidRDefault="00AD22D5" w:rsidP="00AD22D5">
      <w:pPr>
        <w:pStyle w:val="Titre2"/>
        <w:jc w:val="left"/>
        <w:rPr>
          <w:ins w:id="991" w:author="CLUZEAU Marie" w:date="2026-02-11T10:41:00Z" w16du:dateUtc="2026-02-11T09:41:00Z"/>
          <w:rFonts w:ascii="FranceTV Brown TT Light" w:hAnsi="FranceTV Brown TT Light" w:cs="FranceTV Brown TT Light"/>
          <w:bCs/>
          <w:iCs/>
          <w:sz w:val="24"/>
          <w:u w:val="single"/>
        </w:rPr>
      </w:pPr>
      <w:bookmarkStart w:id="992" w:name="_Toc222230591"/>
      <w:ins w:id="993" w:author="CLUZEAU Marie" w:date="2026-02-11T10:41:00Z" w16du:dateUtc="2026-02-11T09:41:00Z">
        <w:r w:rsidRPr="00CB20D5">
          <w:rPr>
            <w:rFonts w:ascii="FranceTV Brown TT Light" w:hAnsi="FranceTV Brown TT Light" w:cs="FranceTV Brown TT Light"/>
            <w:bCs/>
            <w:iCs/>
            <w:sz w:val="24"/>
            <w:u w:val="single"/>
            <w:rPrChange w:id="994" w:author="CLUZEAU Marie" w:date="2026-02-16T10:32:00Z" w16du:dateUtc="2026-02-16T09:32:00Z">
              <w:rPr/>
            </w:rPrChange>
          </w:rPr>
          <w:t>Clause de performance</w:t>
        </w:r>
        <w:bookmarkEnd w:id="992"/>
        <w:r w:rsidRPr="00CB20D5">
          <w:rPr>
            <w:rFonts w:ascii="FranceTV Brown TT Light" w:hAnsi="FranceTV Brown TT Light" w:cs="FranceTV Brown TT Light"/>
            <w:bCs/>
            <w:iCs/>
            <w:sz w:val="24"/>
            <w:u w:val="single"/>
            <w:rPrChange w:id="995" w:author="CLUZEAU Marie" w:date="2026-02-16T10:32:00Z" w16du:dateUtc="2026-02-16T09:32:00Z">
              <w:rPr/>
            </w:rPrChange>
          </w:rPr>
          <w:t xml:space="preserve"> </w:t>
        </w:r>
      </w:ins>
    </w:p>
    <w:p w14:paraId="466D9AFB" w14:textId="77777777" w:rsidR="00AD22D5" w:rsidRDefault="00AD22D5" w:rsidP="00AD22D5">
      <w:pPr>
        <w:rPr>
          <w:ins w:id="996" w:author="CLUZEAU Marie" w:date="2026-02-11T10:41:00Z" w16du:dateUtc="2026-02-11T09:41:00Z"/>
        </w:rPr>
      </w:pPr>
    </w:p>
    <w:p w14:paraId="7C874C12" w14:textId="2C1D9CE7" w:rsidR="0030524C" w:rsidRDefault="0030524C" w:rsidP="0030524C">
      <w:pPr>
        <w:rPr>
          <w:ins w:id="997" w:author="CLUZEAU Marie" w:date="2026-02-16T10:34:00Z" w16du:dateUtc="2026-02-16T09:34:00Z"/>
          <w:rFonts w:ascii="FranceTV Brown TT Light" w:hAnsi="FranceTV Brown TT Light" w:cs="FranceTV Brown TT Light"/>
        </w:rPr>
      </w:pPr>
      <w:ins w:id="998" w:author="CLUZEAU Marie" w:date="2026-02-16T10:34:00Z" w16du:dateUtc="2026-02-16T09:34:00Z">
        <w:r w:rsidRPr="00D500AD">
          <w:rPr>
            <w:rFonts w:ascii="FranceTV Brown TT Light" w:hAnsi="FranceTV Brown TT Light" w:cs="FranceTV Brown TT Light"/>
          </w:rPr>
          <w:t>L</w:t>
        </w:r>
        <w:r>
          <w:rPr>
            <w:rFonts w:ascii="FranceTV Brown TT Light" w:hAnsi="FranceTV Brown TT Light" w:cs="FranceTV Brown TT Light"/>
          </w:rPr>
          <w:t>a présente</w:t>
        </w:r>
        <w:r w:rsidRPr="00D500AD">
          <w:rPr>
            <w:rFonts w:ascii="FranceTV Brown TT Light" w:hAnsi="FranceTV Brown TT Light" w:cs="FranceTV Brown TT Light"/>
          </w:rPr>
          <w:t xml:space="preserve"> c</w:t>
        </w:r>
        <w:r>
          <w:rPr>
            <w:rFonts w:ascii="FranceTV Brown TT Light" w:hAnsi="FranceTV Brown TT Light" w:cs="FranceTV Brown TT Light"/>
          </w:rPr>
          <w:t>lause</w:t>
        </w:r>
        <w:r w:rsidRPr="00D500AD">
          <w:rPr>
            <w:rFonts w:ascii="FranceTV Brown TT Light" w:hAnsi="FranceTV Brown TT Light" w:cs="FranceTV Brown TT Light"/>
          </w:rPr>
          <w:t xml:space="preserve"> définit les indicateurs de performance applicables au </w:t>
        </w:r>
        <w:r>
          <w:rPr>
            <w:rFonts w:ascii="FranceTV Brown TT Light" w:hAnsi="FranceTV Brown TT Light" w:cs="FranceTV Brown TT Light"/>
          </w:rPr>
          <w:t xml:space="preserve">présent </w:t>
        </w:r>
        <w:r w:rsidR="00E54FB9">
          <w:rPr>
            <w:rFonts w:ascii="FranceTV Brown TT Light" w:hAnsi="FranceTV Brown TT Light" w:cs="FranceTV Brown TT Light"/>
          </w:rPr>
          <w:t>accord-cadre</w:t>
        </w:r>
        <w:r w:rsidRPr="00D500AD">
          <w:rPr>
            <w:rFonts w:ascii="FranceTV Brown TT Light" w:hAnsi="FranceTV Brown TT Light" w:cs="FranceTV Brown TT Light"/>
          </w:rPr>
          <w:t xml:space="preserve"> multiservices</w:t>
        </w:r>
        <w:r>
          <w:rPr>
            <w:rFonts w:ascii="FranceTV Brown TT Light" w:hAnsi="FranceTV Brown TT Light" w:cs="FranceTV Brown TT Light"/>
          </w:rPr>
          <w:t xml:space="preserve"> et ont pour objet :</w:t>
        </w:r>
      </w:ins>
    </w:p>
    <w:p w14:paraId="6D7E582E" w14:textId="77777777" w:rsidR="0030524C" w:rsidRPr="00007C6C" w:rsidRDefault="0030524C" w:rsidP="0030524C">
      <w:pPr>
        <w:pStyle w:val="Paragraphedeliste"/>
        <w:numPr>
          <w:ilvl w:val="0"/>
          <w:numId w:val="30"/>
        </w:numPr>
        <w:rPr>
          <w:ins w:id="999" w:author="CLUZEAU Marie" w:date="2026-02-16T10:34:00Z" w16du:dateUtc="2026-02-16T09:34:00Z"/>
          <w:rFonts w:ascii="FranceTV Brown TT Light" w:hAnsi="FranceTV Brown TT Light" w:cs="FranceTV Brown TT Light"/>
          <w:color w:val="auto"/>
        </w:rPr>
      </w:pPr>
      <w:ins w:id="1000" w:author="CLUZEAU Marie" w:date="2026-02-16T10:34:00Z" w16du:dateUtc="2026-02-16T09:34:00Z">
        <w:r w:rsidRPr="00007C6C">
          <w:rPr>
            <w:rFonts w:ascii="FranceTV Brown TT Light" w:hAnsi="FranceTV Brown TT Light" w:cs="FranceTV Brown TT Light"/>
            <w:color w:val="auto"/>
          </w:rPr>
          <w:t>D’évaluer la qualité d’exécution des prestations</w:t>
        </w:r>
        <w:r>
          <w:rPr>
            <w:rFonts w:ascii="FranceTV Brown TT Light" w:hAnsi="FranceTV Brown TT Light" w:cs="FranceTV Brown TT Light"/>
            <w:color w:val="auto"/>
          </w:rPr>
          <w:t>,</w:t>
        </w:r>
      </w:ins>
    </w:p>
    <w:p w14:paraId="2309D07A" w14:textId="77777777" w:rsidR="0030524C" w:rsidRPr="00007C6C" w:rsidRDefault="0030524C" w:rsidP="0030524C">
      <w:pPr>
        <w:pStyle w:val="Paragraphedeliste"/>
        <w:numPr>
          <w:ilvl w:val="0"/>
          <w:numId w:val="30"/>
        </w:numPr>
        <w:rPr>
          <w:ins w:id="1001" w:author="CLUZEAU Marie" w:date="2026-02-16T10:34:00Z" w16du:dateUtc="2026-02-16T09:34:00Z"/>
          <w:rFonts w:ascii="FranceTV Brown TT Light" w:hAnsi="FranceTV Brown TT Light" w:cs="FranceTV Brown TT Light"/>
          <w:color w:val="auto"/>
        </w:rPr>
      </w:pPr>
      <w:ins w:id="1002" w:author="CLUZEAU Marie" w:date="2026-02-16T10:34:00Z" w16du:dateUtc="2026-02-16T09:34:00Z">
        <w:r>
          <w:rPr>
            <w:rFonts w:ascii="FranceTV Brown TT Light" w:hAnsi="FranceTV Brown TT Light" w:cs="FranceTV Brown TT Light"/>
            <w:color w:val="auto"/>
          </w:rPr>
          <w:t>D</w:t>
        </w:r>
        <w:r w:rsidRPr="00007C6C">
          <w:rPr>
            <w:rFonts w:ascii="FranceTV Brown TT Light" w:hAnsi="FranceTV Brown TT Light" w:cs="FranceTV Brown TT Light"/>
            <w:color w:val="auto"/>
          </w:rPr>
          <w:t>e mesurer le respect des engagements contractuels</w:t>
        </w:r>
        <w:r>
          <w:rPr>
            <w:rFonts w:ascii="FranceTV Brown TT Light" w:hAnsi="FranceTV Brown TT Light" w:cs="FranceTV Brown TT Light"/>
            <w:color w:val="auto"/>
          </w:rPr>
          <w:t>,</w:t>
        </w:r>
      </w:ins>
    </w:p>
    <w:p w14:paraId="4A8FA439" w14:textId="77777777" w:rsidR="0030524C" w:rsidRPr="00007C6C" w:rsidRDefault="0030524C" w:rsidP="0030524C">
      <w:pPr>
        <w:pStyle w:val="Paragraphedeliste"/>
        <w:numPr>
          <w:ilvl w:val="0"/>
          <w:numId w:val="30"/>
        </w:numPr>
        <w:rPr>
          <w:ins w:id="1003" w:author="CLUZEAU Marie" w:date="2026-02-16T10:34:00Z" w16du:dateUtc="2026-02-16T09:34:00Z"/>
          <w:rFonts w:ascii="FranceTV Brown TT Light" w:hAnsi="FranceTV Brown TT Light" w:cs="FranceTV Brown TT Light"/>
          <w:color w:val="auto"/>
        </w:rPr>
      </w:pPr>
      <w:ins w:id="1004" w:author="CLUZEAU Marie" w:date="2026-02-16T10:34:00Z" w16du:dateUtc="2026-02-16T09:34:00Z">
        <w:r w:rsidRPr="00007C6C">
          <w:rPr>
            <w:rFonts w:ascii="FranceTV Brown TT Light" w:hAnsi="FranceTV Brown TT Light" w:cs="FranceTV Brown TT Light"/>
            <w:color w:val="auto"/>
          </w:rPr>
          <w:t>D’assurer un suivi objectif, traçable et contradictoire</w:t>
        </w:r>
        <w:r>
          <w:rPr>
            <w:rFonts w:ascii="FranceTV Brown TT Light" w:hAnsi="FranceTV Brown TT Light" w:cs="FranceTV Brown TT Light"/>
            <w:color w:val="auto"/>
          </w:rPr>
          <w:t>,</w:t>
        </w:r>
      </w:ins>
    </w:p>
    <w:p w14:paraId="039BF8A0" w14:textId="77777777" w:rsidR="0030524C" w:rsidRPr="00007C6C" w:rsidRDefault="0030524C" w:rsidP="0030524C">
      <w:pPr>
        <w:pStyle w:val="Paragraphedeliste"/>
        <w:numPr>
          <w:ilvl w:val="0"/>
          <w:numId w:val="30"/>
        </w:numPr>
        <w:rPr>
          <w:ins w:id="1005" w:author="CLUZEAU Marie" w:date="2026-02-16T10:34:00Z" w16du:dateUtc="2026-02-16T09:34:00Z"/>
          <w:rFonts w:ascii="FranceTV Brown TT Light" w:hAnsi="FranceTV Brown TT Light" w:cs="FranceTV Brown TT Light"/>
          <w:color w:val="auto"/>
        </w:rPr>
      </w:pPr>
      <w:ins w:id="1006" w:author="CLUZEAU Marie" w:date="2026-02-16T10:34:00Z" w16du:dateUtc="2026-02-16T09:34:00Z">
        <w:r w:rsidRPr="00007C6C">
          <w:rPr>
            <w:rFonts w:ascii="FranceTV Brown TT Light" w:hAnsi="FranceTV Brown TT Light" w:cs="FranceTV Brown TT Light"/>
            <w:color w:val="auto"/>
          </w:rPr>
          <w:t>D’identifier les actions correctives nécessaires.</w:t>
        </w:r>
      </w:ins>
    </w:p>
    <w:p w14:paraId="119DC468" w14:textId="77777777" w:rsidR="0030524C" w:rsidRDefault="0030524C" w:rsidP="0030524C">
      <w:pPr>
        <w:rPr>
          <w:ins w:id="1007" w:author="CLUZEAU Marie" w:date="2026-02-16T10:34:00Z" w16du:dateUtc="2026-02-16T09:34:00Z"/>
          <w:rFonts w:ascii="FranceTV Brown TT Light" w:hAnsi="FranceTV Brown TT Light" w:cs="FranceTV Brown TT Light"/>
        </w:rPr>
      </w:pPr>
      <w:ins w:id="1008" w:author="CLUZEAU Marie" w:date="2026-02-16T10:34:00Z" w16du:dateUtc="2026-02-16T09:34:00Z">
        <w:r w:rsidRPr="00D500AD">
          <w:rPr>
            <w:rFonts w:ascii="FranceTV Brown TT Light" w:hAnsi="FranceTV Brown TT Light" w:cs="FranceTV Brown TT Light"/>
          </w:rPr>
          <w:t xml:space="preserve">Ils ne dispensent pas le </w:t>
        </w:r>
        <w:r>
          <w:rPr>
            <w:rFonts w:ascii="FranceTV Brown TT Light" w:hAnsi="FranceTV Brown TT Light" w:cs="FranceTV Brown TT Light"/>
          </w:rPr>
          <w:t>T</w:t>
        </w:r>
        <w:r w:rsidRPr="00D500AD">
          <w:rPr>
            <w:rFonts w:ascii="FranceTV Brown TT Light" w:hAnsi="FranceTV Brown TT Light" w:cs="FranceTV Brown TT Light"/>
          </w:rPr>
          <w:t>itulaire de son obligation générale de résultat.</w:t>
        </w:r>
      </w:ins>
    </w:p>
    <w:p w14:paraId="6C8478AF" w14:textId="77777777" w:rsidR="0030524C" w:rsidRPr="00D500AD" w:rsidRDefault="0030524C" w:rsidP="0030524C">
      <w:pPr>
        <w:spacing w:before="100" w:beforeAutospacing="1"/>
        <w:rPr>
          <w:ins w:id="1009" w:author="CLUZEAU Marie" w:date="2026-02-16T10:34:00Z" w16du:dateUtc="2026-02-16T09:34:00Z"/>
          <w:rFonts w:ascii="FranceTV Brown TT Light" w:hAnsi="FranceTV Brown TT Light" w:cs="FranceTV Brown TT Light"/>
        </w:rPr>
      </w:pPr>
      <w:ins w:id="1010" w:author="CLUZEAU Marie" w:date="2026-02-16T10:34:00Z" w16du:dateUtc="2026-02-16T09:34:00Z">
        <w:r w:rsidRPr="00D500AD">
          <w:rPr>
            <w:rFonts w:ascii="FranceTV Brown TT Light" w:hAnsi="FranceTV Brown TT Light" w:cs="FranceTV Brown TT Light"/>
          </w:rPr>
          <w:t>Les indicateurs :</w:t>
        </w:r>
      </w:ins>
    </w:p>
    <w:p w14:paraId="3116C68A" w14:textId="77777777" w:rsidR="0030524C" w:rsidRPr="00007C6C" w:rsidRDefault="0030524C" w:rsidP="0030524C">
      <w:pPr>
        <w:pStyle w:val="Paragraphedeliste"/>
        <w:numPr>
          <w:ilvl w:val="0"/>
          <w:numId w:val="30"/>
        </w:numPr>
        <w:rPr>
          <w:ins w:id="1011" w:author="CLUZEAU Marie" w:date="2026-02-16T10:34:00Z" w16du:dateUtc="2026-02-16T09:34:00Z"/>
          <w:rFonts w:ascii="FranceTV Brown TT Light" w:hAnsi="FranceTV Brown TT Light" w:cs="FranceTV Brown TT Light"/>
          <w:color w:val="auto"/>
        </w:rPr>
      </w:pPr>
      <w:ins w:id="1012" w:author="CLUZEAU Marie" w:date="2026-02-16T10:34:00Z" w16du:dateUtc="2026-02-16T09:34:00Z">
        <w:r w:rsidRPr="00007C6C">
          <w:rPr>
            <w:rFonts w:ascii="FranceTV Brown TT Light" w:hAnsi="FranceTV Brown TT Light" w:cs="FranceTV Brown TT Light"/>
            <w:color w:val="auto"/>
          </w:rPr>
          <w:t>Sont mesurés selon une méthode objective et traçable</w:t>
        </w:r>
        <w:r>
          <w:rPr>
            <w:rFonts w:ascii="FranceTV Brown TT Light" w:hAnsi="FranceTV Brown TT Light" w:cs="FranceTV Brown TT Light"/>
            <w:color w:val="auto"/>
          </w:rPr>
          <w:t>,</w:t>
        </w:r>
      </w:ins>
    </w:p>
    <w:p w14:paraId="51CB6470" w14:textId="77777777" w:rsidR="0030524C" w:rsidRPr="00007C6C" w:rsidRDefault="0030524C" w:rsidP="0030524C">
      <w:pPr>
        <w:pStyle w:val="Paragraphedeliste"/>
        <w:numPr>
          <w:ilvl w:val="0"/>
          <w:numId w:val="30"/>
        </w:numPr>
        <w:rPr>
          <w:ins w:id="1013" w:author="CLUZEAU Marie" w:date="2026-02-16T10:34:00Z" w16du:dateUtc="2026-02-16T09:34:00Z"/>
          <w:rFonts w:ascii="FranceTV Brown TT Light" w:hAnsi="FranceTV Brown TT Light" w:cs="FranceTV Brown TT Light"/>
          <w:color w:val="auto"/>
        </w:rPr>
      </w:pPr>
      <w:ins w:id="1014" w:author="CLUZEAU Marie" w:date="2026-02-16T10:34:00Z" w16du:dateUtc="2026-02-16T09:34:00Z">
        <w:r w:rsidRPr="00007C6C">
          <w:rPr>
            <w:rFonts w:ascii="FranceTV Brown TT Light" w:hAnsi="FranceTV Brown TT Light" w:cs="FranceTV Brown TT Light"/>
            <w:color w:val="auto"/>
          </w:rPr>
          <w:t xml:space="preserve">Font l’objet d’un </w:t>
        </w:r>
        <w:proofErr w:type="spellStart"/>
        <w:r w:rsidRPr="00007C6C">
          <w:rPr>
            <w:rFonts w:ascii="FranceTV Brown TT Light" w:hAnsi="FranceTV Brown TT Light" w:cs="FranceTV Brown TT Light"/>
            <w:color w:val="auto"/>
          </w:rPr>
          <w:t>reporting</w:t>
        </w:r>
        <w:proofErr w:type="spellEnd"/>
        <w:r w:rsidRPr="00007C6C">
          <w:rPr>
            <w:rFonts w:ascii="FranceTV Brown TT Light" w:hAnsi="FranceTV Brown TT Light" w:cs="FranceTV Brown TT Light"/>
            <w:color w:val="auto"/>
          </w:rPr>
          <w:t xml:space="preserve"> périodique</w:t>
        </w:r>
        <w:r>
          <w:rPr>
            <w:rFonts w:ascii="FranceTV Brown TT Light" w:hAnsi="FranceTV Brown TT Light" w:cs="FranceTV Brown TT Light"/>
            <w:color w:val="auto"/>
          </w:rPr>
          <w:t>,</w:t>
        </w:r>
      </w:ins>
    </w:p>
    <w:p w14:paraId="02D90165" w14:textId="77777777" w:rsidR="0030524C" w:rsidRPr="00007C6C" w:rsidRDefault="0030524C" w:rsidP="0030524C">
      <w:pPr>
        <w:pStyle w:val="Paragraphedeliste"/>
        <w:numPr>
          <w:ilvl w:val="0"/>
          <w:numId w:val="30"/>
        </w:numPr>
        <w:rPr>
          <w:ins w:id="1015" w:author="CLUZEAU Marie" w:date="2026-02-16T10:34:00Z" w16du:dateUtc="2026-02-16T09:34:00Z"/>
          <w:rFonts w:ascii="FranceTV Brown TT Light" w:hAnsi="FranceTV Brown TT Light" w:cs="FranceTV Brown TT Light"/>
          <w:color w:val="auto"/>
        </w:rPr>
      </w:pPr>
      <w:ins w:id="1016" w:author="CLUZEAU Marie" w:date="2026-02-16T10:34:00Z" w16du:dateUtc="2026-02-16T09:34:00Z">
        <w:r w:rsidRPr="00007C6C">
          <w:rPr>
            <w:rFonts w:ascii="FranceTV Brown TT Light" w:hAnsi="FranceTV Brown TT Light" w:cs="FranceTV Brown TT Light"/>
            <w:color w:val="auto"/>
          </w:rPr>
          <w:t>Sont examinés contradictoirement lors des réunions de suivi</w:t>
        </w:r>
        <w:r>
          <w:rPr>
            <w:rFonts w:ascii="FranceTV Brown TT Light" w:hAnsi="FranceTV Brown TT Light" w:cs="FranceTV Brown TT Light"/>
            <w:color w:val="auto"/>
          </w:rPr>
          <w:t>,</w:t>
        </w:r>
      </w:ins>
    </w:p>
    <w:p w14:paraId="5A1737F6" w14:textId="77777777" w:rsidR="0030524C" w:rsidRPr="00007C6C" w:rsidRDefault="0030524C" w:rsidP="0030524C">
      <w:pPr>
        <w:pStyle w:val="Paragraphedeliste"/>
        <w:numPr>
          <w:ilvl w:val="0"/>
          <w:numId w:val="30"/>
        </w:numPr>
        <w:rPr>
          <w:ins w:id="1017" w:author="CLUZEAU Marie" w:date="2026-02-16T10:34:00Z" w16du:dateUtc="2026-02-16T09:34:00Z"/>
          <w:rFonts w:ascii="FranceTV Brown TT Light" w:hAnsi="FranceTV Brown TT Light" w:cs="FranceTV Brown TT Light"/>
          <w:color w:val="auto"/>
        </w:rPr>
      </w:pPr>
      <w:ins w:id="1018" w:author="CLUZEAU Marie" w:date="2026-02-16T10:34:00Z" w16du:dateUtc="2026-02-16T09:34:00Z">
        <w:r w:rsidRPr="00007C6C">
          <w:rPr>
            <w:rFonts w:ascii="FranceTV Brown TT Light" w:hAnsi="FranceTV Brown TT Light" w:cs="FranceTV Brown TT Light"/>
            <w:color w:val="auto"/>
          </w:rPr>
          <w:t xml:space="preserve">Peuvent donner lieu, le cas échéant, à l’application de pénalités prévues au </w:t>
        </w:r>
        <w:r>
          <w:rPr>
            <w:rFonts w:ascii="FranceTV Brown TT Light" w:hAnsi="FranceTV Brown TT Light" w:cs="FranceTV Brown TT Light"/>
            <w:color w:val="auto"/>
          </w:rPr>
          <w:t xml:space="preserve">présent </w:t>
        </w:r>
        <w:r w:rsidRPr="00007C6C">
          <w:rPr>
            <w:rFonts w:ascii="FranceTV Brown TT Light" w:hAnsi="FranceTV Brown TT Light" w:cs="FranceTV Brown TT Light"/>
            <w:color w:val="auto"/>
          </w:rPr>
          <w:t>CCA.</w:t>
        </w:r>
      </w:ins>
    </w:p>
    <w:p w14:paraId="47CAC205" w14:textId="77777777" w:rsidR="0030524C" w:rsidRDefault="0030524C" w:rsidP="0030524C">
      <w:pPr>
        <w:rPr>
          <w:ins w:id="1019" w:author="CLUZEAU Marie" w:date="2026-02-16T10:34:00Z" w16du:dateUtc="2026-02-16T09:34:00Z"/>
          <w:rFonts w:ascii="FranceTV Brown TT Light" w:hAnsi="FranceTV Brown TT Light" w:cs="FranceTV Brown TT Light"/>
        </w:rPr>
      </w:pPr>
      <w:ins w:id="1020" w:author="CLUZEAU Marie" w:date="2026-02-16T10:34:00Z" w16du:dateUtc="2026-02-16T09:34:00Z">
        <w:r w:rsidRPr="00D500AD">
          <w:rPr>
            <w:rFonts w:ascii="FranceTV Brown TT Light" w:hAnsi="FranceTV Brown TT Light" w:cs="FranceTV Brown TT Light"/>
          </w:rPr>
          <w:t xml:space="preserve">Les résultats sont consolidés dans un tableau de bord transmis </w:t>
        </w:r>
        <w:r>
          <w:rPr>
            <w:rFonts w:ascii="FranceTV Brown TT Light" w:hAnsi="FranceTV Brown TT Light" w:cs="FranceTV Brown TT Light"/>
          </w:rPr>
          <w:t>mensuellement</w:t>
        </w:r>
        <w:r w:rsidRPr="00D500AD">
          <w:rPr>
            <w:rFonts w:ascii="FranceTV Brown TT Light" w:hAnsi="FranceTV Brown TT Light" w:cs="FranceTV Brown TT Light"/>
          </w:rPr>
          <w:t>.</w:t>
        </w:r>
      </w:ins>
    </w:p>
    <w:p w14:paraId="488208A4" w14:textId="77777777" w:rsidR="0030524C" w:rsidRDefault="0030524C" w:rsidP="0030524C">
      <w:pPr>
        <w:rPr>
          <w:ins w:id="1021" w:author="CLUZEAU Marie" w:date="2026-02-16T10:34:00Z" w16du:dateUtc="2026-02-16T09:34:00Z"/>
          <w:rFonts w:ascii="FranceTV Brown TT Light" w:hAnsi="FranceTV Brown TT Light" w:cs="FranceTV Brown TT Light"/>
        </w:rPr>
      </w:pPr>
    </w:p>
    <w:p w14:paraId="3F9258B7" w14:textId="77777777" w:rsidR="0030524C" w:rsidRDefault="0030524C" w:rsidP="0030524C">
      <w:pPr>
        <w:rPr>
          <w:ins w:id="1022" w:author="CLUZEAU Marie" w:date="2026-02-16T10:34:00Z" w16du:dateUtc="2026-02-16T09:34:00Z"/>
          <w:rFonts w:ascii="FranceTV Brown TT Light" w:hAnsi="FranceTV Brown TT Light" w:cs="FranceTV Brown TT Light"/>
        </w:rPr>
      </w:pPr>
      <w:ins w:id="1023" w:author="CLUZEAU Marie" w:date="2026-02-16T10:34:00Z" w16du:dateUtc="2026-02-16T09:34:00Z">
        <w:r w:rsidRPr="00007C6C">
          <w:rPr>
            <w:rFonts w:ascii="FranceTV Brown TT Light" w:hAnsi="FranceTV Brown TT Light" w:cs="FranceTV Brown TT Light"/>
          </w:rPr>
          <w:t xml:space="preserve">Afin de garantir la qualité des prestations </w:t>
        </w:r>
        <w:r>
          <w:rPr>
            <w:rFonts w:ascii="FranceTV Brown TT Light" w:hAnsi="FranceTV Brown TT Light" w:cs="FranceTV Brown TT Light"/>
          </w:rPr>
          <w:t>multiservices définies,</w:t>
        </w:r>
        <w:r w:rsidRPr="00007C6C">
          <w:rPr>
            <w:rFonts w:ascii="FranceTV Brown TT Light" w:hAnsi="FranceTV Brown TT Light" w:cs="FranceTV Brown TT Light"/>
          </w:rPr>
          <w:t xml:space="preserve"> sur l’ensemble des sites tout au long du présent accord-cadre, le Titulaire s’engage à atteindre les niveaux de performance définis à travers des objectifs mesurables et des indicateurs de performance ci-dessous :</w:t>
        </w:r>
      </w:ins>
    </w:p>
    <w:p w14:paraId="56F47B8D" w14:textId="77777777" w:rsidR="00462959" w:rsidRDefault="00462959" w:rsidP="00AD22D5">
      <w:pPr>
        <w:rPr>
          <w:ins w:id="1024" w:author="CLUZEAU Marie" w:date="2026-02-16T10:34:00Z" w16du:dateUtc="2026-02-16T09:34:00Z"/>
          <w:rFonts w:ascii="FranceTV Brown TT Light" w:hAnsi="FranceTV Brown TT Light" w:cs="FranceTV Brown TT Light"/>
        </w:rPr>
      </w:pPr>
    </w:p>
    <w:tbl>
      <w:tblPr>
        <w:tblStyle w:val="Grilledutableau"/>
        <w:tblW w:w="0" w:type="auto"/>
        <w:tblLook w:val="04A0" w:firstRow="1" w:lastRow="0" w:firstColumn="1" w:lastColumn="0" w:noHBand="0" w:noVBand="1"/>
      </w:tblPr>
      <w:tblGrid>
        <w:gridCol w:w="704"/>
        <w:gridCol w:w="3119"/>
        <w:gridCol w:w="4110"/>
        <w:gridCol w:w="1669"/>
      </w:tblGrid>
      <w:tr w:rsidR="00346650" w14:paraId="5C26C9C2" w14:textId="77777777" w:rsidTr="00DC18AA">
        <w:trPr>
          <w:trHeight w:val="510"/>
          <w:ins w:id="1025" w:author="CLUZEAU Marie" w:date="2026-02-16T10:35:00Z"/>
        </w:trPr>
        <w:tc>
          <w:tcPr>
            <w:tcW w:w="704" w:type="dxa"/>
            <w:shd w:val="clear" w:color="auto" w:fill="D9D9D9" w:themeFill="background1" w:themeFillShade="D9"/>
            <w:vAlign w:val="center"/>
          </w:tcPr>
          <w:p w14:paraId="388D122A" w14:textId="77777777" w:rsidR="00346650" w:rsidRPr="00007C6C" w:rsidRDefault="00346650" w:rsidP="00DC18AA">
            <w:pPr>
              <w:jc w:val="center"/>
              <w:rPr>
                <w:ins w:id="1026" w:author="CLUZEAU Marie" w:date="2026-02-16T10:35:00Z" w16du:dateUtc="2026-02-16T09:35:00Z"/>
                <w:rFonts w:ascii="FranceTV Brown TT Light" w:hAnsi="FranceTV Brown TT Light" w:cs="FranceTV Brown TT Light"/>
                <w:b/>
                <w:bCs/>
              </w:rPr>
            </w:pPr>
            <w:ins w:id="1027" w:author="CLUZEAU Marie" w:date="2026-02-16T10:35:00Z" w16du:dateUtc="2026-02-16T09:35:00Z">
              <w:r>
                <w:rPr>
                  <w:rFonts w:ascii="FranceTV Brown TT Light" w:hAnsi="FranceTV Brown TT Light" w:cs="FranceTV Brown TT Light"/>
                  <w:b/>
                  <w:bCs/>
                </w:rPr>
                <w:t>N°</w:t>
              </w:r>
            </w:ins>
          </w:p>
        </w:tc>
        <w:tc>
          <w:tcPr>
            <w:tcW w:w="3119" w:type="dxa"/>
            <w:shd w:val="clear" w:color="auto" w:fill="D9D9D9" w:themeFill="background1" w:themeFillShade="D9"/>
            <w:vAlign w:val="center"/>
          </w:tcPr>
          <w:p w14:paraId="16FE9B65" w14:textId="77777777" w:rsidR="00346650" w:rsidRPr="00007C6C" w:rsidRDefault="00346650" w:rsidP="00DC18AA">
            <w:pPr>
              <w:jc w:val="center"/>
              <w:rPr>
                <w:ins w:id="1028" w:author="CLUZEAU Marie" w:date="2026-02-16T10:35:00Z" w16du:dateUtc="2026-02-16T09:35:00Z"/>
                <w:rFonts w:ascii="FranceTV Brown TT Light" w:hAnsi="FranceTV Brown TT Light" w:cs="FranceTV Brown TT Light"/>
                <w:b/>
                <w:bCs/>
              </w:rPr>
            </w:pPr>
            <w:ins w:id="1029" w:author="CLUZEAU Marie" w:date="2026-02-16T10:35:00Z" w16du:dateUtc="2026-02-16T09:35:00Z">
              <w:r>
                <w:rPr>
                  <w:rFonts w:ascii="FranceTV Brown TT Light" w:hAnsi="FranceTV Brown TT Light" w:cs="FranceTV Brown TT Light"/>
                  <w:b/>
                  <w:bCs/>
                </w:rPr>
                <w:t>Domaine</w:t>
              </w:r>
            </w:ins>
          </w:p>
        </w:tc>
        <w:tc>
          <w:tcPr>
            <w:tcW w:w="4110" w:type="dxa"/>
            <w:shd w:val="clear" w:color="auto" w:fill="D9D9D9" w:themeFill="background1" w:themeFillShade="D9"/>
            <w:vAlign w:val="center"/>
          </w:tcPr>
          <w:p w14:paraId="409C25C4" w14:textId="77777777" w:rsidR="00346650" w:rsidRPr="00007C6C" w:rsidRDefault="00346650" w:rsidP="00DC18AA">
            <w:pPr>
              <w:jc w:val="center"/>
              <w:rPr>
                <w:ins w:id="1030" w:author="CLUZEAU Marie" w:date="2026-02-16T10:35:00Z" w16du:dateUtc="2026-02-16T09:35:00Z"/>
                <w:rFonts w:ascii="FranceTV Brown TT Light" w:hAnsi="FranceTV Brown TT Light" w:cs="FranceTV Brown TT Light"/>
                <w:b/>
                <w:bCs/>
              </w:rPr>
            </w:pPr>
            <w:ins w:id="1031" w:author="CLUZEAU Marie" w:date="2026-02-16T10:35:00Z" w16du:dateUtc="2026-02-16T09:35:00Z">
              <w:r>
                <w:rPr>
                  <w:rFonts w:ascii="FranceTV Brown TT Light" w:hAnsi="FranceTV Brown TT Light" w:cs="FranceTV Brown TT Light"/>
                  <w:b/>
                  <w:bCs/>
                </w:rPr>
                <w:t>Indicateurs</w:t>
              </w:r>
            </w:ins>
          </w:p>
        </w:tc>
        <w:tc>
          <w:tcPr>
            <w:tcW w:w="1669" w:type="dxa"/>
            <w:shd w:val="clear" w:color="auto" w:fill="D9D9D9" w:themeFill="background1" w:themeFillShade="D9"/>
            <w:vAlign w:val="center"/>
          </w:tcPr>
          <w:p w14:paraId="4161B342" w14:textId="77777777" w:rsidR="00346650" w:rsidRPr="00007C6C" w:rsidRDefault="00346650" w:rsidP="00DC18AA">
            <w:pPr>
              <w:jc w:val="center"/>
              <w:rPr>
                <w:ins w:id="1032" w:author="CLUZEAU Marie" w:date="2026-02-16T10:35:00Z" w16du:dateUtc="2026-02-16T09:35:00Z"/>
                <w:rFonts w:ascii="FranceTV Brown TT Light" w:hAnsi="FranceTV Brown TT Light" w:cs="FranceTV Brown TT Light"/>
                <w:b/>
                <w:bCs/>
              </w:rPr>
            </w:pPr>
            <w:ins w:id="1033" w:author="CLUZEAU Marie" w:date="2026-02-16T10:35:00Z" w16du:dateUtc="2026-02-16T09:35:00Z">
              <w:r>
                <w:rPr>
                  <w:rFonts w:ascii="FranceTV Brown TT Light" w:hAnsi="FranceTV Brown TT Light" w:cs="FranceTV Brown TT Light"/>
                  <w:b/>
                  <w:bCs/>
                </w:rPr>
                <w:t xml:space="preserve">Objectif / seuil </w:t>
              </w:r>
            </w:ins>
          </w:p>
        </w:tc>
      </w:tr>
      <w:tr w:rsidR="00346650" w14:paraId="2734E652" w14:textId="77777777" w:rsidTr="00DC18AA">
        <w:trPr>
          <w:trHeight w:val="510"/>
          <w:ins w:id="1034" w:author="CLUZEAU Marie" w:date="2026-02-16T10:35:00Z"/>
        </w:trPr>
        <w:tc>
          <w:tcPr>
            <w:tcW w:w="704" w:type="dxa"/>
            <w:vAlign w:val="center"/>
          </w:tcPr>
          <w:p w14:paraId="57170F10" w14:textId="77777777" w:rsidR="00346650" w:rsidRDefault="00346650" w:rsidP="00DC18AA">
            <w:pPr>
              <w:jc w:val="center"/>
              <w:rPr>
                <w:ins w:id="1035" w:author="CLUZEAU Marie" w:date="2026-02-16T10:35:00Z" w16du:dateUtc="2026-02-16T09:35:00Z"/>
                <w:rFonts w:ascii="FranceTV Brown TT Light" w:hAnsi="FranceTV Brown TT Light" w:cs="FranceTV Brown TT Light"/>
              </w:rPr>
            </w:pPr>
            <w:ins w:id="1036" w:author="CLUZEAU Marie" w:date="2026-02-16T10:35:00Z" w16du:dateUtc="2026-02-16T09:35:00Z">
              <w:r>
                <w:rPr>
                  <w:rFonts w:ascii="FranceTV Brown TT Light" w:hAnsi="FranceTV Brown TT Light" w:cs="FranceTV Brown TT Light"/>
                </w:rPr>
                <w:t>1</w:t>
              </w:r>
            </w:ins>
          </w:p>
        </w:tc>
        <w:tc>
          <w:tcPr>
            <w:tcW w:w="3119" w:type="dxa"/>
            <w:vAlign w:val="center"/>
          </w:tcPr>
          <w:p w14:paraId="2AA9AEC2" w14:textId="77777777" w:rsidR="00346650" w:rsidRDefault="00346650" w:rsidP="00DC18AA">
            <w:pPr>
              <w:jc w:val="center"/>
              <w:rPr>
                <w:ins w:id="1037" w:author="CLUZEAU Marie" w:date="2026-02-16T10:35:00Z" w16du:dateUtc="2026-02-16T09:35:00Z"/>
                <w:rFonts w:ascii="FranceTV Brown TT Light" w:hAnsi="FranceTV Brown TT Light" w:cs="FranceTV Brown TT Light"/>
              </w:rPr>
            </w:pPr>
            <w:ins w:id="1038" w:author="CLUZEAU Marie" w:date="2026-02-16T10:35:00Z" w16du:dateUtc="2026-02-16T09:35:00Z">
              <w:r>
                <w:rPr>
                  <w:rFonts w:ascii="FranceTV Brown TT Light" w:hAnsi="FranceTV Brown TT Light" w:cs="FranceTV Brown TT Light"/>
                </w:rPr>
                <w:t>Transversal</w:t>
              </w:r>
            </w:ins>
          </w:p>
        </w:tc>
        <w:tc>
          <w:tcPr>
            <w:tcW w:w="4110" w:type="dxa"/>
            <w:vAlign w:val="center"/>
          </w:tcPr>
          <w:p w14:paraId="4AA20910" w14:textId="77777777" w:rsidR="00346650" w:rsidRDefault="00346650" w:rsidP="00DC18AA">
            <w:pPr>
              <w:rPr>
                <w:ins w:id="1039" w:author="CLUZEAU Marie" w:date="2026-02-16T10:35:00Z" w16du:dateUtc="2026-02-16T09:35:00Z"/>
                <w:rFonts w:ascii="FranceTV Brown TT Light" w:hAnsi="FranceTV Brown TT Light" w:cs="FranceTV Brown TT Light"/>
              </w:rPr>
            </w:pPr>
            <w:ins w:id="1040" w:author="CLUZEAU Marie" w:date="2026-02-16T10:35:00Z" w16du:dateUtc="2026-02-16T09:35:00Z">
              <w:r>
                <w:rPr>
                  <w:rFonts w:ascii="FranceTV Brown TT Light" w:hAnsi="FranceTV Brown TT Light" w:cs="FranceTV Brown TT Light"/>
                </w:rPr>
                <w:t>Délai moyen traitement réclamations</w:t>
              </w:r>
            </w:ins>
          </w:p>
        </w:tc>
        <w:tc>
          <w:tcPr>
            <w:tcW w:w="1669" w:type="dxa"/>
            <w:vAlign w:val="center"/>
          </w:tcPr>
          <w:p w14:paraId="45429AAE" w14:textId="77777777" w:rsidR="00346650" w:rsidRDefault="00346650" w:rsidP="00DC18AA">
            <w:pPr>
              <w:jc w:val="center"/>
              <w:rPr>
                <w:ins w:id="1041" w:author="CLUZEAU Marie" w:date="2026-02-16T10:35:00Z" w16du:dateUtc="2026-02-16T09:35:00Z"/>
                <w:rFonts w:ascii="FranceTV Brown TT Light" w:hAnsi="FranceTV Brown TT Light" w:cs="FranceTV Brown TT Light"/>
              </w:rPr>
            </w:pPr>
            <w:ins w:id="1042" w:author="CLUZEAU Marie" w:date="2026-02-16T10:35:00Z" w16du:dateUtc="2026-02-16T09:35:00Z">
              <w:r>
                <w:rPr>
                  <w:rFonts w:ascii="Calibri" w:hAnsi="Calibri" w:cs="Calibri"/>
                </w:rPr>
                <w:t>≤</w:t>
              </w:r>
              <w:r>
                <w:rPr>
                  <w:rFonts w:ascii="FranceTV Brown TT Light" w:hAnsi="FranceTV Brown TT Light" w:cs="FranceTV Brown TT Light"/>
                </w:rPr>
                <w:t xml:space="preserve"> 24h</w:t>
              </w:r>
            </w:ins>
          </w:p>
        </w:tc>
      </w:tr>
      <w:tr w:rsidR="00346650" w14:paraId="53B159F7" w14:textId="77777777" w:rsidTr="00DC18AA">
        <w:trPr>
          <w:trHeight w:val="510"/>
          <w:ins w:id="1043" w:author="CLUZEAU Marie" w:date="2026-02-16T10:35:00Z"/>
        </w:trPr>
        <w:tc>
          <w:tcPr>
            <w:tcW w:w="704" w:type="dxa"/>
            <w:vAlign w:val="center"/>
          </w:tcPr>
          <w:p w14:paraId="33749ADA" w14:textId="77777777" w:rsidR="00346650" w:rsidRDefault="00346650" w:rsidP="00DC18AA">
            <w:pPr>
              <w:jc w:val="center"/>
              <w:rPr>
                <w:ins w:id="1044" w:author="CLUZEAU Marie" w:date="2026-02-16T10:35:00Z" w16du:dateUtc="2026-02-16T09:35:00Z"/>
                <w:rFonts w:ascii="FranceTV Brown TT Light" w:hAnsi="FranceTV Brown TT Light" w:cs="FranceTV Brown TT Light"/>
              </w:rPr>
            </w:pPr>
            <w:ins w:id="1045" w:author="CLUZEAU Marie" w:date="2026-02-16T10:35:00Z" w16du:dateUtc="2026-02-16T09:35:00Z">
              <w:r>
                <w:rPr>
                  <w:rFonts w:ascii="FranceTV Brown TT Light" w:hAnsi="FranceTV Brown TT Light" w:cs="FranceTV Brown TT Light"/>
                </w:rPr>
                <w:t>2</w:t>
              </w:r>
            </w:ins>
          </w:p>
        </w:tc>
        <w:tc>
          <w:tcPr>
            <w:tcW w:w="3119" w:type="dxa"/>
            <w:vAlign w:val="center"/>
          </w:tcPr>
          <w:p w14:paraId="1B65667A" w14:textId="77777777" w:rsidR="00346650" w:rsidRDefault="00346650" w:rsidP="00DC18AA">
            <w:pPr>
              <w:jc w:val="center"/>
              <w:rPr>
                <w:ins w:id="1046" w:author="CLUZEAU Marie" w:date="2026-02-16T10:35:00Z" w16du:dateUtc="2026-02-16T09:35:00Z"/>
                <w:rFonts w:ascii="FranceTV Brown TT Light" w:hAnsi="FranceTV Brown TT Light" w:cs="FranceTV Brown TT Light"/>
              </w:rPr>
            </w:pPr>
            <w:ins w:id="1047" w:author="CLUZEAU Marie" w:date="2026-02-16T10:35:00Z" w16du:dateUtc="2026-02-16T09:35:00Z">
              <w:r>
                <w:rPr>
                  <w:rFonts w:ascii="FranceTV Brown TT Light" w:hAnsi="FranceTV Brown TT Light" w:cs="FranceTV Brown TT Light"/>
                </w:rPr>
                <w:t>Transversal</w:t>
              </w:r>
            </w:ins>
          </w:p>
        </w:tc>
        <w:tc>
          <w:tcPr>
            <w:tcW w:w="4110" w:type="dxa"/>
            <w:vAlign w:val="center"/>
          </w:tcPr>
          <w:p w14:paraId="1C192286" w14:textId="77777777" w:rsidR="00346650" w:rsidRDefault="00346650" w:rsidP="00DC18AA">
            <w:pPr>
              <w:rPr>
                <w:ins w:id="1048" w:author="CLUZEAU Marie" w:date="2026-02-16T10:35:00Z" w16du:dateUtc="2026-02-16T09:35:00Z"/>
                <w:rFonts w:ascii="FranceTV Brown TT Light" w:hAnsi="FranceTV Brown TT Light" w:cs="FranceTV Brown TT Light"/>
              </w:rPr>
            </w:pPr>
            <w:ins w:id="1049" w:author="CLUZEAU Marie" w:date="2026-02-16T10:35:00Z" w16du:dateUtc="2026-02-16T09:35:00Z">
              <w:r w:rsidRPr="00042689">
                <w:rPr>
                  <w:rFonts w:ascii="FranceTV Brown TT Light" w:hAnsi="FranceTV Brown TT Light" w:cs="FranceTV Brown TT Light"/>
                </w:rPr>
                <w:t>Délai de remplacement d’un agent absent</w:t>
              </w:r>
            </w:ins>
          </w:p>
        </w:tc>
        <w:tc>
          <w:tcPr>
            <w:tcW w:w="1669" w:type="dxa"/>
            <w:vAlign w:val="center"/>
          </w:tcPr>
          <w:p w14:paraId="0B4E3E1B" w14:textId="77777777" w:rsidR="00346650" w:rsidRDefault="00346650" w:rsidP="00DC18AA">
            <w:pPr>
              <w:jc w:val="center"/>
              <w:rPr>
                <w:ins w:id="1050" w:author="CLUZEAU Marie" w:date="2026-02-16T10:35:00Z" w16du:dateUtc="2026-02-16T09:35:00Z"/>
                <w:rFonts w:ascii="FranceTV Brown TT Light" w:hAnsi="FranceTV Brown TT Light" w:cs="FranceTV Brown TT Light"/>
              </w:rPr>
            </w:pPr>
            <w:ins w:id="1051" w:author="CLUZEAU Marie" w:date="2026-02-16T10:35:00Z" w16du:dateUtc="2026-02-16T09:35:00Z">
              <w:r w:rsidRPr="00042689">
                <w:rPr>
                  <w:rFonts w:ascii="FranceTV Brown TT Light" w:hAnsi="FranceTV Brown TT Light" w:cs="FranceTV Brown TT Light"/>
                </w:rPr>
                <w:t>≤ 24h</w:t>
              </w:r>
            </w:ins>
          </w:p>
        </w:tc>
      </w:tr>
      <w:tr w:rsidR="00346650" w14:paraId="3638D7C4" w14:textId="77777777" w:rsidTr="00DC18AA">
        <w:trPr>
          <w:trHeight w:val="510"/>
          <w:ins w:id="1052" w:author="CLUZEAU Marie" w:date="2026-02-16T10:35:00Z"/>
        </w:trPr>
        <w:tc>
          <w:tcPr>
            <w:tcW w:w="704" w:type="dxa"/>
            <w:vAlign w:val="center"/>
          </w:tcPr>
          <w:p w14:paraId="55D52F7F" w14:textId="77777777" w:rsidR="00346650" w:rsidRDefault="00346650" w:rsidP="00DC18AA">
            <w:pPr>
              <w:jc w:val="center"/>
              <w:rPr>
                <w:ins w:id="1053" w:author="CLUZEAU Marie" w:date="2026-02-16T10:35:00Z" w16du:dateUtc="2026-02-16T09:35:00Z"/>
                <w:rFonts w:ascii="FranceTV Brown TT Light" w:hAnsi="FranceTV Brown TT Light" w:cs="FranceTV Brown TT Light"/>
              </w:rPr>
            </w:pPr>
            <w:ins w:id="1054" w:author="CLUZEAU Marie" w:date="2026-02-16T10:35:00Z" w16du:dateUtc="2026-02-16T09:35:00Z">
              <w:r>
                <w:rPr>
                  <w:rFonts w:ascii="FranceTV Brown TT Light" w:hAnsi="FranceTV Brown TT Light" w:cs="FranceTV Brown TT Light"/>
                </w:rPr>
                <w:t>3</w:t>
              </w:r>
            </w:ins>
          </w:p>
        </w:tc>
        <w:tc>
          <w:tcPr>
            <w:tcW w:w="3119" w:type="dxa"/>
            <w:vAlign w:val="center"/>
          </w:tcPr>
          <w:p w14:paraId="6E8C0203" w14:textId="77777777" w:rsidR="00346650" w:rsidRDefault="00346650" w:rsidP="00DC18AA">
            <w:pPr>
              <w:jc w:val="center"/>
              <w:rPr>
                <w:ins w:id="1055" w:author="CLUZEAU Marie" w:date="2026-02-16T10:35:00Z" w16du:dateUtc="2026-02-16T09:35:00Z"/>
                <w:rFonts w:ascii="FranceTV Brown TT Light" w:hAnsi="FranceTV Brown TT Light" w:cs="FranceTV Brown TT Light"/>
              </w:rPr>
            </w:pPr>
            <w:ins w:id="1056" w:author="CLUZEAU Marie" w:date="2026-02-16T10:35:00Z" w16du:dateUtc="2026-02-16T09:35:00Z">
              <w:r>
                <w:rPr>
                  <w:rFonts w:ascii="FranceTV Brown TT Light" w:hAnsi="FranceTV Brown TT Light" w:cs="FranceTV Brown TT Light"/>
                </w:rPr>
                <w:t>Transversal</w:t>
              </w:r>
            </w:ins>
          </w:p>
        </w:tc>
        <w:tc>
          <w:tcPr>
            <w:tcW w:w="4110" w:type="dxa"/>
            <w:vAlign w:val="center"/>
          </w:tcPr>
          <w:p w14:paraId="0C3615FE" w14:textId="77777777" w:rsidR="00346650" w:rsidRDefault="00346650" w:rsidP="00DC18AA">
            <w:pPr>
              <w:rPr>
                <w:ins w:id="1057" w:author="CLUZEAU Marie" w:date="2026-02-16T10:35:00Z" w16du:dateUtc="2026-02-16T09:35:00Z"/>
                <w:rFonts w:ascii="FranceTV Brown TT Light" w:hAnsi="FranceTV Brown TT Light" w:cs="FranceTV Brown TT Light"/>
              </w:rPr>
            </w:pPr>
            <w:ins w:id="1058" w:author="CLUZEAU Marie" w:date="2026-02-16T10:35:00Z" w16du:dateUtc="2026-02-16T09:35:00Z">
              <w:r>
                <w:rPr>
                  <w:rFonts w:ascii="FranceTV Brown TT Light" w:hAnsi="FranceTV Brown TT Light" w:cs="FranceTV Brown TT Light"/>
                </w:rPr>
                <w:t>Respect des plannings</w:t>
              </w:r>
            </w:ins>
          </w:p>
        </w:tc>
        <w:tc>
          <w:tcPr>
            <w:tcW w:w="1669" w:type="dxa"/>
            <w:vAlign w:val="center"/>
          </w:tcPr>
          <w:p w14:paraId="11F67024" w14:textId="77777777" w:rsidR="00346650" w:rsidRDefault="00346650" w:rsidP="00DC18AA">
            <w:pPr>
              <w:jc w:val="center"/>
              <w:rPr>
                <w:ins w:id="1059" w:author="CLUZEAU Marie" w:date="2026-02-16T10:35:00Z" w16du:dateUtc="2026-02-16T09:35:00Z"/>
                <w:rFonts w:ascii="FranceTV Brown TT Light" w:hAnsi="FranceTV Brown TT Light" w:cs="FranceTV Brown TT Light"/>
              </w:rPr>
            </w:pPr>
            <w:ins w:id="1060" w:author="CLUZEAU Marie" w:date="2026-02-16T10:35:00Z" w16du:dateUtc="2026-02-16T09:35:00Z">
              <w:r>
                <w:rPr>
                  <w:rFonts w:ascii="FranceTV Brown TT Light" w:hAnsi="FranceTV Brown TT Light" w:cs="FranceTV Brown TT Light"/>
                </w:rPr>
                <w:t>100%</w:t>
              </w:r>
            </w:ins>
          </w:p>
        </w:tc>
      </w:tr>
      <w:tr w:rsidR="00346650" w14:paraId="0AD0F67A" w14:textId="77777777" w:rsidTr="00DC18AA">
        <w:trPr>
          <w:trHeight w:val="510"/>
          <w:ins w:id="1061" w:author="CLUZEAU Marie" w:date="2026-02-16T10:35:00Z"/>
        </w:trPr>
        <w:tc>
          <w:tcPr>
            <w:tcW w:w="704" w:type="dxa"/>
            <w:vAlign w:val="center"/>
          </w:tcPr>
          <w:p w14:paraId="3DBA4701" w14:textId="77777777" w:rsidR="00346650" w:rsidRDefault="00346650" w:rsidP="00DC18AA">
            <w:pPr>
              <w:jc w:val="center"/>
              <w:rPr>
                <w:ins w:id="1062" w:author="CLUZEAU Marie" w:date="2026-02-16T10:35:00Z" w16du:dateUtc="2026-02-16T09:35:00Z"/>
                <w:rFonts w:ascii="FranceTV Brown TT Light" w:hAnsi="FranceTV Brown TT Light" w:cs="FranceTV Brown TT Light"/>
              </w:rPr>
            </w:pPr>
            <w:ins w:id="1063" w:author="CLUZEAU Marie" w:date="2026-02-16T10:35:00Z" w16du:dateUtc="2026-02-16T09:35:00Z">
              <w:r>
                <w:rPr>
                  <w:rFonts w:ascii="FranceTV Brown TT Light" w:hAnsi="FranceTV Brown TT Light" w:cs="FranceTV Brown TT Light"/>
                </w:rPr>
                <w:t>4</w:t>
              </w:r>
            </w:ins>
          </w:p>
        </w:tc>
        <w:tc>
          <w:tcPr>
            <w:tcW w:w="3119" w:type="dxa"/>
            <w:vAlign w:val="center"/>
          </w:tcPr>
          <w:p w14:paraId="2E42D22C" w14:textId="77777777" w:rsidR="00346650" w:rsidRDefault="00346650" w:rsidP="00DC18AA">
            <w:pPr>
              <w:jc w:val="center"/>
              <w:rPr>
                <w:ins w:id="1064" w:author="CLUZEAU Marie" w:date="2026-02-16T10:35:00Z" w16du:dateUtc="2026-02-16T09:35:00Z"/>
                <w:rFonts w:ascii="FranceTV Brown TT Light" w:hAnsi="FranceTV Brown TT Light" w:cs="FranceTV Brown TT Light"/>
              </w:rPr>
            </w:pPr>
            <w:ins w:id="1065" w:author="CLUZEAU Marie" w:date="2026-02-16T10:35:00Z" w16du:dateUtc="2026-02-16T09:35:00Z">
              <w:r>
                <w:rPr>
                  <w:rFonts w:ascii="FranceTV Brown TT Light" w:hAnsi="FranceTV Brown TT Light" w:cs="FranceTV Brown TT Light"/>
                </w:rPr>
                <w:t>Transversal</w:t>
              </w:r>
            </w:ins>
          </w:p>
        </w:tc>
        <w:tc>
          <w:tcPr>
            <w:tcW w:w="4110" w:type="dxa"/>
            <w:vAlign w:val="center"/>
          </w:tcPr>
          <w:p w14:paraId="5485AF89" w14:textId="77777777" w:rsidR="00346650" w:rsidRDefault="00346650" w:rsidP="00DC18AA">
            <w:pPr>
              <w:rPr>
                <w:ins w:id="1066" w:author="CLUZEAU Marie" w:date="2026-02-16T10:35:00Z" w16du:dateUtc="2026-02-16T09:35:00Z"/>
                <w:rFonts w:ascii="FranceTV Brown TT Light" w:hAnsi="FranceTV Brown TT Light" w:cs="FranceTV Brown TT Light"/>
              </w:rPr>
            </w:pPr>
            <w:ins w:id="1067" w:author="CLUZEAU Marie" w:date="2026-02-16T10:35:00Z" w16du:dateUtc="2026-02-16T09:35:00Z">
              <w:r>
                <w:rPr>
                  <w:rFonts w:ascii="FranceTV Brown TT Light" w:hAnsi="FranceTV Brown TT Light" w:cs="FranceTV Brown TT Light"/>
                </w:rPr>
                <w:t>Respect des réunions de suivi contractuelles</w:t>
              </w:r>
            </w:ins>
          </w:p>
        </w:tc>
        <w:tc>
          <w:tcPr>
            <w:tcW w:w="1669" w:type="dxa"/>
            <w:vAlign w:val="center"/>
          </w:tcPr>
          <w:p w14:paraId="27ABF489" w14:textId="77777777" w:rsidR="00346650" w:rsidRDefault="00346650" w:rsidP="00DC18AA">
            <w:pPr>
              <w:jc w:val="center"/>
              <w:rPr>
                <w:ins w:id="1068" w:author="CLUZEAU Marie" w:date="2026-02-16T10:35:00Z" w16du:dateUtc="2026-02-16T09:35:00Z"/>
                <w:rFonts w:ascii="FranceTV Brown TT Light" w:hAnsi="FranceTV Brown TT Light" w:cs="FranceTV Brown TT Light"/>
              </w:rPr>
            </w:pPr>
            <w:ins w:id="1069" w:author="CLUZEAU Marie" w:date="2026-02-16T10:35:00Z" w16du:dateUtc="2026-02-16T09:35:00Z">
              <w:r>
                <w:rPr>
                  <w:rFonts w:ascii="FranceTV Brown TT Light" w:hAnsi="FranceTV Brown TT Light" w:cs="FranceTV Brown TT Light"/>
                </w:rPr>
                <w:t>100%</w:t>
              </w:r>
            </w:ins>
          </w:p>
        </w:tc>
      </w:tr>
      <w:tr w:rsidR="00346650" w14:paraId="2C53EB54" w14:textId="77777777" w:rsidTr="00DC18AA">
        <w:trPr>
          <w:trHeight w:val="510"/>
          <w:ins w:id="1070" w:author="CLUZEAU Marie" w:date="2026-02-16T10:35:00Z"/>
        </w:trPr>
        <w:tc>
          <w:tcPr>
            <w:tcW w:w="704" w:type="dxa"/>
            <w:vAlign w:val="center"/>
          </w:tcPr>
          <w:p w14:paraId="0D8C5D79" w14:textId="77777777" w:rsidR="00346650" w:rsidRDefault="00346650" w:rsidP="00DC18AA">
            <w:pPr>
              <w:jc w:val="center"/>
              <w:rPr>
                <w:ins w:id="1071" w:author="CLUZEAU Marie" w:date="2026-02-16T10:35:00Z" w16du:dateUtc="2026-02-16T09:35:00Z"/>
                <w:rFonts w:ascii="FranceTV Brown TT Light" w:hAnsi="FranceTV Brown TT Light" w:cs="FranceTV Brown TT Light"/>
              </w:rPr>
            </w:pPr>
            <w:ins w:id="1072" w:author="CLUZEAU Marie" w:date="2026-02-16T10:35:00Z" w16du:dateUtc="2026-02-16T09:35:00Z">
              <w:r>
                <w:rPr>
                  <w:rFonts w:ascii="FranceTV Brown TT Light" w:hAnsi="FranceTV Brown TT Light" w:cs="FranceTV Brown TT Light"/>
                </w:rPr>
                <w:t>5</w:t>
              </w:r>
            </w:ins>
          </w:p>
        </w:tc>
        <w:tc>
          <w:tcPr>
            <w:tcW w:w="3119" w:type="dxa"/>
            <w:vAlign w:val="center"/>
          </w:tcPr>
          <w:p w14:paraId="5CEA9271" w14:textId="77777777" w:rsidR="00346650" w:rsidRDefault="00346650" w:rsidP="00DC18AA">
            <w:pPr>
              <w:jc w:val="center"/>
              <w:rPr>
                <w:ins w:id="1073" w:author="CLUZEAU Marie" w:date="2026-02-16T10:35:00Z" w16du:dateUtc="2026-02-16T09:35:00Z"/>
                <w:rFonts w:ascii="FranceTV Brown TT Light" w:hAnsi="FranceTV Brown TT Light" w:cs="FranceTV Brown TT Light"/>
              </w:rPr>
            </w:pPr>
            <w:ins w:id="1074" w:author="CLUZEAU Marie" w:date="2026-02-16T10:35:00Z" w16du:dateUtc="2026-02-16T09:35:00Z">
              <w:r>
                <w:rPr>
                  <w:rFonts w:ascii="FranceTV Brown TT Light" w:hAnsi="FranceTV Brown TT Light" w:cs="FranceTV Brown TT Light"/>
                </w:rPr>
                <w:t>Transversal</w:t>
              </w:r>
            </w:ins>
          </w:p>
        </w:tc>
        <w:tc>
          <w:tcPr>
            <w:tcW w:w="4110" w:type="dxa"/>
            <w:vAlign w:val="center"/>
          </w:tcPr>
          <w:p w14:paraId="2E00EEB1" w14:textId="77777777" w:rsidR="00346650" w:rsidRDefault="00346650" w:rsidP="00DC18AA">
            <w:pPr>
              <w:rPr>
                <w:ins w:id="1075" w:author="CLUZEAU Marie" w:date="2026-02-16T10:35:00Z" w16du:dateUtc="2026-02-16T09:35:00Z"/>
                <w:rFonts w:ascii="FranceTV Brown TT Light" w:hAnsi="FranceTV Brown TT Light" w:cs="FranceTV Brown TT Light"/>
              </w:rPr>
            </w:pPr>
            <w:ins w:id="1076" w:author="CLUZEAU Marie" w:date="2026-02-16T10:35:00Z" w16du:dateUtc="2026-02-16T09:35:00Z">
              <w:r>
                <w:rPr>
                  <w:rFonts w:ascii="FranceTV Brown TT Light" w:hAnsi="FranceTV Brown TT Light" w:cs="FranceTV Brown TT Light"/>
                </w:rPr>
                <w:t>Délai de transmission d’un rapport, de documents</w:t>
              </w:r>
            </w:ins>
          </w:p>
        </w:tc>
        <w:tc>
          <w:tcPr>
            <w:tcW w:w="1669" w:type="dxa"/>
            <w:vAlign w:val="center"/>
          </w:tcPr>
          <w:p w14:paraId="74D1B684" w14:textId="77777777" w:rsidR="00346650" w:rsidRDefault="00346650" w:rsidP="00DC18AA">
            <w:pPr>
              <w:jc w:val="center"/>
              <w:rPr>
                <w:ins w:id="1077" w:author="CLUZEAU Marie" w:date="2026-02-16T10:35:00Z" w16du:dateUtc="2026-02-16T09:35:00Z"/>
                <w:rFonts w:ascii="FranceTV Brown TT Light" w:hAnsi="FranceTV Brown TT Light" w:cs="FranceTV Brown TT Light"/>
              </w:rPr>
            </w:pPr>
            <w:ins w:id="1078" w:author="CLUZEAU Marie" w:date="2026-02-16T10:35:00Z" w16du:dateUtc="2026-02-16T09:35:00Z">
              <w:r w:rsidRPr="00BD18FF">
                <w:rPr>
                  <w:rFonts w:ascii="FranceTV Brown TT Light" w:hAnsi="FranceTV Brown TT Light" w:cs="FranceTV Brown TT Light"/>
                </w:rPr>
                <w:t>≤ 4</w:t>
              </w:r>
              <w:r>
                <w:rPr>
                  <w:rFonts w:ascii="FranceTV Brown TT Light" w:hAnsi="FranceTV Brown TT Light" w:cs="FranceTV Brown TT Light"/>
                </w:rPr>
                <w:t>8</w:t>
              </w:r>
              <w:r w:rsidRPr="00BD18FF">
                <w:rPr>
                  <w:rFonts w:ascii="FranceTV Brown TT Light" w:hAnsi="FranceTV Brown TT Light" w:cs="FranceTV Brown TT Light"/>
                </w:rPr>
                <w:t>h</w:t>
              </w:r>
            </w:ins>
          </w:p>
        </w:tc>
      </w:tr>
      <w:tr w:rsidR="00346650" w14:paraId="1ECD7095" w14:textId="77777777" w:rsidTr="00DC18AA">
        <w:trPr>
          <w:trHeight w:val="510"/>
          <w:ins w:id="1079" w:author="CLUZEAU Marie" w:date="2026-02-16T10:35:00Z"/>
        </w:trPr>
        <w:tc>
          <w:tcPr>
            <w:tcW w:w="704" w:type="dxa"/>
            <w:vAlign w:val="center"/>
          </w:tcPr>
          <w:p w14:paraId="2A77B548" w14:textId="77777777" w:rsidR="00346650" w:rsidRDefault="00346650" w:rsidP="00DC18AA">
            <w:pPr>
              <w:jc w:val="center"/>
              <w:rPr>
                <w:ins w:id="1080" w:author="CLUZEAU Marie" w:date="2026-02-16T10:35:00Z" w16du:dateUtc="2026-02-16T09:35:00Z"/>
                <w:rFonts w:ascii="FranceTV Brown TT Light" w:hAnsi="FranceTV Brown TT Light" w:cs="FranceTV Brown TT Light"/>
              </w:rPr>
            </w:pPr>
            <w:ins w:id="1081" w:author="CLUZEAU Marie" w:date="2026-02-16T10:35:00Z" w16du:dateUtc="2026-02-16T09:35:00Z">
              <w:r>
                <w:rPr>
                  <w:rFonts w:ascii="FranceTV Brown TT Light" w:hAnsi="FranceTV Brown TT Light" w:cs="FranceTV Brown TT Light"/>
                </w:rPr>
                <w:t>6</w:t>
              </w:r>
            </w:ins>
          </w:p>
        </w:tc>
        <w:tc>
          <w:tcPr>
            <w:tcW w:w="3119" w:type="dxa"/>
            <w:vAlign w:val="center"/>
          </w:tcPr>
          <w:p w14:paraId="4D7254BC" w14:textId="77777777" w:rsidR="00346650" w:rsidRDefault="00346650" w:rsidP="00DC18AA">
            <w:pPr>
              <w:jc w:val="center"/>
              <w:rPr>
                <w:ins w:id="1082" w:author="CLUZEAU Marie" w:date="2026-02-16T10:35:00Z" w16du:dateUtc="2026-02-16T09:35:00Z"/>
                <w:rFonts w:ascii="FranceTV Brown TT Light" w:hAnsi="FranceTV Brown TT Light" w:cs="FranceTV Brown TT Light"/>
              </w:rPr>
            </w:pPr>
            <w:ins w:id="1083" w:author="CLUZEAU Marie" w:date="2026-02-16T10:35:00Z" w16du:dateUtc="2026-02-16T09:35:00Z">
              <w:r>
                <w:rPr>
                  <w:rFonts w:ascii="FranceTV Brown TT Light" w:hAnsi="FranceTV Brown TT Light" w:cs="FranceTV Brown TT Light"/>
                </w:rPr>
                <w:t>Transversal</w:t>
              </w:r>
            </w:ins>
          </w:p>
        </w:tc>
        <w:tc>
          <w:tcPr>
            <w:tcW w:w="4110" w:type="dxa"/>
            <w:vAlign w:val="center"/>
          </w:tcPr>
          <w:p w14:paraId="36299860" w14:textId="77777777" w:rsidR="00346650" w:rsidRDefault="00346650" w:rsidP="00DC18AA">
            <w:pPr>
              <w:rPr>
                <w:ins w:id="1084" w:author="CLUZEAU Marie" w:date="2026-02-16T10:35:00Z" w16du:dateUtc="2026-02-16T09:35:00Z"/>
                <w:rFonts w:ascii="FranceTV Brown TT Light" w:hAnsi="FranceTV Brown TT Light" w:cs="FranceTV Brown TT Light"/>
              </w:rPr>
            </w:pPr>
            <w:ins w:id="1085" w:author="CLUZEAU Marie" w:date="2026-02-16T10:35:00Z" w16du:dateUtc="2026-02-16T09:35:00Z">
              <w:r>
                <w:rPr>
                  <w:rFonts w:ascii="FranceTV Brown TT Light" w:hAnsi="FranceTV Brown TT Light" w:cs="FranceTV Brown TT Light"/>
                </w:rPr>
                <w:t>Continuité de prestations</w:t>
              </w:r>
              <w:r w:rsidRPr="001C6B42">
                <w:rPr>
                  <w:rFonts w:ascii="FranceTV Brown TT Light" w:hAnsi="FranceTV Brown TT Light" w:cs="FranceTV Brown TT Light"/>
                </w:rPr>
                <w:t xml:space="preserve"> d’un service critique</w:t>
              </w:r>
            </w:ins>
          </w:p>
        </w:tc>
        <w:tc>
          <w:tcPr>
            <w:tcW w:w="1669" w:type="dxa"/>
            <w:vAlign w:val="center"/>
          </w:tcPr>
          <w:p w14:paraId="74C759D0" w14:textId="77777777" w:rsidR="00346650" w:rsidRPr="00BD18FF" w:rsidRDefault="00346650" w:rsidP="00DC18AA">
            <w:pPr>
              <w:jc w:val="center"/>
              <w:rPr>
                <w:ins w:id="1086" w:author="CLUZEAU Marie" w:date="2026-02-16T10:35:00Z" w16du:dateUtc="2026-02-16T09:35:00Z"/>
                <w:rFonts w:ascii="FranceTV Brown TT Light" w:hAnsi="FranceTV Brown TT Light" w:cs="FranceTV Brown TT Light"/>
              </w:rPr>
            </w:pPr>
            <w:ins w:id="1087" w:author="CLUZEAU Marie" w:date="2026-02-16T10:35:00Z" w16du:dateUtc="2026-02-16T09:35:00Z">
              <w:r>
                <w:rPr>
                  <w:rFonts w:ascii="FranceTV Brown TT Light" w:hAnsi="FranceTV Brown TT Light" w:cs="FranceTV Brown TT Light"/>
                </w:rPr>
                <w:t>100%</w:t>
              </w:r>
            </w:ins>
          </w:p>
        </w:tc>
      </w:tr>
      <w:tr w:rsidR="00346650" w14:paraId="05BC7E0A" w14:textId="77777777" w:rsidTr="00DC18AA">
        <w:trPr>
          <w:trHeight w:val="510"/>
          <w:ins w:id="1088" w:author="CLUZEAU Marie" w:date="2026-02-16T10:35:00Z"/>
        </w:trPr>
        <w:tc>
          <w:tcPr>
            <w:tcW w:w="704" w:type="dxa"/>
            <w:vAlign w:val="center"/>
          </w:tcPr>
          <w:p w14:paraId="4A64CCE2" w14:textId="77777777" w:rsidR="00346650" w:rsidRDefault="00346650" w:rsidP="00DC18AA">
            <w:pPr>
              <w:jc w:val="center"/>
              <w:rPr>
                <w:ins w:id="1089" w:author="CLUZEAU Marie" w:date="2026-02-16T10:35:00Z" w16du:dateUtc="2026-02-16T09:35:00Z"/>
                <w:rFonts w:ascii="FranceTV Brown TT Light" w:hAnsi="FranceTV Brown TT Light" w:cs="FranceTV Brown TT Light"/>
              </w:rPr>
            </w:pPr>
            <w:ins w:id="1090" w:author="CLUZEAU Marie" w:date="2026-02-16T10:35:00Z" w16du:dateUtc="2026-02-16T09:35:00Z">
              <w:r>
                <w:rPr>
                  <w:rFonts w:ascii="FranceTV Brown TT Light" w:hAnsi="FranceTV Brown TT Light" w:cs="FranceTV Brown TT Light"/>
                </w:rPr>
                <w:t>7</w:t>
              </w:r>
            </w:ins>
          </w:p>
        </w:tc>
        <w:tc>
          <w:tcPr>
            <w:tcW w:w="3119" w:type="dxa"/>
            <w:vAlign w:val="center"/>
          </w:tcPr>
          <w:p w14:paraId="1814E241" w14:textId="77777777" w:rsidR="00346650" w:rsidRDefault="00346650" w:rsidP="00DC18AA">
            <w:pPr>
              <w:jc w:val="center"/>
              <w:rPr>
                <w:ins w:id="1091" w:author="CLUZEAU Marie" w:date="2026-02-16T10:35:00Z" w16du:dateUtc="2026-02-16T09:35:00Z"/>
                <w:rFonts w:ascii="FranceTV Brown TT Light" w:hAnsi="FranceTV Brown TT Light" w:cs="FranceTV Brown TT Light"/>
              </w:rPr>
            </w:pPr>
            <w:ins w:id="1092" w:author="CLUZEAU Marie" w:date="2026-02-16T10:35:00Z" w16du:dateUtc="2026-02-16T09:35:00Z">
              <w:r>
                <w:rPr>
                  <w:rFonts w:ascii="FranceTV Brown TT Light" w:hAnsi="FranceTV Brown TT Light" w:cs="FranceTV Brown TT Light"/>
                </w:rPr>
                <w:t>Transversal</w:t>
              </w:r>
            </w:ins>
          </w:p>
        </w:tc>
        <w:tc>
          <w:tcPr>
            <w:tcW w:w="4110" w:type="dxa"/>
            <w:vAlign w:val="center"/>
          </w:tcPr>
          <w:p w14:paraId="74389D85" w14:textId="77777777" w:rsidR="00346650" w:rsidRPr="001C6B42" w:rsidRDefault="00346650" w:rsidP="00DC18AA">
            <w:pPr>
              <w:rPr>
                <w:ins w:id="1093" w:author="CLUZEAU Marie" w:date="2026-02-16T10:35:00Z" w16du:dateUtc="2026-02-16T09:35:00Z"/>
                <w:rFonts w:ascii="FranceTV Brown TT Light" w:hAnsi="FranceTV Brown TT Light" w:cs="FranceTV Brown TT Light"/>
              </w:rPr>
            </w:pPr>
            <w:ins w:id="1094" w:author="CLUZEAU Marie" w:date="2026-02-16T10:35:00Z" w16du:dateUtc="2026-02-16T09:35:00Z">
              <w:r>
                <w:rPr>
                  <w:rFonts w:ascii="FranceTV Brown TT Light" w:hAnsi="FranceTV Brown TT Light" w:cs="FranceTV Brown TT Light"/>
                </w:rPr>
                <w:t>Dé</w:t>
              </w:r>
              <w:r w:rsidRPr="00F54B58">
                <w:rPr>
                  <w:rFonts w:ascii="FranceTV Brown TT Light" w:hAnsi="FranceTV Brown TT Light" w:cs="FranceTV Brown TT Light"/>
                </w:rPr>
                <w:t>lai d’intervention contractuel</w:t>
              </w:r>
            </w:ins>
          </w:p>
        </w:tc>
        <w:tc>
          <w:tcPr>
            <w:tcW w:w="1669" w:type="dxa"/>
            <w:vAlign w:val="center"/>
          </w:tcPr>
          <w:p w14:paraId="3AFFE337" w14:textId="77777777" w:rsidR="00346650" w:rsidRDefault="00346650" w:rsidP="00DC18AA">
            <w:pPr>
              <w:jc w:val="center"/>
              <w:rPr>
                <w:ins w:id="1095" w:author="CLUZEAU Marie" w:date="2026-02-16T10:35:00Z" w16du:dateUtc="2026-02-16T09:35:00Z"/>
                <w:rFonts w:ascii="FranceTV Brown TT Light" w:hAnsi="FranceTV Brown TT Light" w:cs="FranceTV Brown TT Light"/>
              </w:rPr>
            </w:pPr>
            <w:ins w:id="1096" w:author="CLUZEAU Marie" w:date="2026-02-16T10:35:00Z" w16du:dateUtc="2026-02-16T09:35:00Z">
              <w:r>
                <w:rPr>
                  <w:rFonts w:ascii="FranceTV Brown TT Light" w:hAnsi="FranceTV Brown TT Light" w:cs="FranceTV Brown TT Light"/>
                </w:rPr>
                <w:t>=0</w:t>
              </w:r>
              <w:r w:rsidRPr="003877C5">
                <w:rPr>
                  <w:rFonts w:ascii="FranceTV Brown TT Light" w:hAnsi="FranceTV Brown TT Light" w:cs="FranceTV Brown TT Light"/>
                </w:rPr>
                <w:t>h</w:t>
              </w:r>
            </w:ins>
          </w:p>
        </w:tc>
      </w:tr>
      <w:tr w:rsidR="00346650" w14:paraId="310FDA74" w14:textId="77777777" w:rsidTr="00DC18AA">
        <w:trPr>
          <w:trHeight w:val="510"/>
          <w:ins w:id="1097" w:author="CLUZEAU Marie" w:date="2026-02-16T10:35:00Z"/>
        </w:trPr>
        <w:tc>
          <w:tcPr>
            <w:tcW w:w="704" w:type="dxa"/>
            <w:vAlign w:val="center"/>
          </w:tcPr>
          <w:p w14:paraId="2B3BFCEE" w14:textId="77777777" w:rsidR="00346650" w:rsidRDefault="00346650" w:rsidP="00DC18AA">
            <w:pPr>
              <w:jc w:val="center"/>
              <w:rPr>
                <w:ins w:id="1098" w:author="CLUZEAU Marie" w:date="2026-02-16T10:35:00Z" w16du:dateUtc="2026-02-16T09:35:00Z"/>
                <w:rFonts w:ascii="FranceTV Brown TT Light" w:hAnsi="FranceTV Brown TT Light" w:cs="FranceTV Brown TT Light"/>
              </w:rPr>
            </w:pPr>
            <w:ins w:id="1099" w:author="CLUZEAU Marie" w:date="2026-02-16T10:35:00Z" w16du:dateUtc="2026-02-16T09:35:00Z">
              <w:r>
                <w:rPr>
                  <w:rFonts w:ascii="FranceTV Brown TT Light" w:hAnsi="FranceTV Brown TT Light" w:cs="FranceTV Brown TT Light"/>
                </w:rPr>
                <w:t>8</w:t>
              </w:r>
            </w:ins>
          </w:p>
        </w:tc>
        <w:tc>
          <w:tcPr>
            <w:tcW w:w="3119" w:type="dxa"/>
            <w:vAlign w:val="center"/>
          </w:tcPr>
          <w:p w14:paraId="37631240" w14:textId="77777777" w:rsidR="00346650" w:rsidRDefault="00346650" w:rsidP="00DC18AA">
            <w:pPr>
              <w:jc w:val="center"/>
              <w:rPr>
                <w:ins w:id="1100" w:author="CLUZEAU Marie" w:date="2026-02-16T10:35:00Z" w16du:dateUtc="2026-02-16T09:35:00Z"/>
                <w:rFonts w:ascii="FranceTV Brown TT Light" w:hAnsi="FranceTV Brown TT Light" w:cs="FranceTV Brown TT Light"/>
              </w:rPr>
            </w:pPr>
            <w:ins w:id="1101" w:author="CLUZEAU Marie" w:date="2026-02-16T10:35:00Z" w16du:dateUtc="2026-02-16T09:35:00Z">
              <w:r>
                <w:rPr>
                  <w:rFonts w:ascii="FranceTV Brown TT Light" w:hAnsi="FranceTV Brown TT Light" w:cs="FranceTV Brown TT Light"/>
                </w:rPr>
                <w:t>Transversal</w:t>
              </w:r>
            </w:ins>
          </w:p>
        </w:tc>
        <w:tc>
          <w:tcPr>
            <w:tcW w:w="4110" w:type="dxa"/>
            <w:vAlign w:val="center"/>
          </w:tcPr>
          <w:p w14:paraId="6EBFE848" w14:textId="77777777" w:rsidR="00346650" w:rsidRPr="00F54B58" w:rsidRDefault="00346650" w:rsidP="00DC18AA">
            <w:pPr>
              <w:rPr>
                <w:ins w:id="1102" w:author="CLUZEAU Marie" w:date="2026-02-16T10:35:00Z" w16du:dateUtc="2026-02-16T09:35:00Z"/>
                <w:rFonts w:ascii="FranceTV Brown TT Light" w:hAnsi="FranceTV Brown TT Light" w:cs="FranceTV Brown TT Light"/>
              </w:rPr>
            </w:pPr>
            <w:ins w:id="1103" w:author="CLUZEAU Marie" w:date="2026-02-16T10:35:00Z" w16du:dateUtc="2026-02-16T09:35:00Z">
              <w:r w:rsidRPr="003F1B0B">
                <w:rPr>
                  <w:rFonts w:ascii="FranceTV Brown TT Light" w:hAnsi="FranceTV Brown TT Light" w:cs="FranceTV Brown TT Light"/>
                </w:rPr>
                <w:t>Respect des procédures de sécurité</w:t>
              </w:r>
            </w:ins>
          </w:p>
        </w:tc>
        <w:tc>
          <w:tcPr>
            <w:tcW w:w="1669" w:type="dxa"/>
            <w:vAlign w:val="center"/>
          </w:tcPr>
          <w:p w14:paraId="533EF37D" w14:textId="77777777" w:rsidR="00346650" w:rsidRDefault="00346650" w:rsidP="00DC18AA">
            <w:pPr>
              <w:jc w:val="center"/>
              <w:rPr>
                <w:ins w:id="1104" w:author="CLUZEAU Marie" w:date="2026-02-16T10:35:00Z" w16du:dateUtc="2026-02-16T09:35:00Z"/>
                <w:rFonts w:ascii="FranceTV Brown TT Light" w:hAnsi="FranceTV Brown TT Light" w:cs="FranceTV Brown TT Light"/>
              </w:rPr>
            </w:pPr>
            <w:ins w:id="1105" w:author="CLUZEAU Marie" w:date="2026-02-16T10:35:00Z" w16du:dateUtc="2026-02-16T09:35:00Z">
              <w:r>
                <w:rPr>
                  <w:rFonts w:ascii="FranceTV Brown TT Light" w:hAnsi="FranceTV Brown TT Light" w:cs="FranceTV Brown TT Light"/>
                </w:rPr>
                <w:t>100%</w:t>
              </w:r>
            </w:ins>
          </w:p>
        </w:tc>
      </w:tr>
      <w:tr w:rsidR="00346650" w14:paraId="18B39681" w14:textId="77777777" w:rsidTr="00DC18AA">
        <w:trPr>
          <w:trHeight w:val="510"/>
          <w:ins w:id="1106" w:author="CLUZEAU Marie" w:date="2026-02-16T10:35:00Z"/>
        </w:trPr>
        <w:tc>
          <w:tcPr>
            <w:tcW w:w="704" w:type="dxa"/>
            <w:vAlign w:val="center"/>
          </w:tcPr>
          <w:p w14:paraId="483C5807" w14:textId="77777777" w:rsidR="00346650" w:rsidRDefault="00346650" w:rsidP="00DC18AA">
            <w:pPr>
              <w:jc w:val="center"/>
              <w:rPr>
                <w:ins w:id="1107" w:author="CLUZEAU Marie" w:date="2026-02-16T10:35:00Z" w16du:dateUtc="2026-02-16T09:35:00Z"/>
                <w:rFonts w:ascii="FranceTV Brown TT Light" w:hAnsi="FranceTV Brown TT Light" w:cs="FranceTV Brown TT Light"/>
              </w:rPr>
            </w:pPr>
            <w:ins w:id="1108" w:author="CLUZEAU Marie" w:date="2026-02-16T10:35:00Z" w16du:dateUtc="2026-02-16T09:35:00Z">
              <w:r>
                <w:rPr>
                  <w:rFonts w:ascii="FranceTV Brown TT Light" w:hAnsi="FranceTV Brown TT Light" w:cs="FranceTV Brown TT Light"/>
                </w:rPr>
                <w:t>9</w:t>
              </w:r>
            </w:ins>
          </w:p>
        </w:tc>
        <w:tc>
          <w:tcPr>
            <w:tcW w:w="3119" w:type="dxa"/>
            <w:vAlign w:val="center"/>
          </w:tcPr>
          <w:p w14:paraId="4E09CDBF" w14:textId="77777777" w:rsidR="00346650" w:rsidRDefault="00346650" w:rsidP="00DC18AA">
            <w:pPr>
              <w:jc w:val="center"/>
              <w:rPr>
                <w:ins w:id="1109" w:author="CLUZEAU Marie" w:date="2026-02-16T10:35:00Z" w16du:dateUtc="2026-02-16T09:35:00Z"/>
                <w:rFonts w:ascii="FranceTV Brown TT Light" w:hAnsi="FranceTV Brown TT Light" w:cs="FranceTV Brown TT Light"/>
              </w:rPr>
            </w:pPr>
            <w:ins w:id="1110" w:author="CLUZEAU Marie" w:date="2026-02-16T10:35:00Z" w16du:dateUtc="2026-02-16T09:35:00Z">
              <w:r>
                <w:rPr>
                  <w:rFonts w:ascii="FranceTV Brown TT Light" w:hAnsi="FranceTV Brown TT Light" w:cs="FranceTV Brown TT Light"/>
                </w:rPr>
                <w:t>Transversal</w:t>
              </w:r>
            </w:ins>
          </w:p>
        </w:tc>
        <w:tc>
          <w:tcPr>
            <w:tcW w:w="4110" w:type="dxa"/>
            <w:vAlign w:val="center"/>
          </w:tcPr>
          <w:p w14:paraId="692703FB" w14:textId="77777777" w:rsidR="00346650" w:rsidRPr="003F1B0B" w:rsidRDefault="00346650" w:rsidP="00DC18AA">
            <w:pPr>
              <w:rPr>
                <w:ins w:id="1111" w:author="CLUZEAU Marie" w:date="2026-02-16T10:35:00Z" w16du:dateUtc="2026-02-16T09:35:00Z"/>
                <w:rFonts w:ascii="FranceTV Brown TT Light" w:hAnsi="FranceTV Brown TT Light" w:cs="FranceTV Brown TT Light"/>
              </w:rPr>
            </w:pPr>
            <w:ins w:id="1112" w:author="CLUZEAU Marie" w:date="2026-02-16T10:35:00Z" w16du:dateUtc="2026-02-16T09:35:00Z">
              <w:r>
                <w:rPr>
                  <w:rFonts w:ascii="FranceTV Brown TT Light" w:hAnsi="FranceTV Brown TT Light" w:cs="FranceTV Brown TT Light"/>
                </w:rPr>
                <w:t>Moyens d’accès (c</w:t>
              </w:r>
              <w:r w:rsidRPr="003F1B0B">
                <w:rPr>
                  <w:rFonts w:ascii="FranceTV Brown TT Light" w:hAnsi="FranceTV Brown TT Light" w:cs="FranceTV Brown TT Light"/>
                </w:rPr>
                <w:t xml:space="preserve">lés Hors </w:t>
              </w:r>
              <w:proofErr w:type="spellStart"/>
              <w:r w:rsidRPr="003F1B0B">
                <w:rPr>
                  <w:rFonts w:ascii="FranceTV Brown TT Light" w:hAnsi="FranceTV Brown TT Light" w:cs="FranceTV Brown TT Light"/>
                </w:rPr>
                <w:t>Pass</w:t>
              </w:r>
              <w:proofErr w:type="spellEnd"/>
              <w:r>
                <w:rPr>
                  <w:rFonts w:ascii="FranceTV Brown TT Light" w:hAnsi="FranceTV Brown TT Light" w:cs="FranceTV Brown TT Light"/>
                </w:rPr>
                <w:t>/Badge)</w:t>
              </w:r>
            </w:ins>
          </w:p>
        </w:tc>
        <w:tc>
          <w:tcPr>
            <w:tcW w:w="1669" w:type="dxa"/>
            <w:vAlign w:val="center"/>
          </w:tcPr>
          <w:p w14:paraId="18D0AE18" w14:textId="77777777" w:rsidR="00346650" w:rsidRDefault="00346650" w:rsidP="00DC18AA">
            <w:pPr>
              <w:jc w:val="center"/>
              <w:rPr>
                <w:ins w:id="1113" w:author="CLUZEAU Marie" w:date="2026-02-16T10:35:00Z" w16du:dateUtc="2026-02-16T09:35:00Z"/>
                <w:rFonts w:ascii="FranceTV Brown TT Light" w:hAnsi="FranceTV Brown TT Light" w:cs="FranceTV Brown TT Light"/>
              </w:rPr>
            </w:pPr>
            <w:ins w:id="1114" w:author="CLUZEAU Marie" w:date="2026-02-16T10:35:00Z" w16du:dateUtc="2026-02-16T09:35:00Z">
              <w:r>
                <w:rPr>
                  <w:rFonts w:ascii="FranceTV Brown TT Light" w:hAnsi="FranceTV Brown TT Light" w:cs="FranceTV Brown TT Light"/>
                </w:rPr>
                <w:t>100%</w:t>
              </w:r>
            </w:ins>
          </w:p>
        </w:tc>
      </w:tr>
      <w:tr w:rsidR="00346650" w14:paraId="636508F0" w14:textId="77777777" w:rsidTr="00DC18AA">
        <w:trPr>
          <w:trHeight w:val="510"/>
          <w:ins w:id="1115" w:author="CLUZEAU Marie" w:date="2026-02-16T10:35:00Z"/>
        </w:trPr>
        <w:tc>
          <w:tcPr>
            <w:tcW w:w="704" w:type="dxa"/>
            <w:vAlign w:val="center"/>
          </w:tcPr>
          <w:p w14:paraId="3CA186CA" w14:textId="77777777" w:rsidR="00346650" w:rsidRDefault="00346650" w:rsidP="00DC18AA">
            <w:pPr>
              <w:jc w:val="center"/>
              <w:rPr>
                <w:ins w:id="1116" w:author="CLUZEAU Marie" w:date="2026-02-16T10:35:00Z" w16du:dateUtc="2026-02-16T09:35:00Z"/>
                <w:rFonts w:ascii="FranceTV Brown TT Light" w:hAnsi="FranceTV Brown TT Light" w:cs="FranceTV Brown TT Light"/>
              </w:rPr>
            </w:pPr>
            <w:ins w:id="1117" w:author="CLUZEAU Marie" w:date="2026-02-16T10:35:00Z" w16du:dateUtc="2026-02-16T09:35:00Z">
              <w:r>
                <w:rPr>
                  <w:rFonts w:ascii="FranceTV Brown TT Light" w:hAnsi="FranceTV Brown TT Light" w:cs="FranceTV Brown TT Light"/>
                </w:rPr>
                <w:t>10</w:t>
              </w:r>
            </w:ins>
          </w:p>
        </w:tc>
        <w:tc>
          <w:tcPr>
            <w:tcW w:w="3119" w:type="dxa"/>
            <w:vAlign w:val="center"/>
          </w:tcPr>
          <w:p w14:paraId="1BBCC881" w14:textId="77777777" w:rsidR="00346650" w:rsidRDefault="00346650" w:rsidP="00DC18AA">
            <w:pPr>
              <w:jc w:val="center"/>
              <w:rPr>
                <w:ins w:id="1118" w:author="CLUZEAU Marie" w:date="2026-02-16T10:35:00Z" w16du:dateUtc="2026-02-16T09:35:00Z"/>
                <w:rFonts w:ascii="FranceTV Brown TT Light" w:hAnsi="FranceTV Brown TT Light" w:cs="FranceTV Brown TT Light"/>
              </w:rPr>
            </w:pPr>
            <w:ins w:id="1119" w:author="CLUZEAU Marie" w:date="2026-02-16T10:35:00Z" w16du:dateUtc="2026-02-16T09:35:00Z">
              <w:r>
                <w:rPr>
                  <w:rFonts w:ascii="FranceTV Brown TT Light" w:hAnsi="FranceTV Brown TT Light" w:cs="FranceTV Brown TT Light"/>
                </w:rPr>
                <w:t>Transversal</w:t>
              </w:r>
            </w:ins>
          </w:p>
        </w:tc>
        <w:tc>
          <w:tcPr>
            <w:tcW w:w="4110" w:type="dxa"/>
            <w:vAlign w:val="center"/>
          </w:tcPr>
          <w:p w14:paraId="3464BD87" w14:textId="77777777" w:rsidR="00346650" w:rsidRPr="003F1B0B" w:rsidRDefault="00346650" w:rsidP="00DC18AA">
            <w:pPr>
              <w:rPr>
                <w:ins w:id="1120" w:author="CLUZEAU Marie" w:date="2026-02-16T10:35:00Z" w16du:dateUtc="2026-02-16T09:35:00Z"/>
                <w:rFonts w:ascii="FranceTV Brown TT Light" w:hAnsi="FranceTV Brown TT Light" w:cs="FranceTV Brown TT Light"/>
              </w:rPr>
            </w:pPr>
            <w:ins w:id="1121" w:author="CLUZEAU Marie" w:date="2026-02-16T10:35:00Z" w16du:dateUtc="2026-02-16T09:35:00Z">
              <w:r>
                <w:rPr>
                  <w:rFonts w:ascii="FranceTV Brown TT Light" w:hAnsi="FranceTV Brown TT Light" w:cs="FranceTV Brown TT Light"/>
                </w:rPr>
                <w:t>Port tenue / badge du Titulaire</w:t>
              </w:r>
            </w:ins>
          </w:p>
        </w:tc>
        <w:tc>
          <w:tcPr>
            <w:tcW w:w="1669" w:type="dxa"/>
            <w:vAlign w:val="center"/>
          </w:tcPr>
          <w:p w14:paraId="17C7B485" w14:textId="77777777" w:rsidR="00346650" w:rsidRDefault="00346650" w:rsidP="00DC18AA">
            <w:pPr>
              <w:jc w:val="center"/>
              <w:rPr>
                <w:ins w:id="1122" w:author="CLUZEAU Marie" w:date="2026-02-16T10:35:00Z" w16du:dateUtc="2026-02-16T09:35:00Z"/>
                <w:rFonts w:ascii="FranceTV Brown TT Light" w:hAnsi="FranceTV Brown TT Light" w:cs="FranceTV Brown TT Light"/>
              </w:rPr>
            </w:pPr>
            <w:ins w:id="1123" w:author="CLUZEAU Marie" w:date="2026-02-16T10:35:00Z" w16du:dateUtc="2026-02-16T09:35:00Z">
              <w:r>
                <w:rPr>
                  <w:rFonts w:ascii="FranceTV Brown TT Light" w:hAnsi="FranceTV Brown TT Light" w:cs="FranceTV Brown TT Light"/>
                </w:rPr>
                <w:t>100%</w:t>
              </w:r>
            </w:ins>
          </w:p>
        </w:tc>
      </w:tr>
      <w:tr w:rsidR="00346650" w14:paraId="6DE46002" w14:textId="77777777" w:rsidTr="00DC18AA">
        <w:trPr>
          <w:trHeight w:val="510"/>
          <w:ins w:id="1124" w:author="CLUZEAU Marie" w:date="2026-02-16T10:35:00Z"/>
        </w:trPr>
        <w:tc>
          <w:tcPr>
            <w:tcW w:w="704" w:type="dxa"/>
            <w:vAlign w:val="center"/>
          </w:tcPr>
          <w:p w14:paraId="3614C8FD" w14:textId="77777777" w:rsidR="00346650" w:rsidRDefault="00346650" w:rsidP="00DC18AA">
            <w:pPr>
              <w:jc w:val="center"/>
              <w:rPr>
                <w:ins w:id="1125" w:author="CLUZEAU Marie" w:date="2026-02-16T10:35:00Z" w16du:dateUtc="2026-02-16T09:35:00Z"/>
                <w:rFonts w:ascii="FranceTV Brown TT Light" w:hAnsi="FranceTV Brown TT Light" w:cs="FranceTV Brown TT Light"/>
              </w:rPr>
            </w:pPr>
            <w:ins w:id="1126" w:author="CLUZEAU Marie" w:date="2026-02-16T10:35:00Z" w16du:dateUtc="2026-02-16T09:35:00Z">
              <w:r>
                <w:rPr>
                  <w:rFonts w:ascii="FranceTV Brown TT Light" w:hAnsi="FranceTV Brown TT Light" w:cs="FranceTV Brown TT Light"/>
                </w:rPr>
                <w:t>11</w:t>
              </w:r>
            </w:ins>
          </w:p>
        </w:tc>
        <w:tc>
          <w:tcPr>
            <w:tcW w:w="3119" w:type="dxa"/>
            <w:vAlign w:val="center"/>
          </w:tcPr>
          <w:p w14:paraId="566F57AB" w14:textId="77777777" w:rsidR="00346650" w:rsidRDefault="00346650" w:rsidP="00DC18AA">
            <w:pPr>
              <w:jc w:val="center"/>
              <w:rPr>
                <w:ins w:id="1127" w:author="CLUZEAU Marie" w:date="2026-02-16T10:35:00Z" w16du:dateUtc="2026-02-16T09:35:00Z"/>
                <w:rFonts w:ascii="FranceTV Brown TT Light" w:hAnsi="FranceTV Brown TT Light" w:cs="FranceTV Brown TT Light"/>
              </w:rPr>
            </w:pPr>
            <w:ins w:id="1128" w:author="CLUZEAU Marie" w:date="2026-02-16T10:35:00Z" w16du:dateUtc="2026-02-16T09:35:00Z">
              <w:r>
                <w:rPr>
                  <w:rFonts w:ascii="FranceTV Brown TT Light" w:hAnsi="FranceTV Brown TT Light" w:cs="FranceTV Brown TT Light"/>
                </w:rPr>
                <w:t>Transversal</w:t>
              </w:r>
            </w:ins>
          </w:p>
        </w:tc>
        <w:tc>
          <w:tcPr>
            <w:tcW w:w="4110" w:type="dxa"/>
            <w:vAlign w:val="center"/>
          </w:tcPr>
          <w:p w14:paraId="08831916" w14:textId="77777777" w:rsidR="00346650" w:rsidRDefault="00346650" w:rsidP="00DC18AA">
            <w:pPr>
              <w:rPr>
                <w:ins w:id="1129" w:author="CLUZEAU Marie" w:date="2026-02-16T10:35:00Z" w16du:dateUtc="2026-02-16T09:35:00Z"/>
                <w:rFonts w:ascii="FranceTV Brown TT Light" w:hAnsi="FranceTV Brown TT Light" w:cs="FranceTV Brown TT Light"/>
              </w:rPr>
            </w:pPr>
            <w:ins w:id="1130" w:author="CLUZEAU Marie" w:date="2026-02-16T10:35:00Z" w16du:dateUtc="2026-02-16T09:35:00Z">
              <w:r>
                <w:rPr>
                  <w:rFonts w:ascii="FranceTV Brown TT Light" w:hAnsi="FranceTV Brown TT Light" w:cs="FranceTV Brown TT Light"/>
                </w:rPr>
                <w:t>Transmission journalière du personnel</w:t>
              </w:r>
            </w:ins>
          </w:p>
        </w:tc>
        <w:tc>
          <w:tcPr>
            <w:tcW w:w="1669" w:type="dxa"/>
            <w:vAlign w:val="center"/>
          </w:tcPr>
          <w:p w14:paraId="28660BEE" w14:textId="77777777" w:rsidR="00346650" w:rsidRDefault="00346650" w:rsidP="00DC18AA">
            <w:pPr>
              <w:jc w:val="center"/>
              <w:rPr>
                <w:ins w:id="1131" w:author="CLUZEAU Marie" w:date="2026-02-16T10:35:00Z" w16du:dateUtc="2026-02-16T09:35:00Z"/>
                <w:rFonts w:ascii="FranceTV Brown TT Light" w:hAnsi="FranceTV Brown TT Light" w:cs="FranceTV Brown TT Light"/>
              </w:rPr>
            </w:pPr>
            <w:ins w:id="1132" w:author="CLUZEAU Marie" w:date="2026-02-16T10:35:00Z" w16du:dateUtc="2026-02-16T09:35:00Z">
              <w:r>
                <w:rPr>
                  <w:rFonts w:ascii="FranceTV Brown TT Light" w:hAnsi="FranceTV Brown TT Light" w:cs="FranceTV Brown TT Light"/>
                </w:rPr>
                <w:t>100%</w:t>
              </w:r>
            </w:ins>
          </w:p>
        </w:tc>
      </w:tr>
      <w:tr w:rsidR="00346650" w14:paraId="7319B072" w14:textId="77777777" w:rsidTr="00DC18AA">
        <w:trPr>
          <w:trHeight w:val="510"/>
          <w:ins w:id="1133" w:author="CLUZEAU Marie" w:date="2026-02-16T10:35:00Z"/>
        </w:trPr>
        <w:tc>
          <w:tcPr>
            <w:tcW w:w="704" w:type="dxa"/>
            <w:vAlign w:val="center"/>
          </w:tcPr>
          <w:p w14:paraId="6D440F8E" w14:textId="77777777" w:rsidR="00346650" w:rsidRDefault="00346650" w:rsidP="00DC18AA">
            <w:pPr>
              <w:jc w:val="center"/>
              <w:rPr>
                <w:ins w:id="1134" w:author="CLUZEAU Marie" w:date="2026-02-16T10:35:00Z" w16du:dateUtc="2026-02-16T09:35:00Z"/>
                <w:rFonts w:ascii="FranceTV Brown TT Light" w:hAnsi="FranceTV Brown TT Light" w:cs="FranceTV Brown TT Light"/>
              </w:rPr>
            </w:pPr>
            <w:ins w:id="1135" w:author="CLUZEAU Marie" w:date="2026-02-16T10:35:00Z" w16du:dateUtc="2026-02-16T09:35:00Z">
              <w:r>
                <w:rPr>
                  <w:rFonts w:ascii="FranceTV Brown TT Light" w:hAnsi="FranceTV Brown TT Light" w:cs="FranceTV Brown TT Light"/>
                </w:rPr>
                <w:t>12</w:t>
              </w:r>
            </w:ins>
          </w:p>
        </w:tc>
        <w:tc>
          <w:tcPr>
            <w:tcW w:w="3119" w:type="dxa"/>
            <w:vAlign w:val="center"/>
          </w:tcPr>
          <w:p w14:paraId="6715AAE7" w14:textId="77777777" w:rsidR="00346650" w:rsidRDefault="00346650" w:rsidP="00DC18AA">
            <w:pPr>
              <w:jc w:val="center"/>
              <w:rPr>
                <w:ins w:id="1136" w:author="CLUZEAU Marie" w:date="2026-02-16T10:35:00Z" w16du:dateUtc="2026-02-16T09:35:00Z"/>
                <w:rFonts w:ascii="FranceTV Brown TT Light" w:hAnsi="FranceTV Brown TT Light" w:cs="FranceTV Brown TT Light"/>
              </w:rPr>
            </w:pPr>
            <w:ins w:id="1137" w:author="CLUZEAU Marie" w:date="2026-02-16T10:35:00Z" w16du:dateUtc="2026-02-16T09:35:00Z">
              <w:r>
                <w:rPr>
                  <w:rFonts w:ascii="FranceTV Brown TT Light" w:hAnsi="FranceTV Brown TT Light" w:cs="FranceTV Brown TT Light"/>
                </w:rPr>
                <w:t>Propreté</w:t>
              </w:r>
            </w:ins>
          </w:p>
        </w:tc>
        <w:tc>
          <w:tcPr>
            <w:tcW w:w="4110" w:type="dxa"/>
            <w:vAlign w:val="center"/>
          </w:tcPr>
          <w:p w14:paraId="454A448C" w14:textId="77777777" w:rsidR="00346650" w:rsidRDefault="00346650" w:rsidP="00DC18AA">
            <w:pPr>
              <w:rPr>
                <w:ins w:id="1138" w:author="CLUZEAU Marie" w:date="2026-02-16T10:35:00Z" w16du:dateUtc="2026-02-16T09:35:00Z"/>
                <w:rFonts w:ascii="FranceTV Brown TT Light" w:hAnsi="FranceTV Brown TT Light" w:cs="FranceTV Brown TT Light"/>
              </w:rPr>
            </w:pPr>
            <w:ins w:id="1139" w:author="CLUZEAU Marie" w:date="2026-02-16T10:35:00Z" w16du:dateUtc="2026-02-16T09:35:00Z">
              <w:r>
                <w:rPr>
                  <w:rFonts w:ascii="FranceTV Brown TT Light" w:hAnsi="FranceTV Brown TT Light" w:cs="FranceTV Brown TT Light"/>
                </w:rPr>
                <w:t>Taux de conformité des contrôles qualités</w:t>
              </w:r>
            </w:ins>
          </w:p>
        </w:tc>
        <w:tc>
          <w:tcPr>
            <w:tcW w:w="1669" w:type="dxa"/>
            <w:vAlign w:val="center"/>
          </w:tcPr>
          <w:p w14:paraId="4D348686" w14:textId="77777777" w:rsidR="00346650" w:rsidRDefault="00346650" w:rsidP="00DC18AA">
            <w:pPr>
              <w:jc w:val="center"/>
              <w:rPr>
                <w:ins w:id="1140" w:author="CLUZEAU Marie" w:date="2026-02-16T10:35:00Z" w16du:dateUtc="2026-02-16T09:35:00Z"/>
                <w:rFonts w:ascii="FranceTV Brown TT Light" w:hAnsi="FranceTV Brown TT Light" w:cs="FranceTV Brown TT Light"/>
              </w:rPr>
            </w:pPr>
            <w:ins w:id="1141" w:author="CLUZEAU Marie" w:date="2026-02-16T10:35:00Z" w16du:dateUtc="2026-02-16T09:35:00Z">
              <w:r w:rsidRPr="0048459D">
                <w:rPr>
                  <w:rFonts w:ascii="FranceTV Brown TT Light" w:hAnsi="FranceTV Brown TT Light" w:cs="FranceTV Brown TT Light"/>
                </w:rPr>
                <w:t>≥</w:t>
              </w:r>
              <w:r>
                <w:rPr>
                  <w:rFonts w:ascii="FranceTV Brown TT Light" w:hAnsi="FranceTV Brown TT Light" w:cs="FranceTV Brown TT Light"/>
                </w:rPr>
                <w:t xml:space="preserve"> %</w:t>
              </w:r>
              <w:r w:rsidRPr="0048459D">
                <w:rPr>
                  <w:rFonts w:ascii="FranceTV Brown TT Light" w:hAnsi="FranceTV Brown TT Light" w:cs="FranceTV Brown TT Light"/>
                </w:rPr>
                <w:t xml:space="preserve"> </w:t>
              </w:r>
              <w:r>
                <w:rPr>
                  <w:rFonts w:ascii="FranceTV Brown TT Light" w:hAnsi="FranceTV Brown TT Light" w:cs="FranceTV Brown TT Light"/>
                </w:rPr>
                <w:t>Mentionné par le Titulaire dans son cadre de réponse</w:t>
              </w:r>
            </w:ins>
          </w:p>
        </w:tc>
      </w:tr>
      <w:tr w:rsidR="00346650" w14:paraId="1CAB0D40" w14:textId="77777777" w:rsidTr="00DC18AA">
        <w:trPr>
          <w:trHeight w:val="510"/>
          <w:ins w:id="1142" w:author="CLUZEAU Marie" w:date="2026-02-16T10:35:00Z"/>
        </w:trPr>
        <w:tc>
          <w:tcPr>
            <w:tcW w:w="704" w:type="dxa"/>
            <w:vAlign w:val="center"/>
          </w:tcPr>
          <w:p w14:paraId="3B930997" w14:textId="77777777" w:rsidR="00346650" w:rsidRDefault="00346650" w:rsidP="00DC18AA">
            <w:pPr>
              <w:jc w:val="center"/>
              <w:rPr>
                <w:ins w:id="1143" w:author="CLUZEAU Marie" w:date="2026-02-16T10:35:00Z" w16du:dateUtc="2026-02-16T09:35:00Z"/>
                <w:rFonts w:ascii="FranceTV Brown TT Light" w:hAnsi="FranceTV Brown TT Light" w:cs="FranceTV Brown TT Light"/>
              </w:rPr>
            </w:pPr>
            <w:ins w:id="1144" w:author="CLUZEAU Marie" w:date="2026-02-16T10:35:00Z" w16du:dateUtc="2026-02-16T09:35:00Z">
              <w:r>
                <w:rPr>
                  <w:rFonts w:ascii="FranceTV Brown TT Light" w:hAnsi="FranceTV Brown TT Light" w:cs="FranceTV Brown TT Light"/>
                </w:rPr>
                <w:t>13</w:t>
              </w:r>
            </w:ins>
          </w:p>
        </w:tc>
        <w:tc>
          <w:tcPr>
            <w:tcW w:w="3119" w:type="dxa"/>
            <w:vAlign w:val="center"/>
          </w:tcPr>
          <w:p w14:paraId="12E3A938" w14:textId="77777777" w:rsidR="00346650" w:rsidRDefault="00346650" w:rsidP="00DC18AA">
            <w:pPr>
              <w:jc w:val="center"/>
              <w:rPr>
                <w:ins w:id="1145" w:author="CLUZEAU Marie" w:date="2026-02-16T10:35:00Z" w16du:dateUtc="2026-02-16T09:35:00Z"/>
                <w:rFonts w:ascii="FranceTV Brown TT Light" w:hAnsi="FranceTV Brown TT Light" w:cs="FranceTV Brown TT Light"/>
              </w:rPr>
            </w:pPr>
            <w:ins w:id="1146" w:author="CLUZEAU Marie" w:date="2026-02-16T10:35:00Z" w16du:dateUtc="2026-02-16T09:35:00Z">
              <w:r>
                <w:rPr>
                  <w:rFonts w:ascii="FranceTV Brown TT Light" w:hAnsi="FranceTV Brown TT Light" w:cs="FranceTV Brown TT Light"/>
                </w:rPr>
                <w:t>Propreté</w:t>
              </w:r>
            </w:ins>
          </w:p>
        </w:tc>
        <w:tc>
          <w:tcPr>
            <w:tcW w:w="4110" w:type="dxa"/>
            <w:vAlign w:val="center"/>
          </w:tcPr>
          <w:p w14:paraId="42DF8822" w14:textId="77777777" w:rsidR="00346650" w:rsidRDefault="00346650" w:rsidP="00DC18AA">
            <w:pPr>
              <w:rPr>
                <w:ins w:id="1147" w:author="CLUZEAU Marie" w:date="2026-02-16T10:35:00Z" w16du:dateUtc="2026-02-16T09:35:00Z"/>
                <w:rFonts w:ascii="FranceTV Brown TT Light" w:hAnsi="FranceTV Brown TT Light" w:cs="FranceTV Brown TT Light"/>
              </w:rPr>
            </w:pPr>
            <w:ins w:id="1148" w:author="CLUZEAU Marie" w:date="2026-02-16T10:35:00Z" w16du:dateUtc="2026-02-16T09:35:00Z">
              <w:r>
                <w:rPr>
                  <w:rFonts w:ascii="FranceTV Brown TT Light" w:hAnsi="FranceTV Brown TT Light" w:cs="FranceTV Brown TT Light"/>
                </w:rPr>
                <w:t>Délai de la mise en place d’un plan d’action correctif</w:t>
              </w:r>
            </w:ins>
          </w:p>
        </w:tc>
        <w:tc>
          <w:tcPr>
            <w:tcW w:w="1669" w:type="dxa"/>
            <w:vAlign w:val="center"/>
          </w:tcPr>
          <w:p w14:paraId="14766270" w14:textId="77777777" w:rsidR="00346650" w:rsidRPr="0048459D" w:rsidRDefault="00346650" w:rsidP="00DC18AA">
            <w:pPr>
              <w:jc w:val="center"/>
              <w:rPr>
                <w:ins w:id="1149" w:author="CLUZEAU Marie" w:date="2026-02-16T10:35:00Z" w16du:dateUtc="2026-02-16T09:35:00Z"/>
                <w:rFonts w:ascii="FranceTV Brown TT Light" w:hAnsi="FranceTV Brown TT Light" w:cs="FranceTV Brown TT Light"/>
              </w:rPr>
            </w:pPr>
            <w:ins w:id="1150" w:author="CLUZEAU Marie" w:date="2026-02-16T10:35:00Z" w16du:dateUtc="2026-02-16T09:35:00Z">
              <w:r w:rsidRPr="00D94675">
                <w:rPr>
                  <w:rFonts w:ascii="FranceTV Brown TT Light" w:hAnsi="FranceTV Brown TT Light" w:cs="FranceTV Brown TT Light"/>
                </w:rPr>
                <w:t>≤ 24h</w:t>
              </w:r>
            </w:ins>
          </w:p>
        </w:tc>
      </w:tr>
      <w:tr w:rsidR="00346650" w14:paraId="1F093806" w14:textId="77777777" w:rsidTr="00DC18AA">
        <w:trPr>
          <w:trHeight w:val="510"/>
          <w:ins w:id="1151" w:author="CLUZEAU Marie" w:date="2026-02-16T10:35:00Z"/>
        </w:trPr>
        <w:tc>
          <w:tcPr>
            <w:tcW w:w="704" w:type="dxa"/>
            <w:vAlign w:val="center"/>
          </w:tcPr>
          <w:p w14:paraId="69280A51" w14:textId="77777777" w:rsidR="00346650" w:rsidRDefault="00346650" w:rsidP="00DC18AA">
            <w:pPr>
              <w:jc w:val="center"/>
              <w:rPr>
                <w:ins w:id="1152" w:author="CLUZEAU Marie" w:date="2026-02-16T10:35:00Z" w16du:dateUtc="2026-02-16T09:35:00Z"/>
                <w:rFonts w:ascii="FranceTV Brown TT Light" w:hAnsi="FranceTV Brown TT Light" w:cs="FranceTV Brown TT Light"/>
              </w:rPr>
            </w:pPr>
            <w:ins w:id="1153" w:author="CLUZEAU Marie" w:date="2026-02-16T10:35:00Z" w16du:dateUtc="2026-02-16T09:35:00Z">
              <w:r>
                <w:rPr>
                  <w:rFonts w:ascii="FranceTV Brown TT Light" w:hAnsi="FranceTV Brown TT Light" w:cs="FranceTV Brown TT Light"/>
                </w:rPr>
                <w:t>14</w:t>
              </w:r>
            </w:ins>
          </w:p>
        </w:tc>
        <w:tc>
          <w:tcPr>
            <w:tcW w:w="3119" w:type="dxa"/>
            <w:vAlign w:val="center"/>
          </w:tcPr>
          <w:p w14:paraId="4020BCDD" w14:textId="77777777" w:rsidR="00346650" w:rsidRDefault="00346650" w:rsidP="00DC18AA">
            <w:pPr>
              <w:jc w:val="center"/>
              <w:rPr>
                <w:ins w:id="1154" w:author="CLUZEAU Marie" w:date="2026-02-16T10:35:00Z" w16du:dateUtc="2026-02-16T09:35:00Z"/>
                <w:rFonts w:ascii="FranceTV Brown TT Light" w:hAnsi="FranceTV Brown TT Light" w:cs="FranceTV Brown TT Light"/>
              </w:rPr>
            </w:pPr>
            <w:ins w:id="1155" w:author="CLUZEAU Marie" w:date="2026-02-16T10:35:00Z" w16du:dateUtc="2026-02-16T09:35:00Z">
              <w:r>
                <w:rPr>
                  <w:rFonts w:ascii="FranceTV Brown TT Light" w:hAnsi="FranceTV Brown TT Light" w:cs="FranceTV Brown TT Light"/>
                </w:rPr>
                <w:t>Propreté</w:t>
              </w:r>
            </w:ins>
          </w:p>
        </w:tc>
        <w:tc>
          <w:tcPr>
            <w:tcW w:w="4110" w:type="dxa"/>
            <w:vAlign w:val="center"/>
          </w:tcPr>
          <w:p w14:paraId="42FA324B" w14:textId="77777777" w:rsidR="00346650" w:rsidRDefault="00346650" w:rsidP="00DC18AA">
            <w:pPr>
              <w:rPr>
                <w:ins w:id="1156" w:author="CLUZEAU Marie" w:date="2026-02-16T10:35:00Z" w16du:dateUtc="2026-02-16T09:35:00Z"/>
                <w:rFonts w:ascii="FranceTV Brown TT Light" w:hAnsi="FranceTV Brown TT Light" w:cs="FranceTV Brown TT Light"/>
              </w:rPr>
            </w:pPr>
            <w:ins w:id="1157" w:author="CLUZEAU Marie" w:date="2026-02-16T10:35:00Z" w16du:dateUtc="2026-02-16T09:35:00Z">
              <w:r>
                <w:rPr>
                  <w:rFonts w:ascii="FranceTV Brown TT Light" w:hAnsi="FranceTV Brown TT Light" w:cs="FranceTV Brown TT Light"/>
                </w:rPr>
                <w:t>Respect des fréquences contractuelles</w:t>
              </w:r>
            </w:ins>
          </w:p>
        </w:tc>
        <w:tc>
          <w:tcPr>
            <w:tcW w:w="1669" w:type="dxa"/>
            <w:vAlign w:val="center"/>
          </w:tcPr>
          <w:p w14:paraId="13683014" w14:textId="77777777" w:rsidR="00346650" w:rsidRDefault="00346650" w:rsidP="00DC18AA">
            <w:pPr>
              <w:jc w:val="center"/>
              <w:rPr>
                <w:ins w:id="1158" w:author="CLUZEAU Marie" w:date="2026-02-16T10:35:00Z" w16du:dateUtc="2026-02-16T09:35:00Z"/>
                <w:rFonts w:ascii="FranceTV Brown TT Light" w:hAnsi="FranceTV Brown TT Light" w:cs="FranceTV Brown TT Light"/>
              </w:rPr>
            </w:pPr>
            <w:ins w:id="1159" w:author="CLUZEAU Marie" w:date="2026-02-16T10:35:00Z" w16du:dateUtc="2026-02-16T09:35:00Z">
              <w:r>
                <w:rPr>
                  <w:rFonts w:ascii="FranceTV Brown TT Light" w:hAnsi="FranceTV Brown TT Light" w:cs="FranceTV Brown TT Light"/>
                </w:rPr>
                <w:t>100%</w:t>
              </w:r>
            </w:ins>
          </w:p>
        </w:tc>
      </w:tr>
      <w:tr w:rsidR="00346650" w14:paraId="7AEAE054" w14:textId="77777777" w:rsidTr="00DC18AA">
        <w:trPr>
          <w:trHeight w:val="510"/>
          <w:ins w:id="1160" w:author="CLUZEAU Marie" w:date="2026-02-16T10:35:00Z"/>
        </w:trPr>
        <w:tc>
          <w:tcPr>
            <w:tcW w:w="704" w:type="dxa"/>
            <w:vAlign w:val="center"/>
          </w:tcPr>
          <w:p w14:paraId="3FB6FFF8" w14:textId="77777777" w:rsidR="00346650" w:rsidRDefault="00346650" w:rsidP="00DC18AA">
            <w:pPr>
              <w:jc w:val="center"/>
              <w:rPr>
                <w:ins w:id="1161" w:author="CLUZEAU Marie" w:date="2026-02-16T10:35:00Z" w16du:dateUtc="2026-02-16T09:35:00Z"/>
                <w:rFonts w:ascii="FranceTV Brown TT Light" w:hAnsi="FranceTV Brown TT Light" w:cs="FranceTV Brown TT Light"/>
              </w:rPr>
            </w:pPr>
            <w:ins w:id="1162" w:author="CLUZEAU Marie" w:date="2026-02-16T10:35:00Z" w16du:dateUtc="2026-02-16T09:35:00Z">
              <w:r>
                <w:rPr>
                  <w:rFonts w:ascii="FranceTV Brown TT Light" w:hAnsi="FranceTV Brown TT Light" w:cs="FranceTV Brown TT Light"/>
                </w:rPr>
                <w:t>15</w:t>
              </w:r>
            </w:ins>
          </w:p>
        </w:tc>
        <w:tc>
          <w:tcPr>
            <w:tcW w:w="3119" w:type="dxa"/>
            <w:vAlign w:val="center"/>
          </w:tcPr>
          <w:p w14:paraId="6A869300" w14:textId="77777777" w:rsidR="00346650" w:rsidRDefault="00346650" w:rsidP="00DC18AA">
            <w:pPr>
              <w:jc w:val="center"/>
              <w:rPr>
                <w:ins w:id="1163" w:author="CLUZEAU Marie" w:date="2026-02-16T10:35:00Z" w16du:dateUtc="2026-02-16T09:35:00Z"/>
                <w:rFonts w:ascii="FranceTV Brown TT Light" w:hAnsi="FranceTV Brown TT Light" w:cs="FranceTV Brown TT Light"/>
              </w:rPr>
            </w:pPr>
            <w:ins w:id="1164" w:author="CLUZEAU Marie" w:date="2026-02-16T10:35:00Z" w16du:dateUtc="2026-02-16T09:35:00Z">
              <w:r>
                <w:rPr>
                  <w:rFonts w:ascii="FranceTV Brown TT Light" w:hAnsi="FranceTV Brown TT Light" w:cs="FranceTV Brown TT Light"/>
                </w:rPr>
                <w:t>Propreté</w:t>
              </w:r>
            </w:ins>
          </w:p>
        </w:tc>
        <w:tc>
          <w:tcPr>
            <w:tcW w:w="4110" w:type="dxa"/>
            <w:vAlign w:val="center"/>
          </w:tcPr>
          <w:p w14:paraId="47C252E6" w14:textId="77777777" w:rsidR="00346650" w:rsidRDefault="00346650" w:rsidP="00DC18AA">
            <w:pPr>
              <w:rPr>
                <w:ins w:id="1165" w:author="CLUZEAU Marie" w:date="2026-02-16T10:35:00Z" w16du:dateUtc="2026-02-16T09:35:00Z"/>
                <w:rFonts w:ascii="FranceTV Brown TT Light" w:hAnsi="FranceTV Brown TT Light" w:cs="FranceTV Brown TT Light"/>
              </w:rPr>
            </w:pPr>
            <w:ins w:id="1166" w:author="CLUZEAU Marie" w:date="2026-02-16T10:35:00Z" w16du:dateUtc="2026-02-16T09:35:00Z">
              <w:r>
                <w:rPr>
                  <w:rFonts w:ascii="FranceTV Brown TT Light" w:hAnsi="FranceTV Brown TT Light" w:cs="FranceTV Brown TT Light"/>
                </w:rPr>
                <w:t>Approvisionnement en consommables sanitaires</w:t>
              </w:r>
            </w:ins>
          </w:p>
        </w:tc>
        <w:tc>
          <w:tcPr>
            <w:tcW w:w="1669" w:type="dxa"/>
            <w:vAlign w:val="center"/>
          </w:tcPr>
          <w:p w14:paraId="04F30A9D" w14:textId="77777777" w:rsidR="00346650" w:rsidRDefault="00346650" w:rsidP="00DC18AA">
            <w:pPr>
              <w:jc w:val="center"/>
              <w:rPr>
                <w:ins w:id="1167" w:author="CLUZEAU Marie" w:date="2026-02-16T10:35:00Z" w16du:dateUtc="2026-02-16T09:35:00Z"/>
                <w:rFonts w:ascii="FranceTV Brown TT Light" w:hAnsi="FranceTV Brown TT Light" w:cs="FranceTV Brown TT Light"/>
              </w:rPr>
            </w:pPr>
            <w:ins w:id="1168" w:author="CLUZEAU Marie" w:date="2026-02-16T10:35:00Z" w16du:dateUtc="2026-02-16T09:35:00Z">
              <w:r>
                <w:rPr>
                  <w:rFonts w:ascii="FranceTV Brown TT Light" w:hAnsi="FranceTV Brown TT Light" w:cs="FranceTV Brown TT Light"/>
                </w:rPr>
                <w:t>100%</w:t>
              </w:r>
            </w:ins>
          </w:p>
        </w:tc>
      </w:tr>
      <w:tr w:rsidR="00346650" w14:paraId="366FF2B7" w14:textId="77777777" w:rsidTr="00DC18AA">
        <w:trPr>
          <w:trHeight w:val="510"/>
          <w:ins w:id="1169" w:author="CLUZEAU Marie" w:date="2026-02-16T10:35:00Z"/>
        </w:trPr>
        <w:tc>
          <w:tcPr>
            <w:tcW w:w="704" w:type="dxa"/>
            <w:vAlign w:val="center"/>
          </w:tcPr>
          <w:p w14:paraId="1FACF8AB" w14:textId="77777777" w:rsidR="00346650" w:rsidRDefault="00346650" w:rsidP="00DC18AA">
            <w:pPr>
              <w:jc w:val="center"/>
              <w:rPr>
                <w:ins w:id="1170" w:author="CLUZEAU Marie" w:date="2026-02-16T10:35:00Z" w16du:dateUtc="2026-02-16T09:35:00Z"/>
                <w:rFonts w:ascii="FranceTV Brown TT Light" w:hAnsi="FranceTV Brown TT Light" w:cs="FranceTV Brown TT Light"/>
              </w:rPr>
            </w:pPr>
            <w:ins w:id="1171" w:author="CLUZEAU Marie" w:date="2026-02-16T10:35:00Z" w16du:dateUtc="2026-02-16T09:35:00Z">
              <w:r>
                <w:rPr>
                  <w:rFonts w:ascii="FranceTV Brown TT Light" w:hAnsi="FranceTV Brown TT Light" w:cs="FranceTV Brown TT Light"/>
                </w:rPr>
                <w:t>16</w:t>
              </w:r>
            </w:ins>
          </w:p>
        </w:tc>
        <w:tc>
          <w:tcPr>
            <w:tcW w:w="3119" w:type="dxa"/>
            <w:vAlign w:val="center"/>
          </w:tcPr>
          <w:p w14:paraId="49CC7F3A" w14:textId="77777777" w:rsidR="00346650" w:rsidRDefault="00346650" w:rsidP="00DC18AA">
            <w:pPr>
              <w:jc w:val="center"/>
              <w:rPr>
                <w:ins w:id="1172" w:author="CLUZEAU Marie" w:date="2026-02-16T10:35:00Z" w16du:dateUtc="2026-02-16T09:35:00Z"/>
                <w:rFonts w:ascii="FranceTV Brown TT Light" w:hAnsi="FranceTV Brown TT Light" w:cs="FranceTV Brown TT Light"/>
              </w:rPr>
            </w:pPr>
            <w:ins w:id="1173" w:author="CLUZEAU Marie" w:date="2026-02-16T10:35:00Z" w16du:dateUtc="2026-02-16T09:35:00Z">
              <w:r>
                <w:rPr>
                  <w:rFonts w:ascii="FranceTV Brown TT Light" w:hAnsi="FranceTV Brown TT Light" w:cs="FranceTV Brown TT Light"/>
                </w:rPr>
                <w:t>Vitrerie</w:t>
              </w:r>
            </w:ins>
          </w:p>
        </w:tc>
        <w:tc>
          <w:tcPr>
            <w:tcW w:w="4110" w:type="dxa"/>
            <w:vAlign w:val="center"/>
          </w:tcPr>
          <w:p w14:paraId="4539BC5F" w14:textId="77777777" w:rsidR="00346650" w:rsidRDefault="00346650" w:rsidP="00DC18AA">
            <w:pPr>
              <w:rPr>
                <w:ins w:id="1174" w:author="CLUZEAU Marie" w:date="2026-02-16T10:35:00Z" w16du:dateUtc="2026-02-16T09:35:00Z"/>
                <w:rFonts w:ascii="FranceTV Brown TT Light" w:hAnsi="FranceTV Brown TT Light" w:cs="FranceTV Brown TT Light"/>
              </w:rPr>
            </w:pPr>
            <w:ins w:id="1175" w:author="CLUZEAU Marie" w:date="2026-02-16T10:35:00Z" w16du:dateUtc="2026-02-16T09:35:00Z">
              <w:r>
                <w:rPr>
                  <w:rFonts w:ascii="FranceTV Brown TT Light" w:hAnsi="FranceTV Brown TT Light" w:cs="FranceTV Brown TT Light"/>
                </w:rPr>
                <w:t>Réalisation des interventions</w:t>
              </w:r>
            </w:ins>
          </w:p>
        </w:tc>
        <w:tc>
          <w:tcPr>
            <w:tcW w:w="1669" w:type="dxa"/>
            <w:vAlign w:val="center"/>
          </w:tcPr>
          <w:p w14:paraId="52FC5C5B" w14:textId="77777777" w:rsidR="00346650" w:rsidRDefault="00346650" w:rsidP="00DC18AA">
            <w:pPr>
              <w:jc w:val="center"/>
              <w:rPr>
                <w:ins w:id="1176" w:author="CLUZEAU Marie" w:date="2026-02-16T10:35:00Z" w16du:dateUtc="2026-02-16T09:35:00Z"/>
                <w:rFonts w:ascii="FranceTV Brown TT Light" w:hAnsi="FranceTV Brown TT Light" w:cs="FranceTV Brown TT Light"/>
              </w:rPr>
            </w:pPr>
            <w:ins w:id="1177" w:author="CLUZEAU Marie" w:date="2026-02-16T10:35:00Z" w16du:dateUtc="2026-02-16T09:35:00Z">
              <w:r>
                <w:rPr>
                  <w:rFonts w:ascii="FranceTV Brown TT Light" w:hAnsi="FranceTV Brown TT Light" w:cs="FranceTV Brown TT Light"/>
                </w:rPr>
                <w:t>100%</w:t>
              </w:r>
            </w:ins>
          </w:p>
        </w:tc>
      </w:tr>
      <w:tr w:rsidR="00346650" w14:paraId="30A7B6AE" w14:textId="77777777" w:rsidTr="00DC18AA">
        <w:trPr>
          <w:trHeight w:val="510"/>
          <w:ins w:id="1178" w:author="CLUZEAU Marie" w:date="2026-02-16T10:35:00Z"/>
        </w:trPr>
        <w:tc>
          <w:tcPr>
            <w:tcW w:w="704" w:type="dxa"/>
            <w:vAlign w:val="center"/>
          </w:tcPr>
          <w:p w14:paraId="7FBF2048" w14:textId="77777777" w:rsidR="00346650" w:rsidRDefault="00346650" w:rsidP="00DC18AA">
            <w:pPr>
              <w:jc w:val="center"/>
              <w:rPr>
                <w:ins w:id="1179" w:author="CLUZEAU Marie" w:date="2026-02-16T10:35:00Z" w16du:dateUtc="2026-02-16T09:35:00Z"/>
                <w:rFonts w:ascii="FranceTV Brown TT Light" w:hAnsi="FranceTV Brown TT Light" w:cs="FranceTV Brown TT Light"/>
              </w:rPr>
            </w:pPr>
            <w:ins w:id="1180" w:author="CLUZEAU Marie" w:date="2026-02-16T10:35:00Z" w16du:dateUtc="2026-02-16T09:35:00Z">
              <w:r>
                <w:rPr>
                  <w:rFonts w:ascii="FranceTV Brown TT Light" w:hAnsi="FranceTV Brown TT Light" w:cs="FranceTV Brown TT Light"/>
                </w:rPr>
                <w:t>17</w:t>
              </w:r>
            </w:ins>
          </w:p>
        </w:tc>
        <w:tc>
          <w:tcPr>
            <w:tcW w:w="3119" w:type="dxa"/>
            <w:vAlign w:val="center"/>
          </w:tcPr>
          <w:p w14:paraId="62466723" w14:textId="77777777" w:rsidR="00346650" w:rsidRDefault="00346650" w:rsidP="00DC18AA">
            <w:pPr>
              <w:jc w:val="center"/>
              <w:rPr>
                <w:ins w:id="1181" w:author="CLUZEAU Marie" w:date="2026-02-16T10:35:00Z" w16du:dateUtc="2026-02-16T09:35:00Z"/>
                <w:rFonts w:ascii="FranceTV Brown TT Light" w:hAnsi="FranceTV Brown TT Light" w:cs="FranceTV Brown TT Light"/>
              </w:rPr>
            </w:pPr>
            <w:ins w:id="1182" w:author="CLUZEAU Marie" w:date="2026-02-16T10:35:00Z" w16du:dateUtc="2026-02-16T09:35:00Z">
              <w:r>
                <w:rPr>
                  <w:rFonts w:ascii="FranceTV Brown TT Light" w:hAnsi="FranceTV Brown TT Light" w:cs="FranceTV Brown TT Light"/>
                </w:rPr>
                <w:t>Vitrerie</w:t>
              </w:r>
            </w:ins>
          </w:p>
        </w:tc>
        <w:tc>
          <w:tcPr>
            <w:tcW w:w="4110" w:type="dxa"/>
            <w:vAlign w:val="center"/>
          </w:tcPr>
          <w:p w14:paraId="41EF82A8" w14:textId="77777777" w:rsidR="00346650" w:rsidRDefault="00346650" w:rsidP="00DC18AA">
            <w:pPr>
              <w:rPr>
                <w:ins w:id="1183" w:author="CLUZEAU Marie" w:date="2026-02-16T10:35:00Z" w16du:dateUtc="2026-02-16T09:35:00Z"/>
                <w:rFonts w:ascii="FranceTV Brown TT Light" w:hAnsi="FranceTV Brown TT Light" w:cs="FranceTV Brown TT Light"/>
              </w:rPr>
            </w:pPr>
            <w:ins w:id="1184" w:author="CLUZEAU Marie" w:date="2026-02-16T10:35:00Z" w16du:dateUtc="2026-02-16T09:35:00Z">
              <w:r>
                <w:rPr>
                  <w:rFonts w:ascii="FranceTV Brown TT Light" w:hAnsi="FranceTV Brown TT Light" w:cs="FranceTV Brown TT Light"/>
                </w:rPr>
                <w:t>Taux de non-conformités visuelles</w:t>
              </w:r>
            </w:ins>
          </w:p>
        </w:tc>
        <w:tc>
          <w:tcPr>
            <w:tcW w:w="1669" w:type="dxa"/>
            <w:vAlign w:val="center"/>
          </w:tcPr>
          <w:p w14:paraId="1C7431D0" w14:textId="77777777" w:rsidR="00346650" w:rsidRDefault="00346650" w:rsidP="00DC18AA">
            <w:pPr>
              <w:jc w:val="center"/>
              <w:rPr>
                <w:ins w:id="1185" w:author="CLUZEAU Marie" w:date="2026-02-16T10:35:00Z" w16du:dateUtc="2026-02-16T09:35:00Z"/>
                <w:rFonts w:ascii="FranceTV Brown TT Light" w:hAnsi="FranceTV Brown TT Light" w:cs="FranceTV Brown TT Light"/>
              </w:rPr>
            </w:pPr>
            <w:ins w:id="1186" w:author="CLUZEAU Marie" w:date="2026-02-16T10:35:00Z" w16du:dateUtc="2026-02-16T09:35:00Z">
              <w:r w:rsidRPr="0048459D">
                <w:rPr>
                  <w:rFonts w:ascii="FranceTV Brown TT Light" w:hAnsi="FranceTV Brown TT Light" w:cs="FranceTV Brown TT Light"/>
                </w:rPr>
                <w:t xml:space="preserve">≤ </w:t>
              </w:r>
              <w:r>
                <w:rPr>
                  <w:rFonts w:ascii="FranceTV Brown TT Light" w:hAnsi="FranceTV Brown TT Light" w:cs="FranceTV Brown TT Light"/>
                </w:rPr>
                <w:t>1%</w:t>
              </w:r>
            </w:ins>
          </w:p>
        </w:tc>
      </w:tr>
      <w:tr w:rsidR="00346650" w14:paraId="2C72AEFB" w14:textId="77777777" w:rsidTr="00DC18AA">
        <w:trPr>
          <w:trHeight w:val="510"/>
          <w:ins w:id="1187" w:author="CLUZEAU Marie" w:date="2026-02-16T10:35:00Z"/>
        </w:trPr>
        <w:tc>
          <w:tcPr>
            <w:tcW w:w="704" w:type="dxa"/>
            <w:vAlign w:val="center"/>
          </w:tcPr>
          <w:p w14:paraId="2D17FAF1" w14:textId="77777777" w:rsidR="00346650" w:rsidRDefault="00346650" w:rsidP="00DC18AA">
            <w:pPr>
              <w:jc w:val="center"/>
              <w:rPr>
                <w:ins w:id="1188" w:author="CLUZEAU Marie" w:date="2026-02-16T10:35:00Z" w16du:dateUtc="2026-02-16T09:35:00Z"/>
                <w:rFonts w:ascii="FranceTV Brown TT Light" w:hAnsi="FranceTV Brown TT Light" w:cs="FranceTV Brown TT Light"/>
              </w:rPr>
            </w:pPr>
            <w:ins w:id="1189" w:author="CLUZEAU Marie" w:date="2026-02-16T10:35:00Z" w16du:dateUtc="2026-02-16T09:35:00Z">
              <w:r>
                <w:rPr>
                  <w:rFonts w:ascii="FranceTV Brown TT Light" w:hAnsi="FranceTV Brown TT Light" w:cs="FranceTV Brown TT Light"/>
                </w:rPr>
                <w:t>18</w:t>
              </w:r>
            </w:ins>
          </w:p>
        </w:tc>
        <w:tc>
          <w:tcPr>
            <w:tcW w:w="3119" w:type="dxa"/>
            <w:vAlign w:val="center"/>
          </w:tcPr>
          <w:p w14:paraId="0C02BF34" w14:textId="77777777" w:rsidR="00346650" w:rsidRDefault="00346650" w:rsidP="00DC18AA">
            <w:pPr>
              <w:jc w:val="center"/>
              <w:rPr>
                <w:ins w:id="1190" w:author="CLUZEAU Marie" w:date="2026-02-16T10:35:00Z" w16du:dateUtc="2026-02-16T09:35:00Z"/>
                <w:rFonts w:ascii="FranceTV Brown TT Light" w:hAnsi="FranceTV Brown TT Light" w:cs="FranceTV Brown TT Light"/>
              </w:rPr>
            </w:pPr>
            <w:ins w:id="1191" w:author="CLUZEAU Marie" w:date="2026-02-16T10:35:00Z" w16du:dateUtc="2026-02-16T09:35:00Z">
              <w:r>
                <w:rPr>
                  <w:rFonts w:ascii="FranceTV Brown TT Light" w:hAnsi="FranceTV Brown TT Light" w:cs="FranceTV Brown TT Light"/>
                </w:rPr>
                <w:t>Nuisibles</w:t>
              </w:r>
            </w:ins>
          </w:p>
        </w:tc>
        <w:tc>
          <w:tcPr>
            <w:tcW w:w="4110" w:type="dxa"/>
            <w:vAlign w:val="center"/>
          </w:tcPr>
          <w:p w14:paraId="606DE496" w14:textId="77777777" w:rsidR="00346650" w:rsidRDefault="00346650" w:rsidP="00DC18AA">
            <w:pPr>
              <w:rPr>
                <w:ins w:id="1192" w:author="CLUZEAU Marie" w:date="2026-02-16T10:35:00Z" w16du:dateUtc="2026-02-16T09:35:00Z"/>
                <w:rFonts w:ascii="FranceTV Brown TT Light" w:hAnsi="FranceTV Brown TT Light" w:cs="FranceTV Brown TT Light"/>
              </w:rPr>
            </w:pPr>
            <w:ins w:id="1193" w:author="CLUZEAU Marie" w:date="2026-02-16T10:35:00Z" w16du:dateUtc="2026-02-16T09:35:00Z">
              <w:r>
                <w:rPr>
                  <w:rFonts w:ascii="FranceTV Brown TT Light" w:hAnsi="FranceTV Brown TT Light" w:cs="FranceTV Brown TT Light"/>
                </w:rPr>
                <w:t>Délai d’intervention après signalement</w:t>
              </w:r>
            </w:ins>
          </w:p>
        </w:tc>
        <w:tc>
          <w:tcPr>
            <w:tcW w:w="1669" w:type="dxa"/>
            <w:vAlign w:val="center"/>
          </w:tcPr>
          <w:p w14:paraId="72E73F42" w14:textId="77777777" w:rsidR="00346650" w:rsidRDefault="00346650" w:rsidP="00DC18AA">
            <w:pPr>
              <w:jc w:val="center"/>
              <w:rPr>
                <w:ins w:id="1194" w:author="CLUZEAU Marie" w:date="2026-02-16T10:35:00Z" w16du:dateUtc="2026-02-16T09:35:00Z"/>
                <w:rFonts w:ascii="FranceTV Brown TT Light" w:hAnsi="FranceTV Brown TT Light" w:cs="FranceTV Brown TT Light"/>
              </w:rPr>
            </w:pPr>
            <w:ins w:id="1195" w:author="CLUZEAU Marie" w:date="2026-02-16T10:35:00Z" w16du:dateUtc="2026-02-16T09:35:00Z">
              <w:r w:rsidRPr="0048459D">
                <w:rPr>
                  <w:rFonts w:ascii="FranceTV Brown TT Light" w:hAnsi="FranceTV Brown TT Light" w:cs="FranceTV Brown TT Light"/>
                </w:rPr>
                <w:t>≤ 4</w:t>
              </w:r>
              <w:r>
                <w:rPr>
                  <w:rFonts w:ascii="FranceTV Brown TT Light" w:hAnsi="FranceTV Brown TT Light" w:cs="FranceTV Brown TT Light"/>
                </w:rPr>
                <w:t>8</w:t>
              </w:r>
              <w:r w:rsidRPr="0048459D">
                <w:rPr>
                  <w:rFonts w:ascii="FranceTV Brown TT Light" w:hAnsi="FranceTV Brown TT Light" w:cs="FranceTV Brown TT Light"/>
                </w:rPr>
                <w:t>h</w:t>
              </w:r>
            </w:ins>
          </w:p>
        </w:tc>
      </w:tr>
      <w:tr w:rsidR="00346650" w14:paraId="0421B7D0" w14:textId="77777777" w:rsidTr="00DC18AA">
        <w:trPr>
          <w:trHeight w:val="510"/>
          <w:ins w:id="1196" w:author="CLUZEAU Marie" w:date="2026-02-16T10:35:00Z"/>
        </w:trPr>
        <w:tc>
          <w:tcPr>
            <w:tcW w:w="704" w:type="dxa"/>
            <w:vAlign w:val="center"/>
          </w:tcPr>
          <w:p w14:paraId="46AF8B28" w14:textId="77777777" w:rsidR="00346650" w:rsidRDefault="00346650" w:rsidP="00DC18AA">
            <w:pPr>
              <w:jc w:val="center"/>
              <w:rPr>
                <w:ins w:id="1197" w:author="CLUZEAU Marie" w:date="2026-02-16T10:35:00Z" w16du:dateUtc="2026-02-16T09:35:00Z"/>
                <w:rFonts w:ascii="FranceTV Brown TT Light" w:hAnsi="FranceTV Brown TT Light" w:cs="FranceTV Brown TT Light"/>
              </w:rPr>
            </w:pPr>
            <w:ins w:id="1198" w:author="CLUZEAU Marie" w:date="2026-02-16T10:35:00Z" w16du:dateUtc="2026-02-16T09:35:00Z">
              <w:r>
                <w:rPr>
                  <w:rFonts w:ascii="FranceTV Brown TT Light" w:hAnsi="FranceTV Brown TT Light" w:cs="FranceTV Brown TT Light"/>
                </w:rPr>
                <w:t>19</w:t>
              </w:r>
            </w:ins>
          </w:p>
        </w:tc>
        <w:tc>
          <w:tcPr>
            <w:tcW w:w="3119" w:type="dxa"/>
            <w:vAlign w:val="center"/>
          </w:tcPr>
          <w:p w14:paraId="577A4B4E" w14:textId="77777777" w:rsidR="00346650" w:rsidRDefault="00346650" w:rsidP="00DC18AA">
            <w:pPr>
              <w:jc w:val="center"/>
              <w:rPr>
                <w:ins w:id="1199" w:author="CLUZEAU Marie" w:date="2026-02-16T10:35:00Z" w16du:dateUtc="2026-02-16T09:35:00Z"/>
                <w:rFonts w:ascii="FranceTV Brown TT Light" w:hAnsi="FranceTV Brown TT Light" w:cs="FranceTV Brown TT Light"/>
              </w:rPr>
            </w:pPr>
            <w:ins w:id="1200" w:author="CLUZEAU Marie" w:date="2026-02-16T10:35:00Z" w16du:dateUtc="2026-02-16T09:35:00Z">
              <w:r>
                <w:rPr>
                  <w:rFonts w:ascii="FranceTV Brown TT Light" w:hAnsi="FranceTV Brown TT Light" w:cs="FranceTV Brown TT Light"/>
                </w:rPr>
                <w:t>Nuisibles</w:t>
              </w:r>
            </w:ins>
          </w:p>
        </w:tc>
        <w:tc>
          <w:tcPr>
            <w:tcW w:w="4110" w:type="dxa"/>
            <w:vAlign w:val="center"/>
          </w:tcPr>
          <w:p w14:paraId="09A7DE02" w14:textId="77777777" w:rsidR="00346650" w:rsidRDefault="00346650" w:rsidP="00DC18AA">
            <w:pPr>
              <w:rPr>
                <w:ins w:id="1201" w:author="CLUZEAU Marie" w:date="2026-02-16T10:35:00Z" w16du:dateUtc="2026-02-16T09:35:00Z"/>
                <w:rFonts w:ascii="FranceTV Brown TT Light" w:hAnsi="FranceTV Brown TT Light" w:cs="FranceTV Brown TT Light"/>
              </w:rPr>
            </w:pPr>
            <w:ins w:id="1202" w:author="CLUZEAU Marie" w:date="2026-02-16T10:35:00Z" w16du:dateUtc="2026-02-16T09:35:00Z">
              <w:r>
                <w:rPr>
                  <w:rFonts w:ascii="FranceTV Brown TT Light" w:hAnsi="FranceTV Brown TT Light" w:cs="FranceTV Brown TT Light"/>
                </w:rPr>
                <w:t>Maintenance préventive réalisée</w:t>
              </w:r>
            </w:ins>
          </w:p>
        </w:tc>
        <w:tc>
          <w:tcPr>
            <w:tcW w:w="1669" w:type="dxa"/>
            <w:vAlign w:val="center"/>
          </w:tcPr>
          <w:p w14:paraId="07FCB112" w14:textId="77777777" w:rsidR="00346650" w:rsidRDefault="00346650" w:rsidP="00DC18AA">
            <w:pPr>
              <w:jc w:val="center"/>
              <w:rPr>
                <w:ins w:id="1203" w:author="CLUZEAU Marie" w:date="2026-02-16T10:35:00Z" w16du:dateUtc="2026-02-16T09:35:00Z"/>
                <w:rFonts w:ascii="FranceTV Brown TT Light" w:hAnsi="FranceTV Brown TT Light" w:cs="FranceTV Brown TT Light"/>
              </w:rPr>
            </w:pPr>
            <w:ins w:id="1204" w:author="CLUZEAU Marie" w:date="2026-02-16T10:35:00Z" w16du:dateUtc="2026-02-16T09:35:00Z">
              <w:r>
                <w:rPr>
                  <w:rFonts w:ascii="FranceTV Brown TT Light" w:hAnsi="FranceTV Brown TT Light" w:cs="FranceTV Brown TT Light"/>
                </w:rPr>
                <w:t>100%</w:t>
              </w:r>
            </w:ins>
          </w:p>
        </w:tc>
      </w:tr>
      <w:tr w:rsidR="00346650" w14:paraId="3A4E59B8" w14:textId="77777777" w:rsidTr="00DC18AA">
        <w:trPr>
          <w:trHeight w:val="510"/>
          <w:ins w:id="1205" w:author="CLUZEAU Marie" w:date="2026-02-16T10:35:00Z"/>
        </w:trPr>
        <w:tc>
          <w:tcPr>
            <w:tcW w:w="704" w:type="dxa"/>
            <w:vAlign w:val="center"/>
          </w:tcPr>
          <w:p w14:paraId="1C9569DA" w14:textId="77777777" w:rsidR="00346650" w:rsidRDefault="00346650" w:rsidP="00DC18AA">
            <w:pPr>
              <w:jc w:val="center"/>
              <w:rPr>
                <w:ins w:id="1206" w:author="CLUZEAU Marie" w:date="2026-02-16T10:35:00Z" w16du:dateUtc="2026-02-16T09:35:00Z"/>
                <w:rFonts w:ascii="FranceTV Brown TT Light" w:hAnsi="FranceTV Brown TT Light" w:cs="FranceTV Brown TT Light"/>
              </w:rPr>
            </w:pPr>
            <w:ins w:id="1207" w:author="CLUZEAU Marie" w:date="2026-02-16T10:35:00Z" w16du:dateUtc="2026-02-16T09:35:00Z">
              <w:r>
                <w:rPr>
                  <w:rFonts w:ascii="FranceTV Brown TT Light" w:hAnsi="FranceTV Brown TT Light" w:cs="FranceTV Brown TT Light"/>
                </w:rPr>
                <w:t>20</w:t>
              </w:r>
            </w:ins>
          </w:p>
        </w:tc>
        <w:tc>
          <w:tcPr>
            <w:tcW w:w="3119" w:type="dxa"/>
            <w:vAlign w:val="center"/>
          </w:tcPr>
          <w:p w14:paraId="2B0A8805" w14:textId="77777777" w:rsidR="00346650" w:rsidRDefault="00346650" w:rsidP="00DC18AA">
            <w:pPr>
              <w:jc w:val="center"/>
              <w:rPr>
                <w:ins w:id="1208" w:author="CLUZEAU Marie" w:date="2026-02-16T10:35:00Z" w16du:dateUtc="2026-02-16T09:35:00Z"/>
                <w:rFonts w:ascii="FranceTV Brown TT Light" w:hAnsi="FranceTV Brown TT Light" w:cs="FranceTV Brown TT Light"/>
              </w:rPr>
            </w:pPr>
            <w:ins w:id="1209" w:author="CLUZEAU Marie" w:date="2026-02-16T10:35:00Z" w16du:dateUtc="2026-02-16T09:35:00Z">
              <w:r>
                <w:rPr>
                  <w:rFonts w:ascii="FranceTV Brown TT Light" w:hAnsi="FranceTV Brown TT Light" w:cs="FranceTV Brown TT Light"/>
                </w:rPr>
                <w:t>Nuisibles</w:t>
              </w:r>
            </w:ins>
          </w:p>
        </w:tc>
        <w:tc>
          <w:tcPr>
            <w:tcW w:w="4110" w:type="dxa"/>
            <w:vAlign w:val="center"/>
          </w:tcPr>
          <w:p w14:paraId="4E10E7A8" w14:textId="77777777" w:rsidR="00346650" w:rsidRDefault="00346650" w:rsidP="00DC18AA">
            <w:pPr>
              <w:rPr>
                <w:ins w:id="1210" w:author="CLUZEAU Marie" w:date="2026-02-16T10:35:00Z" w16du:dateUtc="2026-02-16T09:35:00Z"/>
                <w:rFonts w:ascii="FranceTV Brown TT Light" w:hAnsi="FranceTV Brown TT Light" w:cs="FranceTV Brown TT Light"/>
              </w:rPr>
            </w:pPr>
            <w:ins w:id="1211" w:author="CLUZEAU Marie" w:date="2026-02-16T10:35:00Z" w16du:dateUtc="2026-02-16T09:35:00Z">
              <w:r>
                <w:rPr>
                  <w:rFonts w:ascii="FranceTV Brown TT Light" w:hAnsi="FranceTV Brown TT Light" w:cs="FranceTV Brown TT Light"/>
                </w:rPr>
                <w:t>Traçabilité réglementaire</w:t>
              </w:r>
            </w:ins>
          </w:p>
        </w:tc>
        <w:tc>
          <w:tcPr>
            <w:tcW w:w="1669" w:type="dxa"/>
            <w:vAlign w:val="center"/>
          </w:tcPr>
          <w:p w14:paraId="7993E893" w14:textId="77777777" w:rsidR="00346650" w:rsidRDefault="00346650" w:rsidP="00DC18AA">
            <w:pPr>
              <w:jc w:val="center"/>
              <w:rPr>
                <w:ins w:id="1212" w:author="CLUZEAU Marie" w:date="2026-02-16T10:35:00Z" w16du:dateUtc="2026-02-16T09:35:00Z"/>
                <w:rFonts w:ascii="FranceTV Brown TT Light" w:hAnsi="FranceTV Brown TT Light" w:cs="FranceTV Brown TT Light"/>
              </w:rPr>
            </w:pPr>
            <w:ins w:id="1213" w:author="CLUZEAU Marie" w:date="2026-02-16T10:35:00Z" w16du:dateUtc="2026-02-16T09:35:00Z">
              <w:r>
                <w:rPr>
                  <w:rFonts w:ascii="FranceTV Brown TT Light" w:hAnsi="FranceTV Brown TT Light" w:cs="FranceTV Brown TT Light"/>
                </w:rPr>
                <w:t>100%</w:t>
              </w:r>
            </w:ins>
          </w:p>
        </w:tc>
      </w:tr>
      <w:tr w:rsidR="00346650" w14:paraId="686751E4" w14:textId="77777777" w:rsidTr="00DC18AA">
        <w:trPr>
          <w:trHeight w:val="510"/>
          <w:ins w:id="1214" w:author="CLUZEAU Marie" w:date="2026-02-16T10:35:00Z"/>
        </w:trPr>
        <w:tc>
          <w:tcPr>
            <w:tcW w:w="704" w:type="dxa"/>
            <w:vAlign w:val="center"/>
          </w:tcPr>
          <w:p w14:paraId="6AD4CDAB" w14:textId="77777777" w:rsidR="00346650" w:rsidRDefault="00346650" w:rsidP="00DC18AA">
            <w:pPr>
              <w:jc w:val="center"/>
              <w:rPr>
                <w:ins w:id="1215" w:author="CLUZEAU Marie" w:date="2026-02-16T10:35:00Z" w16du:dateUtc="2026-02-16T09:35:00Z"/>
                <w:rFonts w:ascii="FranceTV Brown TT Light" w:hAnsi="FranceTV Brown TT Light" w:cs="FranceTV Brown TT Light"/>
              </w:rPr>
            </w:pPr>
            <w:ins w:id="1216" w:author="CLUZEAU Marie" w:date="2026-02-16T10:35:00Z" w16du:dateUtc="2026-02-16T09:35:00Z">
              <w:r>
                <w:rPr>
                  <w:rFonts w:ascii="FranceTV Brown TT Light" w:hAnsi="FranceTV Brown TT Light" w:cs="FranceTV Brown TT Light"/>
                </w:rPr>
                <w:t>21</w:t>
              </w:r>
            </w:ins>
          </w:p>
        </w:tc>
        <w:tc>
          <w:tcPr>
            <w:tcW w:w="3119" w:type="dxa"/>
            <w:vAlign w:val="center"/>
          </w:tcPr>
          <w:p w14:paraId="00E3138F" w14:textId="77777777" w:rsidR="00346650" w:rsidRDefault="00346650" w:rsidP="00DC18AA">
            <w:pPr>
              <w:jc w:val="center"/>
              <w:rPr>
                <w:ins w:id="1217" w:author="CLUZEAU Marie" w:date="2026-02-16T10:35:00Z" w16du:dateUtc="2026-02-16T09:35:00Z"/>
                <w:rFonts w:ascii="FranceTV Brown TT Light" w:hAnsi="FranceTV Brown TT Light" w:cs="FranceTV Brown TT Light"/>
              </w:rPr>
            </w:pPr>
            <w:ins w:id="1218" w:author="CLUZEAU Marie" w:date="2026-02-16T10:35:00Z" w16du:dateUtc="2026-02-16T09:35:00Z">
              <w:r>
                <w:rPr>
                  <w:rFonts w:ascii="FranceTV Brown TT Light" w:hAnsi="FranceTV Brown TT Light" w:cs="FranceTV Brown TT Light"/>
                </w:rPr>
                <w:t>Fontaines à eau</w:t>
              </w:r>
            </w:ins>
          </w:p>
        </w:tc>
        <w:tc>
          <w:tcPr>
            <w:tcW w:w="4110" w:type="dxa"/>
            <w:vAlign w:val="center"/>
          </w:tcPr>
          <w:p w14:paraId="227200EF" w14:textId="77777777" w:rsidR="00346650" w:rsidRDefault="00346650" w:rsidP="00DC18AA">
            <w:pPr>
              <w:rPr>
                <w:ins w:id="1219" w:author="CLUZEAU Marie" w:date="2026-02-16T10:35:00Z" w16du:dateUtc="2026-02-16T09:35:00Z"/>
                <w:rFonts w:ascii="FranceTV Brown TT Light" w:hAnsi="FranceTV Brown TT Light" w:cs="FranceTV Brown TT Light"/>
              </w:rPr>
            </w:pPr>
            <w:ins w:id="1220" w:author="CLUZEAU Marie" w:date="2026-02-16T10:35:00Z" w16du:dateUtc="2026-02-16T09:35:00Z">
              <w:r>
                <w:rPr>
                  <w:rFonts w:ascii="FranceTV Brown TT Light" w:hAnsi="FranceTV Brown TT Light" w:cs="FranceTV Brown TT Light"/>
                </w:rPr>
                <w:t>Taux de disponibilité des équipements</w:t>
              </w:r>
            </w:ins>
          </w:p>
        </w:tc>
        <w:tc>
          <w:tcPr>
            <w:tcW w:w="1669" w:type="dxa"/>
            <w:vAlign w:val="center"/>
          </w:tcPr>
          <w:p w14:paraId="0A9A9C35" w14:textId="77777777" w:rsidR="00346650" w:rsidRDefault="00346650" w:rsidP="00DC18AA">
            <w:pPr>
              <w:jc w:val="center"/>
              <w:rPr>
                <w:ins w:id="1221" w:author="CLUZEAU Marie" w:date="2026-02-16T10:35:00Z" w16du:dateUtc="2026-02-16T09:35:00Z"/>
                <w:rFonts w:ascii="FranceTV Brown TT Light" w:hAnsi="FranceTV Brown TT Light" w:cs="FranceTV Brown TT Light"/>
              </w:rPr>
            </w:pPr>
            <w:ins w:id="1222" w:author="CLUZEAU Marie" w:date="2026-02-16T10:35:00Z" w16du:dateUtc="2026-02-16T09:35:00Z">
              <w:r w:rsidRPr="00D94675">
                <w:rPr>
                  <w:rFonts w:ascii="FranceTV Brown TT Light" w:hAnsi="FranceTV Brown TT Light" w:cs="FranceTV Brown TT Light"/>
                </w:rPr>
                <w:t>≥ 9</w:t>
              </w:r>
              <w:r>
                <w:rPr>
                  <w:rFonts w:ascii="FranceTV Brown TT Light" w:hAnsi="FranceTV Brown TT Light" w:cs="FranceTV Brown TT Light"/>
                </w:rPr>
                <w:t>8</w:t>
              </w:r>
              <w:r w:rsidRPr="00D94675">
                <w:rPr>
                  <w:rFonts w:ascii="FranceTV Brown TT Light" w:hAnsi="FranceTV Brown TT Light" w:cs="FranceTV Brown TT Light"/>
                </w:rPr>
                <w:t>%</w:t>
              </w:r>
            </w:ins>
          </w:p>
        </w:tc>
      </w:tr>
      <w:tr w:rsidR="00346650" w14:paraId="5EEFEB13" w14:textId="77777777" w:rsidTr="00DC18AA">
        <w:trPr>
          <w:trHeight w:val="510"/>
          <w:ins w:id="1223" w:author="CLUZEAU Marie" w:date="2026-02-16T10:35:00Z"/>
        </w:trPr>
        <w:tc>
          <w:tcPr>
            <w:tcW w:w="704" w:type="dxa"/>
            <w:vAlign w:val="center"/>
          </w:tcPr>
          <w:p w14:paraId="5EBD7599" w14:textId="77777777" w:rsidR="00346650" w:rsidRDefault="00346650" w:rsidP="00DC18AA">
            <w:pPr>
              <w:jc w:val="center"/>
              <w:rPr>
                <w:ins w:id="1224" w:author="CLUZEAU Marie" w:date="2026-02-16T10:35:00Z" w16du:dateUtc="2026-02-16T09:35:00Z"/>
                <w:rFonts w:ascii="FranceTV Brown TT Light" w:hAnsi="FranceTV Brown TT Light" w:cs="FranceTV Brown TT Light"/>
              </w:rPr>
            </w:pPr>
            <w:ins w:id="1225" w:author="CLUZEAU Marie" w:date="2026-02-16T10:35:00Z" w16du:dateUtc="2026-02-16T09:35:00Z">
              <w:r>
                <w:rPr>
                  <w:rFonts w:ascii="FranceTV Brown TT Light" w:hAnsi="FranceTV Brown TT Light" w:cs="FranceTV Brown TT Light"/>
                </w:rPr>
                <w:t>22</w:t>
              </w:r>
            </w:ins>
          </w:p>
        </w:tc>
        <w:tc>
          <w:tcPr>
            <w:tcW w:w="3119" w:type="dxa"/>
            <w:vAlign w:val="center"/>
          </w:tcPr>
          <w:p w14:paraId="255567F8" w14:textId="77777777" w:rsidR="00346650" w:rsidRDefault="00346650" w:rsidP="00DC18AA">
            <w:pPr>
              <w:jc w:val="center"/>
              <w:rPr>
                <w:ins w:id="1226" w:author="CLUZEAU Marie" w:date="2026-02-16T10:35:00Z" w16du:dateUtc="2026-02-16T09:35:00Z"/>
                <w:rFonts w:ascii="FranceTV Brown TT Light" w:hAnsi="FranceTV Brown TT Light" w:cs="FranceTV Brown TT Light"/>
              </w:rPr>
            </w:pPr>
            <w:ins w:id="1227" w:author="CLUZEAU Marie" w:date="2026-02-16T10:35:00Z" w16du:dateUtc="2026-02-16T09:35:00Z">
              <w:r>
                <w:rPr>
                  <w:rFonts w:ascii="FranceTV Brown TT Light" w:hAnsi="FranceTV Brown TT Light" w:cs="FranceTV Brown TT Light"/>
                </w:rPr>
                <w:t>Fontaines à eau</w:t>
              </w:r>
            </w:ins>
          </w:p>
        </w:tc>
        <w:tc>
          <w:tcPr>
            <w:tcW w:w="4110" w:type="dxa"/>
            <w:vAlign w:val="center"/>
          </w:tcPr>
          <w:p w14:paraId="58825275" w14:textId="77777777" w:rsidR="00346650" w:rsidRDefault="00346650" w:rsidP="00DC18AA">
            <w:pPr>
              <w:rPr>
                <w:ins w:id="1228" w:author="CLUZEAU Marie" w:date="2026-02-16T10:35:00Z" w16du:dateUtc="2026-02-16T09:35:00Z"/>
                <w:rFonts w:ascii="FranceTV Brown TT Light" w:hAnsi="FranceTV Brown TT Light" w:cs="FranceTV Brown TT Light"/>
              </w:rPr>
            </w:pPr>
            <w:ins w:id="1229" w:author="CLUZEAU Marie" w:date="2026-02-16T10:35:00Z" w16du:dateUtc="2026-02-16T09:35:00Z">
              <w:r>
                <w:rPr>
                  <w:rFonts w:ascii="FranceTV Brown TT Light" w:hAnsi="FranceTV Brown TT Light" w:cs="FranceTV Brown TT Light"/>
                </w:rPr>
                <w:t>Maintenance préventive des équipements</w:t>
              </w:r>
            </w:ins>
          </w:p>
        </w:tc>
        <w:tc>
          <w:tcPr>
            <w:tcW w:w="1669" w:type="dxa"/>
            <w:vAlign w:val="center"/>
          </w:tcPr>
          <w:p w14:paraId="1AA249A4" w14:textId="77777777" w:rsidR="00346650" w:rsidRDefault="00346650" w:rsidP="00DC18AA">
            <w:pPr>
              <w:jc w:val="center"/>
              <w:rPr>
                <w:ins w:id="1230" w:author="CLUZEAU Marie" w:date="2026-02-16T10:35:00Z" w16du:dateUtc="2026-02-16T09:35:00Z"/>
                <w:rFonts w:ascii="FranceTV Brown TT Light" w:hAnsi="FranceTV Brown TT Light" w:cs="FranceTV Brown TT Light"/>
              </w:rPr>
            </w:pPr>
            <w:ins w:id="1231" w:author="CLUZEAU Marie" w:date="2026-02-16T10:35:00Z" w16du:dateUtc="2026-02-16T09:35:00Z">
              <w:r>
                <w:rPr>
                  <w:rFonts w:ascii="FranceTV Brown TT Light" w:hAnsi="FranceTV Brown TT Light" w:cs="FranceTV Brown TT Light"/>
                </w:rPr>
                <w:t>100%</w:t>
              </w:r>
            </w:ins>
          </w:p>
        </w:tc>
      </w:tr>
      <w:tr w:rsidR="00346650" w14:paraId="301A593C" w14:textId="77777777" w:rsidTr="00DC18AA">
        <w:trPr>
          <w:trHeight w:val="510"/>
          <w:ins w:id="1232" w:author="CLUZEAU Marie" w:date="2026-02-16T10:35:00Z"/>
        </w:trPr>
        <w:tc>
          <w:tcPr>
            <w:tcW w:w="704" w:type="dxa"/>
            <w:vAlign w:val="center"/>
          </w:tcPr>
          <w:p w14:paraId="351A1138" w14:textId="77777777" w:rsidR="00346650" w:rsidRDefault="00346650" w:rsidP="00DC18AA">
            <w:pPr>
              <w:jc w:val="center"/>
              <w:rPr>
                <w:ins w:id="1233" w:author="CLUZEAU Marie" w:date="2026-02-16T10:35:00Z" w16du:dateUtc="2026-02-16T09:35:00Z"/>
                <w:rFonts w:ascii="FranceTV Brown TT Light" w:hAnsi="FranceTV Brown TT Light" w:cs="FranceTV Brown TT Light"/>
              </w:rPr>
            </w:pPr>
            <w:ins w:id="1234" w:author="CLUZEAU Marie" w:date="2026-02-16T10:35:00Z" w16du:dateUtc="2026-02-16T09:35:00Z">
              <w:r>
                <w:rPr>
                  <w:rFonts w:ascii="FranceTV Brown TT Light" w:hAnsi="FranceTV Brown TT Light" w:cs="FranceTV Brown TT Light"/>
                </w:rPr>
                <w:t>23</w:t>
              </w:r>
            </w:ins>
          </w:p>
        </w:tc>
        <w:tc>
          <w:tcPr>
            <w:tcW w:w="3119" w:type="dxa"/>
            <w:vAlign w:val="center"/>
          </w:tcPr>
          <w:p w14:paraId="4413589A" w14:textId="77777777" w:rsidR="00346650" w:rsidRDefault="00346650" w:rsidP="00DC18AA">
            <w:pPr>
              <w:jc w:val="center"/>
              <w:rPr>
                <w:ins w:id="1235" w:author="CLUZEAU Marie" w:date="2026-02-16T10:35:00Z" w16du:dateUtc="2026-02-16T09:35:00Z"/>
                <w:rFonts w:ascii="FranceTV Brown TT Light" w:hAnsi="FranceTV Brown TT Light" w:cs="FranceTV Brown TT Light"/>
              </w:rPr>
            </w:pPr>
            <w:ins w:id="1236" w:author="CLUZEAU Marie" w:date="2026-02-16T10:35:00Z" w16du:dateUtc="2026-02-16T09:35:00Z">
              <w:r>
                <w:rPr>
                  <w:rFonts w:ascii="FranceTV Brown TT Light" w:hAnsi="FranceTV Brown TT Light" w:cs="FranceTV Brown TT Light"/>
                </w:rPr>
                <w:t>Fontaines à eau</w:t>
              </w:r>
            </w:ins>
          </w:p>
        </w:tc>
        <w:tc>
          <w:tcPr>
            <w:tcW w:w="4110" w:type="dxa"/>
            <w:vAlign w:val="center"/>
          </w:tcPr>
          <w:p w14:paraId="353ADBD2" w14:textId="77777777" w:rsidR="00346650" w:rsidRDefault="00346650" w:rsidP="00DC18AA">
            <w:pPr>
              <w:rPr>
                <w:ins w:id="1237" w:author="CLUZEAU Marie" w:date="2026-02-16T10:35:00Z" w16du:dateUtc="2026-02-16T09:35:00Z"/>
                <w:rFonts w:ascii="FranceTV Brown TT Light" w:hAnsi="FranceTV Brown TT Light" w:cs="FranceTV Brown TT Light"/>
              </w:rPr>
            </w:pPr>
            <w:ins w:id="1238" w:author="CLUZEAU Marie" w:date="2026-02-16T10:35:00Z" w16du:dateUtc="2026-02-16T09:35:00Z">
              <w:r>
                <w:rPr>
                  <w:rFonts w:ascii="FranceTV Brown TT Light" w:hAnsi="FranceTV Brown TT Light" w:cs="FranceTV Brown TT Light"/>
                </w:rPr>
                <w:t>Conformité sanitaire</w:t>
              </w:r>
            </w:ins>
          </w:p>
        </w:tc>
        <w:tc>
          <w:tcPr>
            <w:tcW w:w="1669" w:type="dxa"/>
            <w:vAlign w:val="center"/>
          </w:tcPr>
          <w:p w14:paraId="2E0FD2E5" w14:textId="77777777" w:rsidR="00346650" w:rsidRDefault="00346650" w:rsidP="00DC18AA">
            <w:pPr>
              <w:jc w:val="center"/>
              <w:rPr>
                <w:ins w:id="1239" w:author="CLUZEAU Marie" w:date="2026-02-16T10:35:00Z" w16du:dateUtc="2026-02-16T09:35:00Z"/>
                <w:rFonts w:ascii="FranceTV Brown TT Light" w:hAnsi="FranceTV Brown TT Light" w:cs="FranceTV Brown TT Light"/>
              </w:rPr>
            </w:pPr>
            <w:ins w:id="1240" w:author="CLUZEAU Marie" w:date="2026-02-16T10:35:00Z" w16du:dateUtc="2026-02-16T09:35:00Z">
              <w:r>
                <w:rPr>
                  <w:rFonts w:ascii="FranceTV Brown TT Light" w:hAnsi="FranceTV Brown TT Light" w:cs="FranceTV Brown TT Light"/>
                </w:rPr>
                <w:t>100%</w:t>
              </w:r>
            </w:ins>
          </w:p>
        </w:tc>
      </w:tr>
      <w:tr w:rsidR="00346650" w14:paraId="57960AE7" w14:textId="77777777" w:rsidTr="00DC18AA">
        <w:trPr>
          <w:trHeight w:val="510"/>
          <w:ins w:id="1241" w:author="CLUZEAU Marie" w:date="2026-02-16T10:35:00Z"/>
        </w:trPr>
        <w:tc>
          <w:tcPr>
            <w:tcW w:w="704" w:type="dxa"/>
            <w:vAlign w:val="center"/>
          </w:tcPr>
          <w:p w14:paraId="7DDE158E" w14:textId="77777777" w:rsidR="00346650" w:rsidRDefault="00346650" w:rsidP="00DC18AA">
            <w:pPr>
              <w:jc w:val="center"/>
              <w:rPr>
                <w:ins w:id="1242" w:author="CLUZEAU Marie" w:date="2026-02-16T10:35:00Z" w16du:dateUtc="2026-02-16T09:35:00Z"/>
                <w:rFonts w:ascii="FranceTV Brown TT Light" w:hAnsi="FranceTV Brown TT Light" w:cs="FranceTV Brown TT Light"/>
              </w:rPr>
            </w:pPr>
            <w:ins w:id="1243" w:author="CLUZEAU Marie" w:date="2026-02-16T10:35:00Z" w16du:dateUtc="2026-02-16T09:35:00Z">
              <w:r>
                <w:rPr>
                  <w:rFonts w:ascii="FranceTV Brown TT Light" w:hAnsi="FranceTV Brown TT Light" w:cs="FranceTV Brown TT Light"/>
                </w:rPr>
                <w:t>24</w:t>
              </w:r>
            </w:ins>
          </w:p>
        </w:tc>
        <w:tc>
          <w:tcPr>
            <w:tcW w:w="3119" w:type="dxa"/>
            <w:vAlign w:val="center"/>
          </w:tcPr>
          <w:p w14:paraId="4BEDE2B8" w14:textId="77777777" w:rsidR="00346650" w:rsidRDefault="00346650" w:rsidP="00DC18AA">
            <w:pPr>
              <w:jc w:val="center"/>
              <w:rPr>
                <w:ins w:id="1244" w:author="CLUZEAU Marie" w:date="2026-02-16T10:35:00Z" w16du:dateUtc="2026-02-16T09:35:00Z"/>
                <w:rFonts w:ascii="FranceTV Brown TT Light" w:hAnsi="FranceTV Brown TT Light" w:cs="FranceTV Brown TT Light"/>
              </w:rPr>
            </w:pPr>
            <w:ins w:id="1245" w:author="CLUZEAU Marie" w:date="2026-02-16T10:35:00Z" w16du:dateUtc="2026-02-16T09:35:00Z">
              <w:r>
                <w:rPr>
                  <w:rFonts w:ascii="FranceTV Brown TT Light" w:hAnsi="FranceTV Brown TT Light" w:cs="FranceTV Brown TT Light"/>
                </w:rPr>
                <w:t>Plantes d’intérieur</w:t>
              </w:r>
            </w:ins>
          </w:p>
        </w:tc>
        <w:tc>
          <w:tcPr>
            <w:tcW w:w="4110" w:type="dxa"/>
            <w:vAlign w:val="center"/>
          </w:tcPr>
          <w:p w14:paraId="001F89AF" w14:textId="77777777" w:rsidR="00346650" w:rsidRDefault="00346650" w:rsidP="00DC18AA">
            <w:pPr>
              <w:rPr>
                <w:ins w:id="1246" w:author="CLUZEAU Marie" w:date="2026-02-16T10:35:00Z" w16du:dateUtc="2026-02-16T09:35:00Z"/>
                <w:rFonts w:ascii="FranceTV Brown TT Light" w:hAnsi="FranceTV Brown TT Light" w:cs="FranceTV Brown TT Light"/>
              </w:rPr>
            </w:pPr>
            <w:ins w:id="1247" w:author="CLUZEAU Marie" w:date="2026-02-16T10:35:00Z" w16du:dateUtc="2026-02-16T09:35:00Z">
              <w:r>
                <w:rPr>
                  <w:rFonts w:ascii="FranceTV Brown TT Light" w:hAnsi="FranceTV Brown TT Light" w:cs="FranceTV Brown TT Light"/>
                </w:rPr>
                <w:t>État phytosanitaire conforme</w:t>
              </w:r>
            </w:ins>
          </w:p>
        </w:tc>
        <w:tc>
          <w:tcPr>
            <w:tcW w:w="1669" w:type="dxa"/>
            <w:vAlign w:val="center"/>
          </w:tcPr>
          <w:p w14:paraId="54F1B412" w14:textId="77777777" w:rsidR="00346650" w:rsidRDefault="00346650" w:rsidP="00DC18AA">
            <w:pPr>
              <w:jc w:val="center"/>
              <w:rPr>
                <w:ins w:id="1248" w:author="CLUZEAU Marie" w:date="2026-02-16T10:35:00Z" w16du:dateUtc="2026-02-16T09:35:00Z"/>
                <w:rFonts w:ascii="FranceTV Brown TT Light" w:hAnsi="FranceTV Brown TT Light" w:cs="FranceTV Brown TT Light"/>
              </w:rPr>
            </w:pPr>
            <w:ins w:id="1249" w:author="CLUZEAU Marie" w:date="2026-02-16T10:35:00Z" w16du:dateUtc="2026-02-16T09:35:00Z">
              <w:r>
                <w:rPr>
                  <w:rFonts w:ascii="FranceTV Brown TT Light" w:hAnsi="FranceTV Brown TT Light" w:cs="FranceTV Brown TT Light"/>
                </w:rPr>
                <w:t>98%</w:t>
              </w:r>
            </w:ins>
          </w:p>
        </w:tc>
      </w:tr>
      <w:tr w:rsidR="00346650" w14:paraId="28AAC689" w14:textId="77777777" w:rsidTr="00DC18AA">
        <w:trPr>
          <w:trHeight w:val="510"/>
          <w:ins w:id="1250" w:author="CLUZEAU Marie" w:date="2026-02-16T10:35:00Z"/>
        </w:trPr>
        <w:tc>
          <w:tcPr>
            <w:tcW w:w="704" w:type="dxa"/>
            <w:vAlign w:val="center"/>
          </w:tcPr>
          <w:p w14:paraId="322D2B84" w14:textId="77777777" w:rsidR="00346650" w:rsidRDefault="00346650" w:rsidP="00DC18AA">
            <w:pPr>
              <w:jc w:val="center"/>
              <w:rPr>
                <w:ins w:id="1251" w:author="CLUZEAU Marie" w:date="2026-02-16T10:35:00Z" w16du:dateUtc="2026-02-16T09:35:00Z"/>
                <w:rFonts w:ascii="FranceTV Brown TT Light" w:hAnsi="FranceTV Brown TT Light" w:cs="FranceTV Brown TT Light"/>
              </w:rPr>
            </w:pPr>
            <w:ins w:id="1252" w:author="CLUZEAU Marie" w:date="2026-02-16T10:35:00Z" w16du:dateUtc="2026-02-16T09:35:00Z">
              <w:r>
                <w:rPr>
                  <w:rFonts w:ascii="FranceTV Brown TT Light" w:hAnsi="FranceTV Brown TT Light" w:cs="FranceTV Brown TT Light"/>
                </w:rPr>
                <w:t>25</w:t>
              </w:r>
            </w:ins>
          </w:p>
        </w:tc>
        <w:tc>
          <w:tcPr>
            <w:tcW w:w="3119" w:type="dxa"/>
            <w:vAlign w:val="center"/>
          </w:tcPr>
          <w:p w14:paraId="09EB3A80" w14:textId="77777777" w:rsidR="00346650" w:rsidRDefault="00346650" w:rsidP="00DC18AA">
            <w:pPr>
              <w:jc w:val="center"/>
              <w:rPr>
                <w:ins w:id="1253" w:author="CLUZEAU Marie" w:date="2026-02-16T10:35:00Z" w16du:dateUtc="2026-02-16T09:35:00Z"/>
                <w:rFonts w:ascii="FranceTV Brown TT Light" w:hAnsi="FranceTV Brown TT Light" w:cs="FranceTV Brown TT Light"/>
              </w:rPr>
            </w:pPr>
            <w:ins w:id="1254" w:author="CLUZEAU Marie" w:date="2026-02-16T10:35:00Z" w16du:dateUtc="2026-02-16T09:35:00Z">
              <w:r>
                <w:rPr>
                  <w:rFonts w:ascii="FranceTV Brown TT Light" w:hAnsi="FranceTV Brown TT Light" w:cs="FranceTV Brown TT Light"/>
                </w:rPr>
                <w:t>Espaces verts</w:t>
              </w:r>
            </w:ins>
          </w:p>
        </w:tc>
        <w:tc>
          <w:tcPr>
            <w:tcW w:w="4110" w:type="dxa"/>
            <w:vAlign w:val="center"/>
          </w:tcPr>
          <w:p w14:paraId="20300849" w14:textId="77777777" w:rsidR="00346650" w:rsidRDefault="00346650" w:rsidP="00DC18AA">
            <w:pPr>
              <w:rPr>
                <w:ins w:id="1255" w:author="CLUZEAU Marie" w:date="2026-02-16T10:35:00Z" w16du:dateUtc="2026-02-16T09:35:00Z"/>
                <w:rFonts w:ascii="FranceTV Brown TT Light" w:hAnsi="FranceTV Brown TT Light" w:cs="FranceTV Brown TT Light"/>
              </w:rPr>
            </w:pPr>
            <w:ins w:id="1256" w:author="CLUZEAU Marie" w:date="2026-02-16T10:35:00Z" w16du:dateUtc="2026-02-16T09:35:00Z">
              <w:r>
                <w:rPr>
                  <w:rFonts w:ascii="FranceTV Brown TT Light" w:hAnsi="FranceTV Brown TT Light" w:cs="FranceTV Brown TT Light"/>
                </w:rPr>
                <w:t>Respect planning saisonnier</w:t>
              </w:r>
            </w:ins>
          </w:p>
        </w:tc>
        <w:tc>
          <w:tcPr>
            <w:tcW w:w="1669" w:type="dxa"/>
            <w:vAlign w:val="center"/>
          </w:tcPr>
          <w:p w14:paraId="6DBA8C71" w14:textId="77777777" w:rsidR="00346650" w:rsidRDefault="00346650" w:rsidP="00DC18AA">
            <w:pPr>
              <w:jc w:val="center"/>
              <w:rPr>
                <w:ins w:id="1257" w:author="CLUZEAU Marie" w:date="2026-02-16T10:35:00Z" w16du:dateUtc="2026-02-16T09:35:00Z"/>
                <w:rFonts w:ascii="FranceTV Brown TT Light" w:hAnsi="FranceTV Brown TT Light" w:cs="FranceTV Brown TT Light"/>
              </w:rPr>
            </w:pPr>
            <w:ins w:id="1258" w:author="CLUZEAU Marie" w:date="2026-02-16T10:35:00Z" w16du:dateUtc="2026-02-16T09:35:00Z">
              <w:r>
                <w:rPr>
                  <w:rFonts w:ascii="FranceTV Brown TT Light" w:hAnsi="FranceTV Brown TT Light" w:cs="FranceTV Brown TT Light"/>
                </w:rPr>
                <w:t>100%</w:t>
              </w:r>
            </w:ins>
          </w:p>
        </w:tc>
      </w:tr>
      <w:tr w:rsidR="00346650" w14:paraId="46C16513" w14:textId="77777777" w:rsidTr="00DC18AA">
        <w:trPr>
          <w:trHeight w:val="510"/>
          <w:ins w:id="1259" w:author="CLUZEAU Marie" w:date="2026-02-16T10:35:00Z"/>
        </w:trPr>
        <w:tc>
          <w:tcPr>
            <w:tcW w:w="704" w:type="dxa"/>
            <w:vAlign w:val="center"/>
          </w:tcPr>
          <w:p w14:paraId="3A8F366F" w14:textId="77777777" w:rsidR="00346650" w:rsidRDefault="00346650" w:rsidP="00DC18AA">
            <w:pPr>
              <w:jc w:val="center"/>
              <w:rPr>
                <w:ins w:id="1260" w:author="CLUZEAU Marie" w:date="2026-02-16T10:35:00Z" w16du:dateUtc="2026-02-16T09:35:00Z"/>
                <w:rFonts w:ascii="FranceTV Brown TT Light" w:hAnsi="FranceTV Brown TT Light" w:cs="FranceTV Brown TT Light"/>
              </w:rPr>
            </w:pPr>
            <w:ins w:id="1261" w:author="CLUZEAU Marie" w:date="2026-02-16T10:35:00Z" w16du:dateUtc="2026-02-16T09:35:00Z">
              <w:r>
                <w:rPr>
                  <w:rFonts w:ascii="FranceTV Brown TT Light" w:hAnsi="FranceTV Brown TT Light" w:cs="FranceTV Brown TT Light"/>
                </w:rPr>
                <w:t>26</w:t>
              </w:r>
            </w:ins>
          </w:p>
        </w:tc>
        <w:tc>
          <w:tcPr>
            <w:tcW w:w="3119" w:type="dxa"/>
            <w:vAlign w:val="center"/>
          </w:tcPr>
          <w:p w14:paraId="232810CD" w14:textId="77777777" w:rsidR="00346650" w:rsidRDefault="00346650" w:rsidP="00DC18AA">
            <w:pPr>
              <w:jc w:val="center"/>
              <w:rPr>
                <w:ins w:id="1262" w:author="CLUZEAU Marie" w:date="2026-02-16T10:35:00Z" w16du:dateUtc="2026-02-16T09:35:00Z"/>
                <w:rFonts w:ascii="FranceTV Brown TT Light" w:hAnsi="FranceTV Brown TT Light" w:cs="FranceTV Brown TT Light"/>
              </w:rPr>
            </w:pPr>
            <w:ins w:id="1263" w:author="CLUZEAU Marie" w:date="2026-02-16T10:35:00Z" w16du:dateUtc="2026-02-16T09:35:00Z">
              <w:r>
                <w:rPr>
                  <w:rFonts w:ascii="FranceTV Brown TT Light" w:hAnsi="FranceTV Brown TT Light" w:cs="FranceTV Brown TT Light"/>
                </w:rPr>
                <w:t>Espaces verts</w:t>
              </w:r>
            </w:ins>
          </w:p>
        </w:tc>
        <w:tc>
          <w:tcPr>
            <w:tcW w:w="4110" w:type="dxa"/>
            <w:vAlign w:val="center"/>
          </w:tcPr>
          <w:p w14:paraId="53193F18" w14:textId="77777777" w:rsidR="00346650" w:rsidRDefault="00346650" w:rsidP="00DC18AA">
            <w:pPr>
              <w:rPr>
                <w:ins w:id="1264" w:author="CLUZEAU Marie" w:date="2026-02-16T10:35:00Z" w16du:dateUtc="2026-02-16T09:35:00Z"/>
                <w:rFonts w:ascii="FranceTV Brown TT Light" w:hAnsi="FranceTV Brown TT Light" w:cs="FranceTV Brown TT Light"/>
              </w:rPr>
            </w:pPr>
            <w:ins w:id="1265" w:author="CLUZEAU Marie" w:date="2026-02-16T10:35:00Z" w16du:dateUtc="2026-02-16T09:35:00Z">
              <w:r w:rsidRPr="00D94675">
                <w:rPr>
                  <w:rFonts w:ascii="FranceTV Brown TT Light" w:hAnsi="FranceTV Brown TT Light" w:cs="FranceTV Brown TT Light"/>
                </w:rPr>
                <w:t>Réduction des intrants phytosanitaires</w:t>
              </w:r>
            </w:ins>
          </w:p>
        </w:tc>
        <w:tc>
          <w:tcPr>
            <w:tcW w:w="1669" w:type="dxa"/>
            <w:vAlign w:val="center"/>
          </w:tcPr>
          <w:p w14:paraId="0A966585" w14:textId="77777777" w:rsidR="00346650" w:rsidRDefault="00346650" w:rsidP="00DC18AA">
            <w:pPr>
              <w:jc w:val="center"/>
              <w:rPr>
                <w:ins w:id="1266" w:author="CLUZEAU Marie" w:date="2026-02-16T10:35:00Z" w16du:dateUtc="2026-02-16T09:35:00Z"/>
                <w:rFonts w:ascii="FranceTV Brown TT Light" w:hAnsi="FranceTV Brown TT Light" w:cs="FranceTV Brown TT Light"/>
              </w:rPr>
            </w:pPr>
            <w:ins w:id="1267" w:author="CLUZEAU Marie" w:date="2026-02-16T10:35:00Z" w16du:dateUtc="2026-02-16T09:35:00Z">
              <w:r w:rsidRPr="00D94675">
                <w:rPr>
                  <w:rFonts w:ascii="FranceTV Brown TT Light" w:hAnsi="FranceTV Brown TT Light" w:cs="FranceTV Brown TT Light"/>
                </w:rPr>
                <w:t>Conformité réglementaire + diminution</w:t>
              </w:r>
            </w:ins>
          </w:p>
        </w:tc>
      </w:tr>
      <w:tr w:rsidR="00346650" w14:paraId="2994741D" w14:textId="77777777" w:rsidTr="00DC18AA">
        <w:trPr>
          <w:trHeight w:val="510"/>
          <w:ins w:id="1268" w:author="CLUZEAU Marie" w:date="2026-02-16T10:35:00Z"/>
        </w:trPr>
        <w:tc>
          <w:tcPr>
            <w:tcW w:w="704" w:type="dxa"/>
            <w:vAlign w:val="center"/>
          </w:tcPr>
          <w:p w14:paraId="044F67DE" w14:textId="77777777" w:rsidR="00346650" w:rsidRDefault="00346650" w:rsidP="00DC18AA">
            <w:pPr>
              <w:jc w:val="center"/>
              <w:rPr>
                <w:ins w:id="1269" w:author="CLUZEAU Marie" w:date="2026-02-16T10:35:00Z" w16du:dateUtc="2026-02-16T09:35:00Z"/>
                <w:rFonts w:ascii="FranceTV Brown TT Light" w:hAnsi="FranceTV Brown TT Light" w:cs="FranceTV Brown TT Light"/>
              </w:rPr>
            </w:pPr>
            <w:ins w:id="1270" w:author="CLUZEAU Marie" w:date="2026-02-16T10:35:00Z" w16du:dateUtc="2026-02-16T09:35:00Z">
              <w:r>
                <w:rPr>
                  <w:rFonts w:ascii="FranceTV Brown TT Light" w:hAnsi="FranceTV Brown TT Light" w:cs="FranceTV Brown TT Light"/>
                </w:rPr>
                <w:t>27</w:t>
              </w:r>
            </w:ins>
          </w:p>
        </w:tc>
        <w:tc>
          <w:tcPr>
            <w:tcW w:w="3119" w:type="dxa"/>
            <w:vAlign w:val="center"/>
          </w:tcPr>
          <w:p w14:paraId="75505A94" w14:textId="77777777" w:rsidR="00346650" w:rsidRDefault="00346650" w:rsidP="00DC18AA">
            <w:pPr>
              <w:jc w:val="center"/>
              <w:rPr>
                <w:ins w:id="1271" w:author="CLUZEAU Marie" w:date="2026-02-16T10:35:00Z" w16du:dateUtc="2026-02-16T09:35:00Z"/>
                <w:rFonts w:ascii="FranceTV Brown TT Light" w:hAnsi="FranceTV Brown TT Light" w:cs="FranceTV Brown TT Light"/>
              </w:rPr>
            </w:pPr>
            <w:ins w:id="1272" w:author="CLUZEAU Marie" w:date="2026-02-16T10:35:00Z" w16du:dateUtc="2026-02-16T09:35:00Z">
              <w:r>
                <w:rPr>
                  <w:rFonts w:ascii="FranceTV Brown TT Light" w:hAnsi="FranceTV Brown TT Light" w:cs="FranceTV Brown TT Light"/>
                </w:rPr>
                <w:t>Environnemental</w:t>
              </w:r>
            </w:ins>
          </w:p>
        </w:tc>
        <w:tc>
          <w:tcPr>
            <w:tcW w:w="4110" w:type="dxa"/>
            <w:vAlign w:val="center"/>
          </w:tcPr>
          <w:p w14:paraId="26AFE30B" w14:textId="77777777" w:rsidR="00346650" w:rsidRDefault="00346650" w:rsidP="00DC18AA">
            <w:pPr>
              <w:rPr>
                <w:ins w:id="1273" w:author="CLUZEAU Marie" w:date="2026-02-16T10:35:00Z" w16du:dateUtc="2026-02-16T09:35:00Z"/>
                <w:rFonts w:ascii="FranceTV Brown TT Light" w:hAnsi="FranceTV Brown TT Light" w:cs="FranceTV Brown TT Light"/>
              </w:rPr>
            </w:pPr>
            <w:ins w:id="1274" w:author="CLUZEAU Marie" w:date="2026-02-16T10:35:00Z" w16du:dateUtc="2026-02-16T09:35:00Z">
              <w:r w:rsidRPr="00D54203">
                <w:rPr>
                  <w:rFonts w:ascii="FranceTV Brown TT Light" w:hAnsi="FranceTV Brown TT Light" w:cs="FranceTV Brown TT Light"/>
                </w:rPr>
                <w:t xml:space="preserve">Part de produits </w:t>
              </w:r>
              <w:r>
                <w:rPr>
                  <w:rFonts w:ascii="FranceTV Brown TT Light" w:hAnsi="FranceTV Brown TT Light" w:cs="FranceTV Brown TT Light"/>
                </w:rPr>
                <w:t>É</w:t>
              </w:r>
              <w:r w:rsidRPr="00D54203">
                <w:rPr>
                  <w:rFonts w:ascii="FranceTV Brown TT Light" w:hAnsi="FranceTV Brown TT Light" w:cs="FranceTV Brown TT Light"/>
                </w:rPr>
                <w:t>colabel</w:t>
              </w:r>
            </w:ins>
          </w:p>
        </w:tc>
        <w:tc>
          <w:tcPr>
            <w:tcW w:w="1669" w:type="dxa"/>
            <w:vAlign w:val="center"/>
          </w:tcPr>
          <w:p w14:paraId="44A5D977" w14:textId="77777777" w:rsidR="00346650" w:rsidRDefault="00346650" w:rsidP="00DC18AA">
            <w:pPr>
              <w:jc w:val="center"/>
              <w:rPr>
                <w:ins w:id="1275" w:author="CLUZEAU Marie" w:date="2026-02-16T10:35:00Z" w16du:dateUtc="2026-02-16T09:35:00Z"/>
                <w:rFonts w:ascii="FranceTV Brown TT Light" w:hAnsi="FranceTV Brown TT Light" w:cs="FranceTV Brown TT Light"/>
              </w:rPr>
            </w:pPr>
            <w:ins w:id="1276" w:author="CLUZEAU Marie" w:date="2026-02-16T10:35:00Z" w16du:dateUtc="2026-02-16T09:35:00Z">
              <w:r w:rsidRPr="007E1302">
                <w:rPr>
                  <w:rFonts w:ascii="FranceTV Brown TT Light" w:hAnsi="FranceTV Brown TT Light" w:cs="FranceTV Brown TT Light"/>
                </w:rPr>
                <w:t>≥ 90%</w:t>
              </w:r>
            </w:ins>
          </w:p>
        </w:tc>
      </w:tr>
      <w:tr w:rsidR="00346650" w14:paraId="05FDC69A" w14:textId="77777777" w:rsidTr="00DC18AA">
        <w:trPr>
          <w:trHeight w:val="510"/>
          <w:ins w:id="1277" w:author="CLUZEAU Marie" w:date="2026-02-16T10:35:00Z"/>
        </w:trPr>
        <w:tc>
          <w:tcPr>
            <w:tcW w:w="704" w:type="dxa"/>
            <w:vAlign w:val="center"/>
          </w:tcPr>
          <w:p w14:paraId="3F3733C2" w14:textId="77777777" w:rsidR="00346650" w:rsidRDefault="00346650" w:rsidP="00DC18AA">
            <w:pPr>
              <w:jc w:val="center"/>
              <w:rPr>
                <w:ins w:id="1278" w:author="CLUZEAU Marie" w:date="2026-02-16T10:35:00Z" w16du:dateUtc="2026-02-16T09:35:00Z"/>
                <w:rFonts w:ascii="FranceTV Brown TT Light" w:hAnsi="FranceTV Brown TT Light" w:cs="FranceTV Brown TT Light"/>
              </w:rPr>
            </w:pPr>
            <w:ins w:id="1279" w:author="CLUZEAU Marie" w:date="2026-02-16T10:35:00Z" w16du:dateUtc="2026-02-16T09:35:00Z">
              <w:r>
                <w:rPr>
                  <w:rFonts w:ascii="FranceTV Brown TT Light" w:hAnsi="FranceTV Brown TT Light" w:cs="FranceTV Brown TT Light"/>
                </w:rPr>
                <w:t>28</w:t>
              </w:r>
            </w:ins>
          </w:p>
        </w:tc>
        <w:tc>
          <w:tcPr>
            <w:tcW w:w="3119" w:type="dxa"/>
            <w:vAlign w:val="center"/>
          </w:tcPr>
          <w:p w14:paraId="43C96E4C" w14:textId="77777777" w:rsidR="00346650" w:rsidRDefault="00346650" w:rsidP="00DC18AA">
            <w:pPr>
              <w:jc w:val="center"/>
              <w:rPr>
                <w:ins w:id="1280" w:author="CLUZEAU Marie" w:date="2026-02-16T10:35:00Z" w16du:dateUtc="2026-02-16T09:35:00Z"/>
                <w:rFonts w:ascii="FranceTV Brown TT Light" w:hAnsi="FranceTV Brown TT Light" w:cs="FranceTV Brown TT Light"/>
              </w:rPr>
            </w:pPr>
            <w:ins w:id="1281" w:author="CLUZEAU Marie" w:date="2026-02-16T10:35:00Z" w16du:dateUtc="2026-02-16T09:35:00Z">
              <w:r>
                <w:rPr>
                  <w:rFonts w:ascii="FranceTV Brown TT Light" w:hAnsi="FranceTV Brown TT Light" w:cs="FranceTV Brown TT Light"/>
                </w:rPr>
                <w:t>Sociétal</w:t>
              </w:r>
            </w:ins>
          </w:p>
        </w:tc>
        <w:tc>
          <w:tcPr>
            <w:tcW w:w="4110" w:type="dxa"/>
            <w:vAlign w:val="center"/>
          </w:tcPr>
          <w:p w14:paraId="219924C4" w14:textId="77777777" w:rsidR="00346650" w:rsidRDefault="00346650" w:rsidP="00DC18AA">
            <w:pPr>
              <w:rPr>
                <w:ins w:id="1282" w:author="CLUZEAU Marie" w:date="2026-02-16T10:35:00Z" w16du:dateUtc="2026-02-16T09:35:00Z"/>
                <w:rFonts w:ascii="FranceTV Brown TT Light" w:hAnsi="FranceTV Brown TT Light" w:cs="FranceTV Brown TT Light"/>
              </w:rPr>
            </w:pPr>
            <w:ins w:id="1283" w:author="CLUZEAU Marie" w:date="2026-02-16T10:35:00Z" w16du:dateUtc="2026-02-16T09:35:00Z">
              <w:r>
                <w:rPr>
                  <w:rFonts w:ascii="FranceTV Brown TT Light" w:hAnsi="FranceTV Brown TT Light" w:cs="FranceTV Brown TT Light"/>
                </w:rPr>
                <w:t xml:space="preserve">Délai de transmission de </w:t>
              </w:r>
              <w:r w:rsidRPr="000E1AE4">
                <w:rPr>
                  <w:rFonts w:ascii="FranceTV Brown TT Light" w:hAnsi="FranceTV Brown TT Light" w:cs="FranceTV Brown TT Light"/>
                </w:rPr>
                <w:t xml:space="preserve">la planification et </w:t>
              </w:r>
              <w:r>
                <w:rPr>
                  <w:rFonts w:ascii="FranceTV Brown TT Light" w:hAnsi="FranceTV Brown TT Light" w:cs="FranceTV Brown TT Light"/>
                </w:rPr>
                <w:t xml:space="preserve">de </w:t>
              </w:r>
              <w:r w:rsidRPr="000E1AE4">
                <w:rPr>
                  <w:rFonts w:ascii="FranceTV Brown TT Light" w:hAnsi="FranceTV Brown TT Light" w:cs="FranceTV Brown TT Light"/>
                </w:rPr>
                <w:t>la preuve du suivi du plan de formation</w:t>
              </w:r>
              <w:r>
                <w:rPr>
                  <w:rFonts w:ascii="FranceTV Brown TT Light" w:hAnsi="FranceTV Brown TT Light" w:cs="FranceTV Brown TT Light"/>
                </w:rPr>
                <w:t xml:space="preserve"> de l’ensemble du personnel du présent marché</w:t>
              </w:r>
            </w:ins>
          </w:p>
        </w:tc>
        <w:tc>
          <w:tcPr>
            <w:tcW w:w="1669" w:type="dxa"/>
            <w:vAlign w:val="center"/>
          </w:tcPr>
          <w:p w14:paraId="0B242DCD" w14:textId="77777777" w:rsidR="00346650" w:rsidRDefault="00346650" w:rsidP="00DC18AA">
            <w:pPr>
              <w:jc w:val="center"/>
              <w:rPr>
                <w:ins w:id="1284" w:author="CLUZEAU Marie" w:date="2026-02-16T10:35:00Z" w16du:dateUtc="2026-02-16T09:35:00Z"/>
                <w:rFonts w:ascii="FranceTV Brown TT Light" w:hAnsi="FranceTV Brown TT Light" w:cs="FranceTV Brown TT Light"/>
              </w:rPr>
            </w:pPr>
            <w:ins w:id="1285" w:author="CLUZEAU Marie" w:date="2026-02-16T10:35:00Z" w16du:dateUtc="2026-02-16T09:35:00Z">
              <w:r w:rsidRPr="00705F63">
                <w:rPr>
                  <w:rFonts w:ascii="FranceTV Brown TT Light" w:hAnsi="FranceTV Brown TT Light" w:cs="FranceTV Brown TT Light"/>
                </w:rPr>
                <w:t>≤ 48h</w:t>
              </w:r>
            </w:ins>
          </w:p>
        </w:tc>
      </w:tr>
      <w:tr w:rsidR="00346650" w14:paraId="7D27E7CC" w14:textId="77777777" w:rsidTr="00DC18AA">
        <w:trPr>
          <w:trHeight w:val="510"/>
          <w:ins w:id="1286" w:author="CLUZEAU Marie" w:date="2026-02-16T10:35:00Z"/>
        </w:trPr>
        <w:tc>
          <w:tcPr>
            <w:tcW w:w="704" w:type="dxa"/>
            <w:vAlign w:val="center"/>
          </w:tcPr>
          <w:p w14:paraId="73B8AD1A" w14:textId="77777777" w:rsidR="00346650" w:rsidRDefault="00346650" w:rsidP="00DC18AA">
            <w:pPr>
              <w:jc w:val="center"/>
              <w:rPr>
                <w:ins w:id="1287" w:author="CLUZEAU Marie" w:date="2026-02-16T10:35:00Z" w16du:dateUtc="2026-02-16T09:35:00Z"/>
                <w:rFonts w:ascii="FranceTV Brown TT Light" w:hAnsi="FranceTV Brown TT Light" w:cs="FranceTV Brown TT Light"/>
              </w:rPr>
            </w:pPr>
            <w:ins w:id="1288" w:author="CLUZEAU Marie" w:date="2026-02-16T10:35:00Z" w16du:dateUtc="2026-02-16T09:35:00Z">
              <w:r>
                <w:rPr>
                  <w:rFonts w:ascii="FranceTV Brown TT Light" w:hAnsi="FranceTV Brown TT Light" w:cs="FranceTV Brown TT Light"/>
                </w:rPr>
                <w:t>29</w:t>
              </w:r>
            </w:ins>
          </w:p>
        </w:tc>
        <w:tc>
          <w:tcPr>
            <w:tcW w:w="3119" w:type="dxa"/>
            <w:vAlign w:val="center"/>
          </w:tcPr>
          <w:p w14:paraId="0ED5B044" w14:textId="77777777" w:rsidR="00346650" w:rsidRDefault="00346650" w:rsidP="00DC18AA">
            <w:pPr>
              <w:jc w:val="center"/>
              <w:rPr>
                <w:ins w:id="1289" w:author="CLUZEAU Marie" w:date="2026-02-16T10:35:00Z" w16du:dateUtc="2026-02-16T09:35:00Z"/>
                <w:rFonts w:ascii="FranceTV Brown TT Light" w:hAnsi="FranceTV Brown TT Light" w:cs="FranceTV Brown TT Light"/>
              </w:rPr>
            </w:pPr>
            <w:ins w:id="1290" w:author="CLUZEAU Marie" w:date="2026-02-16T10:35:00Z" w16du:dateUtc="2026-02-16T09:35:00Z">
              <w:r w:rsidRPr="00030F8A">
                <w:rPr>
                  <w:rFonts w:ascii="FranceTV Brown TT Light" w:hAnsi="FranceTV Brown TT Light" w:cs="FranceTV Brown TT Light"/>
                </w:rPr>
                <w:t>Performance économique</w:t>
              </w:r>
            </w:ins>
          </w:p>
        </w:tc>
        <w:tc>
          <w:tcPr>
            <w:tcW w:w="4110" w:type="dxa"/>
            <w:vAlign w:val="center"/>
          </w:tcPr>
          <w:p w14:paraId="36D7D0E2" w14:textId="77777777" w:rsidR="00346650" w:rsidRDefault="00346650" w:rsidP="00DC18AA">
            <w:pPr>
              <w:rPr>
                <w:ins w:id="1291" w:author="CLUZEAU Marie" w:date="2026-02-16T10:35:00Z" w16du:dateUtc="2026-02-16T09:35:00Z"/>
                <w:rFonts w:ascii="FranceTV Brown TT Light" w:hAnsi="FranceTV Brown TT Light" w:cs="FranceTV Brown TT Light"/>
              </w:rPr>
            </w:pPr>
            <w:ins w:id="1292" w:author="CLUZEAU Marie" w:date="2026-02-16T10:35:00Z" w16du:dateUtc="2026-02-16T09:35:00Z">
              <w:r>
                <w:rPr>
                  <w:rFonts w:ascii="FranceTV Brown TT Light" w:hAnsi="FranceTV Brown TT Light" w:cs="FranceTV Brown TT Light"/>
                </w:rPr>
                <w:t>R</w:t>
              </w:r>
              <w:r w:rsidRPr="00030F8A">
                <w:rPr>
                  <w:rFonts w:ascii="FranceTV Brown TT Light" w:hAnsi="FranceTV Brown TT Light" w:cs="FranceTV Brown TT Light"/>
                </w:rPr>
                <w:t>espect des conditions financière</w:t>
              </w:r>
              <w:r>
                <w:rPr>
                  <w:rFonts w:ascii="FranceTV Brown TT Light" w:hAnsi="FranceTV Brown TT Light" w:cs="FranceTV Brown TT Light"/>
                </w:rPr>
                <w:t>s</w:t>
              </w:r>
              <w:r w:rsidRPr="00030F8A">
                <w:rPr>
                  <w:rFonts w:ascii="FranceTV Brown TT Light" w:hAnsi="FranceTV Brown TT Light" w:cs="FranceTV Brown TT Light"/>
                </w:rPr>
                <w:t xml:space="preserve"> contractuelles</w:t>
              </w:r>
              <w:r>
                <w:rPr>
                  <w:rFonts w:ascii="FranceTV Brown TT Light" w:hAnsi="FranceTV Brown TT Light" w:cs="FranceTV Brown TT Light"/>
                </w:rPr>
                <w:t xml:space="preserve"> (BPU)</w:t>
              </w:r>
            </w:ins>
          </w:p>
        </w:tc>
        <w:tc>
          <w:tcPr>
            <w:tcW w:w="1669" w:type="dxa"/>
            <w:vAlign w:val="center"/>
          </w:tcPr>
          <w:p w14:paraId="10754014" w14:textId="77777777" w:rsidR="00346650" w:rsidRPr="00705F63" w:rsidRDefault="00346650" w:rsidP="00DC18AA">
            <w:pPr>
              <w:jc w:val="center"/>
              <w:rPr>
                <w:ins w:id="1293" w:author="CLUZEAU Marie" w:date="2026-02-16T10:35:00Z" w16du:dateUtc="2026-02-16T09:35:00Z"/>
                <w:rFonts w:ascii="FranceTV Brown TT Light" w:hAnsi="FranceTV Brown TT Light" w:cs="FranceTV Brown TT Light"/>
              </w:rPr>
            </w:pPr>
            <w:ins w:id="1294" w:author="CLUZEAU Marie" w:date="2026-02-16T10:35:00Z" w16du:dateUtc="2026-02-16T09:35:00Z">
              <w:r>
                <w:rPr>
                  <w:rFonts w:ascii="FranceTV Brown TT Light" w:hAnsi="FranceTV Brown TT Light" w:cs="FranceTV Brown TT Light"/>
                </w:rPr>
                <w:t>100%</w:t>
              </w:r>
            </w:ins>
          </w:p>
        </w:tc>
      </w:tr>
      <w:tr w:rsidR="00346650" w14:paraId="70B37873" w14:textId="77777777" w:rsidTr="00DC18AA">
        <w:trPr>
          <w:trHeight w:val="510"/>
          <w:ins w:id="1295" w:author="CLUZEAU Marie" w:date="2026-02-16T10:35:00Z"/>
        </w:trPr>
        <w:tc>
          <w:tcPr>
            <w:tcW w:w="704" w:type="dxa"/>
            <w:vAlign w:val="center"/>
          </w:tcPr>
          <w:p w14:paraId="7EF48793" w14:textId="77777777" w:rsidR="00346650" w:rsidRDefault="00346650" w:rsidP="00DC18AA">
            <w:pPr>
              <w:jc w:val="center"/>
              <w:rPr>
                <w:ins w:id="1296" w:author="CLUZEAU Marie" w:date="2026-02-16T10:35:00Z" w16du:dateUtc="2026-02-16T09:35:00Z"/>
                <w:rFonts w:ascii="FranceTV Brown TT Light" w:hAnsi="FranceTV Brown TT Light" w:cs="FranceTV Brown TT Light"/>
              </w:rPr>
            </w:pPr>
            <w:ins w:id="1297" w:author="CLUZEAU Marie" w:date="2026-02-16T10:35:00Z" w16du:dateUtc="2026-02-16T09:35:00Z">
              <w:r>
                <w:rPr>
                  <w:rFonts w:ascii="FranceTV Brown TT Light" w:hAnsi="FranceTV Brown TT Light" w:cs="FranceTV Brown TT Light"/>
                </w:rPr>
                <w:t>30</w:t>
              </w:r>
            </w:ins>
          </w:p>
        </w:tc>
        <w:tc>
          <w:tcPr>
            <w:tcW w:w="3119" w:type="dxa"/>
            <w:vAlign w:val="center"/>
          </w:tcPr>
          <w:p w14:paraId="06020605" w14:textId="77777777" w:rsidR="00346650" w:rsidRDefault="00346650" w:rsidP="00DC18AA">
            <w:pPr>
              <w:jc w:val="center"/>
              <w:rPr>
                <w:ins w:id="1298" w:author="CLUZEAU Marie" w:date="2026-02-16T10:35:00Z" w16du:dateUtc="2026-02-16T09:35:00Z"/>
                <w:rFonts w:ascii="FranceTV Brown TT Light" w:hAnsi="FranceTV Brown TT Light" w:cs="FranceTV Brown TT Light"/>
              </w:rPr>
            </w:pPr>
            <w:ins w:id="1299" w:author="CLUZEAU Marie" w:date="2026-02-16T10:35:00Z" w16du:dateUtc="2026-02-16T09:35:00Z">
              <w:r>
                <w:rPr>
                  <w:rFonts w:ascii="FranceTV Brown TT Light" w:hAnsi="FranceTV Brown TT Light" w:cs="FranceTV Brown TT Light"/>
                </w:rPr>
                <w:t>Performance économique</w:t>
              </w:r>
            </w:ins>
          </w:p>
        </w:tc>
        <w:tc>
          <w:tcPr>
            <w:tcW w:w="4110" w:type="dxa"/>
            <w:vAlign w:val="center"/>
          </w:tcPr>
          <w:p w14:paraId="16ADABC9" w14:textId="77777777" w:rsidR="00346650" w:rsidRDefault="00346650" w:rsidP="00DC18AA">
            <w:pPr>
              <w:rPr>
                <w:ins w:id="1300" w:author="CLUZEAU Marie" w:date="2026-02-16T10:35:00Z" w16du:dateUtc="2026-02-16T09:35:00Z"/>
                <w:rFonts w:ascii="FranceTV Brown TT Light" w:hAnsi="FranceTV Brown TT Light" w:cs="FranceTV Brown TT Light"/>
              </w:rPr>
            </w:pPr>
            <w:ins w:id="1301" w:author="CLUZEAU Marie" w:date="2026-02-16T10:35:00Z" w16du:dateUtc="2026-02-16T09:35:00Z">
              <w:r>
                <w:rPr>
                  <w:rFonts w:ascii="FranceTV Brown TT Light" w:hAnsi="FranceTV Brown TT Light" w:cs="FranceTV Brown TT Light"/>
                </w:rPr>
                <w:t>Taux d’économie annuelle relatif au Plan de Progrès</w:t>
              </w:r>
            </w:ins>
          </w:p>
        </w:tc>
        <w:tc>
          <w:tcPr>
            <w:tcW w:w="1669" w:type="dxa"/>
            <w:vAlign w:val="center"/>
          </w:tcPr>
          <w:p w14:paraId="1FA3F9D1" w14:textId="77777777" w:rsidR="00346650" w:rsidRDefault="00346650" w:rsidP="00DC18AA">
            <w:pPr>
              <w:jc w:val="center"/>
              <w:rPr>
                <w:ins w:id="1302" w:author="CLUZEAU Marie" w:date="2026-02-16T10:35:00Z" w16du:dateUtc="2026-02-16T09:35:00Z"/>
                <w:rFonts w:ascii="FranceTV Brown TT Light" w:hAnsi="FranceTV Brown TT Light" w:cs="FranceTV Brown TT Light"/>
              </w:rPr>
            </w:pPr>
            <w:ins w:id="1303" w:author="CLUZEAU Marie" w:date="2026-02-16T10:35:00Z" w16du:dateUtc="2026-02-16T09:35:00Z">
              <w:r w:rsidRPr="008812CA">
                <w:rPr>
                  <w:rFonts w:ascii="FranceTV Brown TT Light" w:hAnsi="FranceTV Brown TT Light" w:cs="FranceTV Brown TT Light"/>
                </w:rPr>
                <w:t xml:space="preserve">≥ </w:t>
              </w:r>
              <w:r>
                <w:rPr>
                  <w:rFonts w:ascii="FranceTV Brown TT Light" w:hAnsi="FranceTV Brown TT Light" w:cs="FranceTV Brown TT Light"/>
                </w:rPr>
                <w:t>1</w:t>
              </w:r>
              <w:r w:rsidRPr="008812CA">
                <w:rPr>
                  <w:rFonts w:ascii="FranceTV Brown TT Light" w:hAnsi="FranceTV Brown TT Light" w:cs="FranceTV Brown TT Light"/>
                </w:rPr>
                <w:t>%</w:t>
              </w:r>
            </w:ins>
          </w:p>
        </w:tc>
      </w:tr>
    </w:tbl>
    <w:p w14:paraId="6F42A364" w14:textId="77777777" w:rsidR="00E54FB9" w:rsidRDefault="00E54FB9" w:rsidP="00AD22D5">
      <w:pPr>
        <w:rPr>
          <w:ins w:id="1304" w:author="CLUZEAU Marie" w:date="2026-02-16T10:35:00Z" w16du:dateUtc="2026-02-16T09:35:00Z"/>
          <w:rFonts w:ascii="FranceTV Brown TT Light" w:hAnsi="FranceTV Brown TT Light" w:cs="FranceTV Brown TT Light"/>
        </w:rPr>
      </w:pPr>
    </w:p>
    <w:p w14:paraId="4BF5BDFD" w14:textId="77777777" w:rsidR="00BC5E2F" w:rsidRPr="00007C6C" w:rsidRDefault="00BC5E2F" w:rsidP="00BC5E2F">
      <w:pPr>
        <w:pStyle w:val="Paragraphedeliste"/>
        <w:numPr>
          <w:ilvl w:val="0"/>
          <w:numId w:val="30"/>
        </w:numPr>
        <w:rPr>
          <w:ins w:id="1305" w:author="CLUZEAU Marie" w:date="2026-02-16T10:35:00Z" w16du:dateUtc="2026-02-16T09:35:00Z"/>
          <w:rFonts w:ascii="FranceTV Brown TT Light" w:hAnsi="FranceTV Brown TT Light" w:cs="FranceTV Brown TT Light"/>
          <w:color w:val="auto"/>
        </w:rPr>
      </w:pPr>
      <w:ins w:id="1306" w:author="CLUZEAU Marie" w:date="2026-02-16T10:35:00Z" w16du:dateUtc="2026-02-16T09:35:00Z">
        <w:r w:rsidRPr="00007C6C">
          <w:rPr>
            <w:rFonts w:ascii="FranceTV Brown TT Light" w:hAnsi="FranceTV Brown TT Light" w:cs="FranceTV Brown TT Light"/>
            <w:color w:val="auto"/>
          </w:rPr>
          <w:t>Les indicateurs sont mesurés contradictoirement lors des réunions de suivi.</w:t>
        </w:r>
      </w:ins>
    </w:p>
    <w:p w14:paraId="2D86634F" w14:textId="77777777" w:rsidR="00BC5E2F" w:rsidRPr="00007C6C" w:rsidRDefault="00BC5E2F" w:rsidP="00BC5E2F">
      <w:pPr>
        <w:pStyle w:val="Paragraphedeliste"/>
        <w:numPr>
          <w:ilvl w:val="0"/>
          <w:numId w:val="30"/>
        </w:numPr>
        <w:rPr>
          <w:ins w:id="1307" w:author="CLUZEAU Marie" w:date="2026-02-16T10:35:00Z" w16du:dateUtc="2026-02-16T09:35:00Z"/>
          <w:rFonts w:ascii="FranceTV Brown TT Light" w:hAnsi="FranceTV Brown TT Light" w:cs="FranceTV Brown TT Light"/>
          <w:color w:val="auto"/>
        </w:rPr>
      </w:pPr>
      <w:ins w:id="1308" w:author="CLUZEAU Marie" w:date="2026-02-16T10:35:00Z" w16du:dateUtc="2026-02-16T09:35:00Z">
        <w:r w:rsidRPr="00007C6C">
          <w:rPr>
            <w:rFonts w:ascii="FranceTV Brown TT Light" w:hAnsi="FranceTV Brown TT Light" w:cs="FranceTV Brown TT Light"/>
            <w:color w:val="auto"/>
          </w:rPr>
          <w:t xml:space="preserve">Les résultats sont consolidés dans un tableau de bord transmis </w:t>
        </w:r>
        <w:r>
          <w:rPr>
            <w:rFonts w:ascii="FranceTV Brown TT Light" w:hAnsi="FranceTV Brown TT Light" w:cs="FranceTV Brown TT Light"/>
            <w:color w:val="auto"/>
          </w:rPr>
          <w:t>mensu</w:t>
        </w:r>
        <w:r w:rsidRPr="00007C6C">
          <w:rPr>
            <w:rFonts w:ascii="FranceTV Brown TT Light" w:hAnsi="FranceTV Brown TT Light" w:cs="FranceTV Brown TT Light"/>
            <w:color w:val="auto"/>
          </w:rPr>
          <w:t>ellement.</w:t>
        </w:r>
      </w:ins>
    </w:p>
    <w:p w14:paraId="179CA3B8" w14:textId="77777777" w:rsidR="00BC5E2F" w:rsidRPr="00007C6C" w:rsidRDefault="00BC5E2F" w:rsidP="00BC5E2F">
      <w:pPr>
        <w:pStyle w:val="Paragraphedeliste"/>
        <w:numPr>
          <w:ilvl w:val="0"/>
          <w:numId w:val="30"/>
        </w:numPr>
        <w:rPr>
          <w:ins w:id="1309" w:author="CLUZEAU Marie" w:date="2026-02-16T10:35:00Z" w16du:dateUtc="2026-02-16T09:35:00Z"/>
          <w:rFonts w:ascii="FranceTV Brown TT Light" w:hAnsi="FranceTV Brown TT Light" w:cs="FranceTV Brown TT Light"/>
          <w:color w:val="auto"/>
        </w:rPr>
      </w:pPr>
      <w:ins w:id="1310" w:author="CLUZEAU Marie" w:date="2026-02-16T10:35:00Z" w16du:dateUtc="2026-02-16T09:35:00Z">
        <w:r w:rsidRPr="00007C6C">
          <w:rPr>
            <w:rFonts w:ascii="FranceTV Brown TT Light" w:hAnsi="FranceTV Brown TT Light" w:cs="FranceTV Brown TT Light"/>
            <w:color w:val="auto"/>
          </w:rPr>
          <w:t>Tout écart significatif donne lieu à un plan d’actions correctives sous 15 jours.</w:t>
        </w:r>
      </w:ins>
    </w:p>
    <w:p w14:paraId="6F419166" w14:textId="77777777" w:rsidR="00BC5E2F" w:rsidRPr="00007C6C" w:rsidRDefault="00BC5E2F" w:rsidP="00BC5E2F">
      <w:pPr>
        <w:pStyle w:val="Paragraphedeliste"/>
        <w:numPr>
          <w:ilvl w:val="0"/>
          <w:numId w:val="30"/>
        </w:numPr>
        <w:rPr>
          <w:ins w:id="1311" w:author="CLUZEAU Marie" w:date="2026-02-16T10:35:00Z" w16du:dateUtc="2026-02-16T09:35:00Z"/>
          <w:rFonts w:ascii="FranceTV Brown TT Light" w:hAnsi="FranceTV Brown TT Light" w:cs="FranceTV Brown TT Light"/>
          <w:color w:val="auto"/>
        </w:rPr>
      </w:pPr>
      <w:ins w:id="1312" w:author="CLUZEAU Marie" w:date="2026-02-16T10:35:00Z" w16du:dateUtc="2026-02-16T09:35:00Z">
        <w:r w:rsidRPr="00007C6C">
          <w:rPr>
            <w:rFonts w:ascii="FranceTV Brown TT Light" w:hAnsi="FranceTV Brown TT Light" w:cs="FranceTV Brown TT Light"/>
            <w:color w:val="auto"/>
          </w:rPr>
          <w:t>Le non-respect répété des seuils peut entraîner l’application des pénalités prévues au CCA.</w:t>
        </w:r>
      </w:ins>
    </w:p>
    <w:p w14:paraId="75DD0109" w14:textId="18A08204" w:rsidR="00430CA6" w:rsidRPr="00BC5E2F" w:rsidRDefault="00BC5E2F">
      <w:pPr>
        <w:pStyle w:val="Paragraphedeliste"/>
        <w:numPr>
          <w:ilvl w:val="0"/>
          <w:numId w:val="30"/>
        </w:numPr>
        <w:rPr>
          <w:ins w:id="1313" w:author="CLUZEAU Marie" w:date="2026-02-11T10:47:00Z" w16du:dateUtc="2026-02-11T09:47:00Z"/>
          <w:rFonts w:ascii="FranceTV Brown TT Light" w:hAnsi="FranceTV Brown TT Light" w:cs="FranceTV Brown TT Light"/>
          <w:rPrChange w:id="1314" w:author="CLUZEAU Marie" w:date="2026-02-16T10:35:00Z" w16du:dateUtc="2026-02-16T09:35:00Z">
            <w:rPr>
              <w:ins w:id="1315" w:author="CLUZEAU Marie" w:date="2026-02-11T10:47:00Z" w16du:dateUtc="2026-02-11T09:47:00Z"/>
            </w:rPr>
          </w:rPrChange>
        </w:rPr>
        <w:pPrChange w:id="1316" w:author="CLUZEAU Marie" w:date="2026-02-16T10:35:00Z" w16du:dateUtc="2026-02-16T09:35:00Z">
          <w:pPr/>
        </w:pPrChange>
      </w:pPr>
      <w:ins w:id="1317" w:author="CLUZEAU Marie" w:date="2026-02-16T10:35:00Z" w16du:dateUtc="2026-02-16T09:35:00Z">
        <w:r w:rsidRPr="00007C6C">
          <w:rPr>
            <w:rFonts w:ascii="FranceTV Brown TT Light" w:hAnsi="FranceTV Brown TT Light" w:cs="FranceTV Brown TT Light"/>
            <w:color w:val="auto"/>
          </w:rPr>
          <w:t>Les méthodes de calcul doivent être traçables, sincères et vérifiables à la première demande du pouvoir adjudicateur.</w:t>
        </w:r>
      </w:ins>
    </w:p>
    <w:p w14:paraId="533155D7" w14:textId="22AB30C0" w:rsidR="00430CA6" w:rsidRPr="00430CA6" w:rsidDel="00AD2CB9" w:rsidRDefault="00430CA6">
      <w:pPr>
        <w:pStyle w:val="EspAv05"/>
        <w:ind w:firstLine="0"/>
        <w:rPr>
          <w:del w:id="1318" w:author="CLUZEAU Marie" w:date="2026-02-16T10:35:00Z" w16du:dateUtc="2026-02-16T09:35:00Z"/>
          <w:rFonts w:ascii="FranceTV Brown TT Light" w:hAnsi="FranceTV Brown TT Light" w:cs="FranceTV Brown TT Light"/>
          <w:szCs w:val="20"/>
          <w:rPrChange w:id="1319" w:author="CLUZEAU Marie" w:date="2026-02-11T10:47:00Z" w16du:dateUtc="2026-02-11T09:47:00Z">
            <w:rPr>
              <w:del w:id="1320" w:author="CLUZEAU Marie" w:date="2026-02-16T10:35:00Z" w16du:dateUtc="2026-02-16T09:35:00Z"/>
            </w:rPr>
          </w:rPrChange>
        </w:rPr>
        <w:pPrChange w:id="1321" w:author="CLUZEAU Marie" w:date="2026-02-11T10:47:00Z" w16du:dateUtc="2026-02-11T09:47:00Z">
          <w:pPr>
            <w:jc w:val="both"/>
          </w:pPr>
        </w:pPrChange>
      </w:pPr>
      <w:bookmarkStart w:id="1322" w:name="_Toc222130625"/>
      <w:bookmarkStart w:id="1323" w:name="_Toc222130733"/>
      <w:bookmarkStart w:id="1324" w:name="_Toc222131576"/>
      <w:bookmarkStart w:id="1325" w:name="_Toc222230592"/>
      <w:bookmarkEnd w:id="1322"/>
      <w:bookmarkEnd w:id="1323"/>
      <w:bookmarkEnd w:id="1324"/>
      <w:bookmarkEnd w:id="1325"/>
    </w:p>
    <w:p w14:paraId="331FF596" w14:textId="6BD975BB" w:rsidR="00403181" w:rsidRPr="00761954" w:rsidRDefault="001E673C" w:rsidP="00093E8C">
      <w:pPr>
        <w:pStyle w:val="Titre1"/>
        <w:overflowPunct/>
        <w:autoSpaceDE/>
        <w:autoSpaceDN/>
        <w:adjustRightInd/>
        <w:spacing w:before="360" w:after="240"/>
        <w:ind w:left="1709"/>
        <w:jc w:val="both"/>
        <w:textAlignment w:val="auto"/>
        <w:rPr>
          <w:rFonts w:ascii="FranceTV Brown TT Light" w:hAnsi="FranceTV Brown TT Light" w:cs="FranceTV Brown TT Light"/>
          <w:bCs/>
          <w:iCs/>
          <w:sz w:val="24"/>
          <w:szCs w:val="20"/>
          <w:u w:val="single"/>
        </w:rPr>
      </w:pPr>
      <w:bookmarkStart w:id="1326" w:name="_Toc222230593"/>
      <w:r w:rsidRPr="000C5A18">
        <w:rPr>
          <w:rFonts w:ascii="FranceTV Brown TT Light" w:hAnsi="FranceTV Brown TT Light" w:cs="FranceTV Brown TT Light"/>
          <w:bCs/>
          <w:kern w:val="32"/>
          <w:sz w:val="24"/>
          <w:szCs w:val="20"/>
          <w:u w:val="single"/>
        </w:rPr>
        <w:t>VERIFICATIONS</w:t>
      </w:r>
      <w:r w:rsidRPr="000C5A18">
        <w:rPr>
          <w:rFonts w:ascii="FranceTV Brown TT Light" w:hAnsi="FranceTV Brown TT Light" w:cs="FranceTV Brown TT Light"/>
          <w:bCs/>
          <w:iCs/>
          <w:sz w:val="24"/>
          <w:szCs w:val="20"/>
          <w:u w:val="single"/>
        </w:rPr>
        <w:t>- DECISION DE FRANCE TELEVISIONS</w:t>
      </w:r>
      <w:bookmarkEnd w:id="1326"/>
    </w:p>
    <w:p w14:paraId="6FE66030" w14:textId="7D8A22D6" w:rsidR="00093E8C" w:rsidRPr="006442F3" w:rsidRDefault="00093E8C" w:rsidP="00093E8C">
      <w:pPr>
        <w:jc w:val="both"/>
        <w:rPr>
          <w:rFonts w:ascii="FranceTV Brown TT Light" w:eastAsia="Wingdings" w:hAnsi="FranceTV Brown TT Light" w:cs="FranceTV Brown TT Light"/>
          <w:szCs w:val="20"/>
        </w:rPr>
      </w:pPr>
      <w:r w:rsidRPr="00020C98">
        <w:rPr>
          <w:rFonts w:ascii="FranceTV Brown TT Light" w:eastAsia="Wingdings" w:hAnsi="FranceTV Brown TT Light" w:cs="FranceTV Brown TT Light"/>
          <w:szCs w:val="20"/>
        </w:rPr>
        <w:t xml:space="preserve">Les </w:t>
      </w:r>
      <w:r w:rsidRPr="006442F3">
        <w:rPr>
          <w:rFonts w:ascii="FranceTV Brown TT Light" w:eastAsia="Wingdings" w:hAnsi="FranceTV Brown TT Light" w:cs="FranceTV Brown TT Light"/>
          <w:szCs w:val="20"/>
        </w:rPr>
        <w:t xml:space="preserve">opérations de vérification et les décisions de France Télévisions s’effectuent dans les conditions décrites ci-dessous et en tant que de besoin </w:t>
      </w:r>
      <w:r w:rsidR="002D1DD8" w:rsidRPr="006442F3">
        <w:rPr>
          <w:rFonts w:ascii="FranceTV Brown TT Light" w:hAnsi="FranceTV Brown TT Light" w:cs="FranceTV Brown TT Light"/>
        </w:rPr>
        <w:t>et sont précisées dans le bon de commande, le cas échéant</w:t>
      </w:r>
      <w:r w:rsidRPr="006442F3">
        <w:rPr>
          <w:rFonts w:ascii="FranceTV Brown TT Light" w:eastAsia="Wingdings" w:hAnsi="FranceTV Brown TT Light" w:cs="FranceTV Brown TT Light"/>
          <w:szCs w:val="20"/>
        </w:rPr>
        <w:t>. Elles dérogent partiellement ou totalement aux dispositions des articles 2</w:t>
      </w:r>
      <w:r w:rsidR="00780B5F" w:rsidRPr="006442F3">
        <w:rPr>
          <w:rFonts w:ascii="FranceTV Brown TT Light" w:eastAsia="Wingdings" w:hAnsi="FranceTV Brown TT Light" w:cs="FranceTV Brown TT Light"/>
          <w:szCs w:val="20"/>
        </w:rPr>
        <w:t>7</w:t>
      </w:r>
      <w:r w:rsidRPr="006442F3">
        <w:rPr>
          <w:rFonts w:ascii="FranceTV Brown TT Light" w:eastAsia="Wingdings" w:hAnsi="FranceTV Brown TT Light" w:cs="FranceTV Brown TT Light"/>
          <w:szCs w:val="20"/>
        </w:rPr>
        <w:t xml:space="preserve"> à </w:t>
      </w:r>
      <w:r w:rsidR="00780B5F" w:rsidRPr="006442F3">
        <w:rPr>
          <w:rFonts w:ascii="FranceTV Brown TT Light" w:eastAsia="Wingdings" w:hAnsi="FranceTV Brown TT Light" w:cs="FranceTV Brown TT Light"/>
          <w:szCs w:val="20"/>
        </w:rPr>
        <w:t>30</w:t>
      </w:r>
      <w:r w:rsidRPr="006442F3">
        <w:rPr>
          <w:rFonts w:ascii="FranceTV Brown TT Light" w:eastAsia="Wingdings" w:hAnsi="FranceTV Brown TT Light" w:cs="FranceTV Brown TT Light"/>
          <w:szCs w:val="20"/>
        </w:rPr>
        <w:t xml:space="preserve"> du CCAG-FCS.</w:t>
      </w:r>
    </w:p>
    <w:p w14:paraId="54CD4FD4" w14:textId="77777777" w:rsidR="006231F1" w:rsidRPr="006442F3" w:rsidRDefault="006231F1" w:rsidP="00093E8C">
      <w:pPr>
        <w:jc w:val="both"/>
        <w:rPr>
          <w:rFonts w:ascii="FranceTV Brown TT Light" w:eastAsia="Wingdings" w:hAnsi="FranceTV Brown TT Light" w:cs="FranceTV Brown TT Light"/>
          <w:szCs w:val="20"/>
        </w:rPr>
      </w:pPr>
    </w:p>
    <w:p w14:paraId="1EFF7392" w14:textId="77777777" w:rsidR="006231F1" w:rsidRDefault="006231F1" w:rsidP="006231F1">
      <w:pPr>
        <w:jc w:val="both"/>
        <w:rPr>
          <w:ins w:id="1327" w:author="BLIN Prescillia" w:date="2026-02-06T14:43:00Z" w16du:dateUtc="2026-02-06T13:43:00Z"/>
          <w:rFonts w:ascii="FranceTV Brown TT Light" w:eastAsia="Wingdings" w:hAnsi="FranceTV Brown TT Light" w:cs="FranceTV Brown TT Light"/>
          <w:szCs w:val="20"/>
        </w:rPr>
      </w:pPr>
      <w:r w:rsidRPr="006442F3">
        <w:rPr>
          <w:rFonts w:ascii="FranceTV Brown TT Light" w:eastAsia="Wingdings" w:hAnsi="FranceTV Brown TT Light" w:cs="FranceTV Brown TT Light"/>
          <w:szCs w:val="20"/>
        </w:rPr>
        <w:t xml:space="preserve">Elles ont pour but de constater que les prestations exécutées sont conformes aux obligations imposées au titulaire. Elles se déroulent en présence du titulaire sauf accord des parties. </w:t>
      </w:r>
    </w:p>
    <w:p w14:paraId="428A6A23" w14:textId="77777777" w:rsidR="00F50B4B" w:rsidDel="003B6189" w:rsidRDefault="00F50B4B" w:rsidP="006231F1">
      <w:pPr>
        <w:jc w:val="both"/>
        <w:rPr>
          <w:ins w:id="1328" w:author="BLIN Prescillia" w:date="2026-02-06T14:43:00Z" w16du:dateUtc="2026-02-06T13:43:00Z"/>
          <w:del w:id="1329" w:author="CLUZEAU Marie" w:date="2026-02-11T09:33:00Z" w16du:dateUtc="2026-02-11T08:33:00Z"/>
          <w:rFonts w:ascii="FranceTV Brown TT Light" w:eastAsia="Wingdings" w:hAnsi="FranceTV Brown TT Light" w:cs="FranceTV Brown TT Light"/>
          <w:szCs w:val="20"/>
        </w:rPr>
      </w:pPr>
    </w:p>
    <w:p w14:paraId="338E5A16" w14:textId="77777777" w:rsidR="00F50B4B" w:rsidDel="003B6189" w:rsidRDefault="00F50B4B" w:rsidP="006231F1">
      <w:pPr>
        <w:jc w:val="both"/>
        <w:rPr>
          <w:ins w:id="1330" w:author="BLIN Prescillia" w:date="2026-02-06T14:43:00Z" w16du:dateUtc="2026-02-06T13:43:00Z"/>
          <w:del w:id="1331" w:author="CLUZEAU Marie" w:date="2026-02-11T09:33:00Z" w16du:dateUtc="2026-02-11T08:33:00Z"/>
          <w:rFonts w:ascii="FranceTV Brown TT Light" w:eastAsia="Wingdings" w:hAnsi="FranceTV Brown TT Light" w:cs="FranceTV Brown TT Light"/>
          <w:szCs w:val="20"/>
        </w:rPr>
      </w:pPr>
    </w:p>
    <w:p w14:paraId="41BA6EB2" w14:textId="19CAFEC2" w:rsidR="00F50B4B" w:rsidRPr="003B6189" w:rsidRDefault="00F50B4B" w:rsidP="00F50B4B">
      <w:pPr>
        <w:overflowPunct/>
        <w:autoSpaceDE/>
        <w:autoSpaceDN/>
        <w:adjustRightInd/>
        <w:spacing w:before="100" w:beforeAutospacing="1" w:after="100" w:afterAutospacing="1"/>
        <w:textAlignment w:val="auto"/>
        <w:rPr>
          <w:ins w:id="1332" w:author="BLIN Prescillia" w:date="2026-02-06T14:43:00Z" w16du:dateUtc="2026-02-06T13:43:00Z"/>
          <w:rFonts w:ascii="FranceTV Brown TT Light" w:eastAsia="Wingdings" w:hAnsi="FranceTV Brown TT Light" w:cs="FranceTV Brown TT Light"/>
          <w:szCs w:val="20"/>
          <w:rPrChange w:id="1333" w:author="CLUZEAU Marie" w:date="2026-02-11T09:33:00Z" w16du:dateUtc="2026-02-11T08:33:00Z">
            <w:rPr>
              <w:ins w:id="1334" w:author="BLIN Prescillia" w:date="2026-02-06T14:43:00Z" w16du:dateUtc="2026-02-06T13:43:00Z"/>
              <w:rFonts w:ascii="Times New Roman" w:eastAsia="Times New Roman" w:hAnsi="Times New Roman" w:cs="Times New Roman"/>
              <w:sz w:val="24"/>
              <w:szCs w:val="24"/>
              <w:lang w:eastAsia="fr-FR"/>
            </w:rPr>
          </w:rPrChange>
        </w:rPr>
      </w:pPr>
      <w:ins w:id="1335" w:author="BLIN Prescillia" w:date="2026-02-06T14:43:00Z" w16du:dateUtc="2026-02-06T13:43:00Z">
        <w:r w:rsidRPr="003B6189">
          <w:rPr>
            <w:rFonts w:ascii="FranceTV Brown TT Light" w:eastAsia="Wingdings" w:hAnsi="FranceTV Brown TT Light" w:cs="FranceTV Brown TT Light"/>
            <w:szCs w:val="20"/>
            <w:rPrChange w:id="1336" w:author="CLUZEAU Marie" w:date="2026-02-11T09:33:00Z" w16du:dateUtc="2026-02-11T08:33:00Z">
              <w:rPr>
                <w:rFonts w:ascii="Times New Roman" w:eastAsia="Times New Roman" w:hAnsi="Times New Roman" w:cs="Times New Roman"/>
                <w:sz w:val="24"/>
                <w:szCs w:val="24"/>
                <w:lang w:eastAsia="fr-FR"/>
              </w:rPr>
            </w:rPrChange>
          </w:rPr>
          <w:t>Les prestations exécutées par le titulaire donnent lieu à une réception destinée à vérifier leur conformité aux stipulations contractuelles, notamment au regard du cahier des charges, des niveaux de service et des indicateurs de performance applicables.</w:t>
        </w:r>
      </w:ins>
    </w:p>
    <w:p w14:paraId="28356F78" w14:textId="7CDC4026" w:rsidR="00F50B4B" w:rsidRPr="003B6189" w:rsidRDefault="00F50B4B" w:rsidP="00F50B4B">
      <w:pPr>
        <w:overflowPunct/>
        <w:autoSpaceDE/>
        <w:autoSpaceDN/>
        <w:adjustRightInd/>
        <w:spacing w:before="100" w:beforeAutospacing="1" w:after="100" w:afterAutospacing="1"/>
        <w:textAlignment w:val="auto"/>
        <w:rPr>
          <w:ins w:id="1337" w:author="BLIN Prescillia" w:date="2026-02-06T14:43:00Z" w16du:dateUtc="2026-02-06T13:43:00Z"/>
          <w:rFonts w:ascii="FranceTV Brown TT Light" w:eastAsia="Wingdings" w:hAnsi="FranceTV Brown TT Light" w:cs="FranceTV Brown TT Light"/>
          <w:szCs w:val="20"/>
          <w:rPrChange w:id="1338" w:author="CLUZEAU Marie" w:date="2026-02-11T09:33:00Z" w16du:dateUtc="2026-02-11T08:33:00Z">
            <w:rPr>
              <w:ins w:id="1339" w:author="BLIN Prescillia" w:date="2026-02-06T14:43:00Z" w16du:dateUtc="2026-02-06T13:43:00Z"/>
              <w:rFonts w:ascii="Times New Roman" w:eastAsia="Times New Roman" w:hAnsi="Times New Roman" w:cs="Times New Roman"/>
              <w:sz w:val="24"/>
              <w:szCs w:val="24"/>
              <w:lang w:eastAsia="fr-FR"/>
            </w:rPr>
          </w:rPrChange>
        </w:rPr>
      </w:pPr>
      <w:ins w:id="1340" w:author="BLIN Prescillia" w:date="2026-02-06T14:43:00Z" w16du:dateUtc="2026-02-06T13:43:00Z">
        <w:r w:rsidRPr="003B6189">
          <w:rPr>
            <w:rFonts w:ascii="FranceTV Brown TT Light" w:eastAsia="Wingdings" w:hAnsi="FranceTV Brown TT Light" w:cs="FranceTV Brown TT Light"/>
            <w:szCs w:val="20"/>
            <w:rPrChange w:id="1341" w:author="CLUZEAU Marie" w:date="2026-02-11T09:33:00Z" w16du:dateUtc="2026-02-11T08:33:00Z">
              <w:rPr>
                <w:rFonts w:ascii="Times New Roman" w:eastAsia="Times New Roman" w:hAnsi="Times New Roman" w:cs="Times New Roman"/>
                <w:sz w:val="24"/>
                <w:szCs w:val="24"/>
                <w:lang w:eastAsia="fr-FR"/>
              </w:rPr>
            </w:rPrChange>
          </w:rPr>
          <w:t>La réception est prononcée par le pouvoir adjudicateur, expressément, à l’issue des opérations de contrôle et de vérification réalisées selon les modalités prévues au contrat. Elle peut être assortie de réserves lorsque les prestations présentent des non-conformités ou insuffisances.</w:t>
        </w:r>
      </w:ins>
    </w:p>
    <w:p w14:paraId="7D2A4E72" w14:textId="77777777" w:rsidR="00F50B4B" w:rsidRPr="003B6189" w:rsidRDefault="00F50B4B" w:rsidP="00F50B4B">
      <w:pPr>
        <w:overflowPunct/>
        <w:autoSpaceDE/>
        <w:autoSpaceDN/>
        <w:adjustRightInd/>
        <w:spacing w:before="100" w:beforeAutospacing="1" w:after="100" w:afterAutospacing="1"/>
        <w:textAlignment w:val="auto"/>
        <w:rPr>
          <w:ins w:id="1342" w:author="BLIN Prescillia" w:date="2026-02-06T14:44:00Z" w16du:dateUtc="2026-02-06T13:44:00Z"/>
          <w:rFonts w:ascii="FranceTV Brown TT Light" w:eastAsia="Wingdings" w:hAnsi="FranceTV Brown TT Light" w:cs="FranceTV Brown TT Light"/>
          <w:szCs w:val="20"/>
          <w:rPrChange w:id="1343" w:author="CLUZEAU Marie" w:date="2026-02-11T09:33:00Z" w16du:dateUtc="2026-02-11T08:33:00Z">
            <w:rPr>
              <w:ins w:id="1344" w:author="BLIN Prescillia" w:date="2026-02-06T14:44:00Z" w16du:dateUtc="2026-02-06T13:44:00Z"/>
              <w:rFonts w:ascii="Times New Roman" w:eastAsia="Times New Roman" w:hAnsi="Times New Roman" w:cs="Times New Roman"/>
              <w:sz w:val="24"/>
              <w:szCs w:val="24"/>
              <w:lang w:eastAsia="fr-FR"/>
            </w:rPr>
          </w:rPrChange>
        </w:rPr>
      </w:pPr>
      <w:ins w:id="1345" w:author="BLIN Prescillia" w:date="2026-02-06T14:44:00Z" w16du:dateUtc="2026-02-06T13:44:00Z">
        <w:r w:rsidRPr="003B6189">
          <w:rPr>
            <w:rFonts w:ascii="FranceTV Brown TT Light" w:eastAsia="Wingdings" w:hAnsi="FranceTV Brown TT Light" w:cs="FranceTV Brown TT Light"/>
            <w:szCs w:val="20"/>
            <w:rPrChange w:id="1346" w:author="CLUZEAU Marie" w:date="2026-02-11T09:33:00Z" w16du:dateUtc="2026-02-11T08:33:00Z">
              <w:rPr>
                <w:rFonts w:ascii="Times New Roman" w:eastAsia="Times New Roman" w:hAnsi="Times New Roman" w:cs="Times New Roman"/>
                <w:sz w:val="24"/>
                <w:szCs w:val="24"/>
                <w:lang w:eastAsia="fr-FR"/>
              </w:rPr>
            </w:rPrChange>
          </w:rPr>
          <w:t>En cas de réserves, le titulaire s’engage à remédier, à ses frais et dans les délais fixés par le pouvoir adjudicateur, à l’ensemble des non-conformités constatées. La levée des réserves est constatée par écrit après vérification de la bonne exécution des prestations correctives.</w:t>
        </w:r>
      </w:ins>
    </w:p>
    <w:p w14:paraId="5B106805" w14:textId="27657428" w:rsidR="00F50B4B" w:rsidRPr="003B6189" w:rsidDel="003B6189" w:rsidRDefault="00F50B4B" w:rsidP="00F50B4B">
      <w:pPr>
        <w:overflowPunct/>
        <w:autoSpaceDE/>
        <w:autoSpaceDN/>
        <w:adjustRightInd/>
        <w:spacing w:before="100" w:beforeAutospacing="1" w:after="100" w:afterAutospacing="1"/>
        <w:textAlignment w:val="auto"/>
        <w:rPr>
          <w:ins w:id="1347" w:author="BLIN Prescillia" w:date="2026-02-06T14:44:00Z" w16du:dateUtc="2026-02-06T13:44:00Z"/>
          <w:del w:id="1348" w:author="CLUZEAU Marie" w:date="2026-02-11T09:33:00Z" w16du:dateUtc="2026-02-11T08:33:00Z"/>
          <w:rFonts w:ascii="FranceTV Brown TT Light" w:eastAsia="Wingdings" w:hAnsi="FranceTV Brown TT Light" w:cs="FranceTV Brown TT Light"/>
          <w:szCs w:val="20"/>
          <w:rPrChange w:id="1349" w:author="CLUZEAU Marie" w:date="2026-02-11T09:33:00Z" w16du:dateUtc="2026-02-11T08:33:00Z">
            <w:rPr>
              <w:ins w:id="1350" w:author="BLIN Prescillia" w:date="2026-02-06T14:44:00Z" w16du:dateUtc="2026-02-06T13:44:00Z"/>
              <w:del w:id="1351" w:author="CLUZEAU Marie" w:date="2026-02-11T09:33:00Z" w16du:dateUtc="2026-02-11T08:33:00Z"/>
              <w:rFonts w:ascii="Times New Roman" w:eastAsia="Times New Roman" w:hAnsi="Times New Roman" w:cs="Times New Roman"/>
              <w:sz w:val="24"/>
              <w:szCs w:val="24"/>
              <w:lang w:eastAsia="fr-FR"/>
            </w:rPr>
          </w:rPrChange>
        </w:rPr>
      </w:pPr>
      <w:ins w:id="1352" w:author="BLIN Prescillia" w:date="2026-02-06T14:44:00Z" w16du:dateUtc="2026-02-06T13:44:00Z">
        <w:r w:rsidRPr="003B6189">
          <w:rPr>
            <w:rFonts w:ascii="FranceTV Brown TT Light" w:eastAsia="Wingdings" w:hAnsi="FranceTV Brown TT Light" w:cs="FranceTV Brown TT Light"/>
            <w:szCs w:val="20"/>
            <w:rPrChange w:id="1353" w:author="CLUZEAU Marie" w:date="2026-02-11T09:33:00Z" w16du:dateUtc="2026-02-11T08:33:00Z">
              <w:rPr>
                <w:rFonts w:ascii="Times New Roman" w:eastAsia="Times New Roman" w:hAnsi="Times New Roman" w:cs="Times New Roman"/>
                <w:sz w:val="24"/>
                <w:szCs w:val="24"/>
                <w:lang w:eastAsia="fr-FR"/>
              </w:rPr>
            </w:rPrChange>
          </w:rPr>
          <w:t>À défaut de réception expresse dans un délai de cinq (5) jours suivant la réalisation des prestations ou la période de référence considérée, et en l’absence de notification écrite de réserves, les prestations sont réputées réceptionnées, sans préjudice de l’application ultérieure des pénalités contractuelles ou de toute action fondée sur un manquement du titulaire à ses obligations</w:t>
        </w:r>
      </w:ins>
      <w:ins w:id="1354" w:author="CLUZEAU Marie" w:date="2026-02-11T09:33:00Z" w16du:dateUtc="2026-02-11T08:33:00Z">
        <w:r w:rsidR="003B6189">
          <w:rPr>
            <w:rFonts w:ascii="FranceTV Brown TT Light" w:eastAsia="Wingdings" w:hAnsi="FranceTV Brown TT Light" w:cs="FranceTV Brown TT Light"/>
            <w:szCs w:val="20"/>
          </w:rPr>
          <w:t>.</w:t>
        </w:r>
      </w:ins>
    </w:p>
    <w:p w14:paraId="747B2CB7" w14:textId="77777777" w:rsidR="00F50B4B" w:rsidRPr="006442F3" w:rsidDel="003B6189" w:rsidRDefault="00F50B4B">
      <w:pPr>
        <w:overflowPunct/>
        <w:autoSpaceDE/>
        <w:autoSpaceDN/>
        <w:adjustRightInd/>
        <w:spacing w:before="100" w:beforeAutospacing="1" w:after="100" w:afterAutospacing="1"/>
        <w:textAlignment w:val="auto"/>
        <w:rPr>
          <w:del w:id="1355" w:author="CLUZEAU Marie" w:date="2026-02-11T09:33:00Z" w16du:dateUtc="2026-02-11T08:33:00Z"/>
          <w:rFonts w:ascii="FranceTV Brown TT Light" w:eastAsia="Wingdings" w:hAnsi="FranceTV Brown TT Light" w:cs="FranceTV Brown TT Light"/>
          <w:szCs w:val="20"/>
        </w:rPr>
        <w:pPrChange w:id="1356" w:author="CLUZEAU Marie" w:date="2026-02-11T09:33:00Z" w16du:dateUtc="2026-02-11T08:33:00Z">
          <w:pPr>
            <w:jc w:val="both"/>
          </w:pPr>
        </w:pPrChange>
      </w:pPr>
    </w:p>
    <w:p w14:paraId="49017BE2" w14:textId="77777777" w:rsidR="006231F1" w:rsidRPr="006442F3" w:rsidRDefault="006231F1" w:rsidP="006231F1">
      <w:pPr>
        <w:jc w:val="both"/>
        <w:rPr>
          <w:rFonts w:ascii="FranceTV Brown TT Light" w:hAnsi="FranceTV Brown TT Light" w:cs="FranceTV Brown TT Light"/>
          <w:szCs w:val="20"/>
        </w:rPr>
      </w:pPr>
    </w:p>
    <w:p w14:paraId="58FA70C1" w14:textId="318E285A" w:rsidR="006231F1" w:rsidRPr="00ED6481" w:rsidDel="00DE090F" w:rsidRDefault="006231F1" w:rsidP="006231F1">
      <w:pPr>
        <w:rPr>
          <w:del w:id="1357" w:author="BLIN Prescillia" w:date="2026-02-06T14:42:00Z" w16du:dateUtc="2026-02-06T13:42:00Z"/>
          <w:rFonts w:ascii="FranceTV Brown TT Light" w:hAnsi="FranceTV Brown TT Light" w:cs="FranceTV Brown TT Light"/>
        </w:rPr>
      </w:pPr>
      <w:del w:id="1358" w:author="BLIN Prescillia" w:date="2026-02-06T14:42:00Z" w16du:dateUtc="2026-02-06T13:42:00Z">
        <w:r w:rsidRPr="006442F3" w:rsidDel="00DE090F">
          <w:rPr>
            <w:rFonts w:ascii="FranceTV Brown TT Light" w:hAnsi="FranceTV Brown TT Light" w:cs="FranceTV Brown TT Light"/>
          </w:rPr>
          <w:delText>Les opérations de vérification sont effectuées au vu des livrables dans leur version aboutie (finale) que le Titulaire adresse au Pouvoir adjudicateur et prévus au CCTP.</w:delText>
        </w:r>
      </w:del>
    </w:p>
    <w:p w14:paraId="1AC48C49" w14:textId="77777777" w:rsidR="006231F1" w:rsidRPr="00020C98" w:rsidRDefault="006231F1" w:rsidP="006231F1">
      <w:pPr>
        <w:pStyle w:val="Paragraphedeliste"/>
        <w:ind w:left="720" w:hanging="360"/>
        <w:rPr>
          <w:rFonts w:ascii="FranceTV Brown TT Light" w:hAnsi="FranceTV Brown TT Light" w:cs="FranceTV Brown TT Light"/>
          <w:color w:val="auto"/>
        </w:rPr>
      </w:pPr>
    </w:p>
    <w:p w14:paraId="01467CC7" w14:textId="77777777" w:rsidR="006231F1" w:rsidRPr="005D7F64" w:rsidRDefault="006231F1" w:rsidP="006231F1">
      <w:pPr>
        <w:jc w:val="both"/>
        <w:rPr>
          <w:rFonts w:ascii="FranceTV Brown TT Light" w:hAnsi="FranceTV Brown TT Light" w:cs="FranceTV Brown TT Light"/>
        </w:rPr>
      </w:pPr>
      <w:r w:rsidRPr="00020C98">
        <w:rPr>
          <w:rFonts w:ascii="FranceTV Brown TT Light" w:hAnsi="FranceTV Brown TT Light" w:cs="FranceTV Brown TT Light"/>
        </w:rPr>
        <w:t xml:space="preserve">A l’issue des opérations de vérification, le Pouvoir </w:t>
      </w:r>
      <w:r w:rsidRPr="005D7F64">
        <w:rPr>
          <w:rFonts w:ascii="FranceTV Brown TT Light" w:hAnsi="FranceTV Brown TT Light" w:cs="FranceTV Brown TT Light"/>
        </w:rPr>
        <w:t>Adjudicateur prend une décision :</w:t>
      </w:r>
    </w:p>
    <w:p w14:paraId="082D90E0" w14:textId="77777777" w:rsidR="006231F1" w:rsidRPr="005D7F64" w:rsidRDefault="006231F1" w:rsidP="006231F1">
      <w:pPr>
        <w:jc w:val="both"/>
        <w:rPr>
          <w:rFonts w:ascii="FranceTV Brown TT Light" w:hAnsi="FranceTV Brown TT Light" w:cs="FranceTV Brown TT Light"/>
        </w:rPr>
      </w:pPr>
    </w:p>
    <w:p w14:paraId="571B85CA" w14:textId="77777777" w:rsidR="006231F1" w:rsidRPr="005D7F64" w:rsidRDefault="006231F1" w:rsidP="006231F1">
      <w:pPr>
        <w:pStyle w:val="Paragraphedeliste"/>
        <w:numPr>
          <w:ilvl w:val="0"/>
          <w:numId w:val="13"/>
        </w:numPr>
        <w:rPr>
          <w:rFonts w:ascii="FranceTV Brown TT Light" w:hAnsi="FranceTV Brown TT Light" w:cs="FranceTV Brown TT Light"/>
          <w:color w:val="auto"/>
        </w:rPr>
      </w:pPr>
      <w:r w:rsidRPr="005D7F64">
        <w:rPr>
          <w:rFonts w:ascii="FranceTV Brown TT Light" w:hAnsi="FranceTV Brown TT Light" w:cs="FranceTV Brown TT Light"/>
          <w:color w:val="auto"/>
        </w:rPr>
        <w:t>de réception lorsque les prestations répondent aux stipulations du marché ;</w:t>
      </w:r>
    </w:p>
    <w:p w14:paraId="55E8865D" w14:textId="77777777" w:rsidR="006231F1" w:rsidRPr="005D7F64" w:rsidRDefault="006231F1" w:rsidP="006231F1">
      <w:pPr>
        <w:pStyle w:val="Paragraphedeliste"/>
        <w:numPr>
          <w:ilvl w:val="0"/>
          <w:numId w:val="13"/>
        </w:numPr>
        <w:rPr>
          <w:rFonts w:ascii="FranceTV Brown TT Light" w:hAnsi="FranceTV Brown TT Light" w:cs="FranceTV Brown TT Light"/>
          <w:color w:val="auto"/>
        </w:rPr>
      </w:pPr>
      <w:r w:rsidRPr="005D7F64">
        <w:rPr>
          <w:rFonts w:ascii="FranceTV Brown TT Light" w:hAnsi="FranceTV Brown TT Light" w:cs="FranceTV Brown TT Light"/>
          <w:color w:val="auto"/>
        </w:rPr>
        <w:t>d’ajournement lorsque les prestations ne peuvent être reçues que moyennant certaines mises au point. Cette décision invite le Titulaire à présenter à nouveau au Pouvoir Adjudicateur les prestations mises au point ;</w:t>
      </w:r>
    </w:p>
    <w:p w14:paraId="54777633" w14:textId="77777777" w:rsidR="006231F1" w:rsidRPr="005D7F64" w:rsidRDefault="006231F1" w:rsidP="006231F1">
      <w:pPr>
        <w:pStyle w:val="Paragraphedeliste"/>
        <w:numPr>
          <w:ilvl w:val="0"/>
          <w:numId w:val="13"/>
        </w:numPr>
        <w:rPr>
          <w:rFonts w:ascii="FranceTV Brown TT Light" w:hAnsi="FranceTV Brown TT Light" w:cs="FranceTV Brown TT Light"/>
          <w:color w:val="auto"/>
        </w:rPr>
      </w:pPr>
      <w:r w:rsidRPr="005D7F64">
        <w:rPr>
          <w:rFonts w:ascii="FranceTV Brown TT Light" w:hAnsi="FranceTV Brown TT Light" w:cs="FranceTV Brown TT Light"/>
          <w:color w:val="auto"/>
        </w:rPr>
        <w:t>de réfaction lorsque les prestations, sans être entièrement conformes aux stipulations du marché, peuvent être reçues en l’état avec réfaction de prix proportionnelle à l’importance des imperfections constatées ;</w:t>
      </w:r>
    </w:p>
    <w:p w14:paraId="05FE6942" w14:textId="77777777" w:rsidR="006231F1" w:rsidRPr="005D7F64" w:rsidRDefault="006231F1" w:rsidP="006231F1">
      <w:pPr>
        <w:pStyle w:val="Paragraphedeliste"/>
        <w:numPr>
          <w:ilvl w:val="0"/>
          <w:numId w:val="13"/>
        </w:numPr>
        <w:rPr>
          <w:rFonts w:ascii="FranceTV Brown TT Light" w:hAnsi="FranceTV Brown TT Light" w:cs="FranceTV Brown TT Light"/>
          <w:color w:val="auto"/>
        </w:rPr>
      </w:pPr>
      <w:r w:rsidRPr="005D7F64">
        <w:rPr>
          <w:rFonts w:ascii="FranceTV Brown TT Light" w:hAnsi="FranceTV Brown TT Light" w:cs="FranceTV Brown TT Light"/>
          <w:color w:val="auto"/>
        </w:rPr>
        <w:t>de rejet des prestations lorsque les prestations ne sont pas conformes aux stipulations marché et ne peuvent être reçues en l’état. Le rejet peut être partiel ou total. Le Titulaire est tenu d’exécuter à nouveau les prestations.</w:t>
      </w:r>
    </w:p>
    <w:p w14:paraId="0C18BD94" w14:textId="77777777" w:rsidR="006231F1" w:rsidRPr="00020C98" w:rsidRDefault="006231F1" w:rsidP="006231F1">
      <w:pPr>
        <w:jc w:val="both"/>
        <w:rPr>
          <w:rFonts w:ascii="FranceTV Brown TT Light" w:hAnsi="FranceTV Brown TT Light" w:cs="FranceTV Brown TT Light"/>
        </w:rPr>
      </w:pPr>
    </w:p>
    <w:p w14:paraId="2C2D9DE0" w14:textId="77B44C93" w:rsidR="006231F1" w:rsidRPr="00020C98" w:rsidRDefault="006231F1" w:rsidP="006231F1">
      <w:pPr>
        <w:jc w:val="both"/>
        <w:rPr>
          <w:rFonts w:ascii="FranceTV Brown TT Light" w:hAnsi="FranceTV Brown TT Light" w:cs="FranceTV Brown TT Light"/>
        </w:rPr>
      </w:pPr>
      <w:r w:rsidRPr="00191FDA">
        <w:rPr>
          <w:rFonts w:ascii="FranceTV Brown TT Light" w:hAnsi="FranceTV Brown TT Light" w:cs="FranceTV Brown TT Light"/>
        </w:rPr>
        <w:t xml:space="preserve">L’ajournement ou le rejet n’a pas pour effet d’accorder une prolongation du délai contractuel d’exécution. Conformément à l’article </w:t>
      </w:r>
      <w:r w:rsidR="00191FDA" w:rsidRPr="00191FDA">
        <w:rPr>
          <w:rFonts w:ascii="FranceTV Brown TT Light" w:hAnsi="FranceTV Brown TT Light" w:cs="FranceTV Brown TT Light"/>
        </w:rPr>
        <w:t>« Pénalités »</w:t>
      </w:r>
      <w:r w:rsidRPr="00191FDA">
        <w:rPr>
          <w:rFonts w:ascii="FranceTV Brown TT Light" w:hAnsi="FranceTV Brown TT Light" w:cs="FranceTV Brown TT Light"/>
        </w:rPr>
        <w:t xml:space="preserve"> du présent CCA, l’ajournement</w:t>
      </w:r>
      <w:r w:rsidRPr="00020C98">
        <w:rPr>
          <w:rFonts w:ascii="FranceTV Brown TT Light" w:hAnsi="FranceTV Brown TT Light" w:cs="FranceTV Brown TT Light"/>
        </w:rPr>
        <w:t xml:space="preserve"> ou le rejet prononcé par France Télévisions constitue un cas de retard sanctionné par les pénalités stipulées au </w:t>
      </w:r>
      <w:r w:rsidRPr="005D7F64">
        <w:rPr>
          <w:rFonts w:ascii="FranceTV Brown TT Light" w:hAnsi="FranceTV Brown TT Light" w:cs="FranceTV Brown TT Light"/>
        </w:rPr>
        <w:t>présent marché.</w:t>
      </w:r>
    </w:p>
    <w:p w14:paraId="6D0E5C4F" w14:textId="77777777" w:rsidR="006231F1" w:rsidRDefault="006231F1" w:rsidP="006231F1">
      <w:pPr>
        <w:jc w:val="both"/>
        <w:rPr>
          <w:rFonts w:ascii="FranceTV Brown TT Light" w:eastAsia="Wingdings" w:hAnsi="FranceTV Brown TT Light" w:cs="FranceTV Brown TT Light"/>
          <w:szCs w:val="20"/>
        </w:rPr>
      </w:pPr>
    </w:p>
    <w:p w14:paraId="5AF83CE8" w14:textId="141B2675" w:rsidR="006231F1" w:rsidRDefault="006231F1" w:rsidP="006231F1">
      <w:pPr>
        <w:jc w:val="both"/>
        <w:rPr>
          <w:rFonts w:ascii="FranceTV Brown TT Light" w:eastAsia="Wingdings" w:hAnsi="FranceTV Brown TT Light" w:cs="FranceTV Brown TT Light"/>
          <w:szCs w:val="20"/>
        </w:rPr>
      </w:pPr>
      <w:r w:rsidRPr="00930B2D">
        <w:rPr>
          <w:rFonts w:ascii="FranceTV Brown TT Light" w:eastAsia="Wingdings" w:hAnsi="FranceTV Brown TT Light" w:cs="FranceTV Brown TT Light"/>
          <w:szCs w:val="20"/>
        </w:rPr>
        <w:t>Les décisions après opérations de vérification ne sont jamais tacites, par dérogation aux articles 2</w:t>
      </w:r>
      <w:r w:rsidR="00780B5F" w:rsidRPr="00930B2D">
        <w:rPr>
          <w:rFonts w:ascii="FranceTV Brown TT Light" w:eastAsia="Wingdings" w:hAnsi="FranceTV Brown TT Light" w:cs="FranceTV Brown TT Light"/>
          <w:szCs w:val="20"/>
        </w:rPr>
        <w:t>8</w:t>
      </w:r>
      <w:r w:rsidRPr="00930B2D">
        <w:rPr>
          <w:rFonts w:ascii="FranceTV Brown TT Light" w:eastAsia="Wingdings" w:hAnsi="FranceTV Brown TT Light" w:cs="FranceTV Brown TT Light"/>
          <w:szCs w:val="20"/>
        </w:rPr>
        <w:t xml:space="preserve">.2 et </w:t>
      </w:r>
      <w:r w:rsidR="00780B5F" w:rsidRPr="00930B2D">
        <w:rPr>
          <w:rFonts w:ascii="FranceTV Brown TT Light" w:eastAsia="Wingdings" w:hAnsi="FranceTV Brown TT Light" w:cs="FranceTV Brown TT Light"/>
          <w:szCs w:val="20"/>
        </w:rPr>
        <w:t>30</w:t>
      </w:r>
      <w:r w:rsidRPr="00930B2D">
        <w:rPr>
          <w:rFonts w:ascii="FranceTV Brown TT Light" w:eastAsia="Wingdings" w:hAnsi="FranceTV Brown TT Light" w:cs="FranceTV Brown TT Light"/>
          <w:szCs w:val="20"/>
        </w:rPr>
        <w:t xml:space="preserve"> du CCAG-FCS.</w:t>
      </w:r>
    </w:p>
    <w:p w14:paraId="5738D22F" w14:textId="77777777" w:rsidR="00093E8C" w:rsidRPr="00020C98" w:rsidRDefault="00093E8C" w:rsidP="00093E8C">
      <w:pPr>
        <w:jc w:val="both"/>
        <w:rPr>
          <w:rFonts w:ascii="FranceTV Brown TT Light" w:hAnsi="FranceTV Brown TT Light" w:cs="FranceTV Brown TT Light"/>
          <w:szCs w:val="20"/>
        </w:rPr>
      </w:pPr>
    </w:p>
    <w:p w14:paraId="52003780" w14:textId="0BC6A71A" w:rsidR="00220A55" w:rsidRPr="00020C98" w:rsidRDefault="00930B2D" w:rsidP="00E150CE">
      <w:pPr>
        <w:pStyle w:val="Titre1"/>
        <w:overflowPunct/>
        <w:autoSpaceDE/>
        <w:autoSpaceDN/>
        <w:adjustRightInd/>
        <w:spacing w:before="360" w:after="240"/>
        <w:ind w:left="1709"/>
        <w:jc w:val="both"/>
        <w:textAlignment w:val="auto"/>
        <w:rPr>
          <w:rFonts w:ascii="FranceTV Brown TT Light" w:hAnsi="FranceTV Brown TT Light" w:cs="FranceTV Brown TT Light"/>
          <w:bCs/>
          <w:iCs/>
          <w:sz w:val="24"/>
          <w:u w:val="single"/>
        </w:rPr>
      </w:pPr>
      <w:del w:id="1359" w:author="CLUZEAU Marie" w:date="2026-02-17T14:11:00Z" w16du:dateUtc="2026-02-17T13:11:00Z">
        <w:r w:rsidDel="009A7A39">
          <w:rPr>
            <w:rFonts w:ascii="FranceTV Brown TT Light" w:hAnsi="FranceTV Brown TT Light" w:cs="FranceTV Brown TT Light"/>
            <w:bCs/>
            <w:iCs/>
            <w:sz w:val="24"/>
            <w:u w:val="single"/>
          </w:rPr>
          <w:delText xml:space="preserve">PRISE EN COMPTE DE LA PERFORMANCE ENERGETIQUE, </w:delText>
        </w:r>
      </w:del>
      <w:bookmarkStart w:id="1360" w:name="_Toc222230594"/>
      <w:r w:rsidR="00220A55" w:rsidRPr="00020C98">
        <w:rPr>
          <w:rFonts w:ascii="FranceTV Brown TT Light" w:hAnsi="FranceTV Brown TT Light" w:cs="FranceTV Brown TT Light"/>
          <w:bCs/>
          <w:iCs/>
          <w:sz w:val="24"/>
          <w:u w:val="single"/>
        </w:rPr>
        <w:t>CLAUSE D’EXECUTION ENVIRONNEMENTALE</w:t>
      </w:r>
      <w:r w:rsidR="004706AE" w:rsidRPr="00020C98">
        <w:rPr>
          <w:rFonts w:ascii="FranceTV Brown TT Light" w:hAnsi="FranceTV Brown TT Light" w:cs="FranceTV Brown TT Light"/>
          <w:bCs/>
          <w:iCs/>
          <w:sz w:val="24"/>
          <w:u w:val="single"/>
        </w:rPr>
        <w:t xml:space="preserve"> ET SOCIALE</w:t>
      </w:r>
      <w:bookmarkEnd w:id="1360"/>
    </w:p>
    <w:p w14:paraId="36EF9AF3" w14:textId="35F87011" w:rsidR="004706AE" w:rsidRPr="00020C98" w:rsidRDefault="004706AE" w:rsidP="00403181">
      <w:pPr>
        <w:pStyle w:val="Titre2"/>
        <w:ind w:left="2127" w:hanging="1843"/>
        <w:jc w:val="both"/>
        <w:rPr>
          <w:rFonts w:ascii="FranceTV Brown TT Light" w:hAnsi="FranceTV Brown TT Light" w:cs="FranceTV Brown TT Light"/>
          <w:bCs/>
          <w:iCs/>
          <w:sz w:val="24"/>
          <w:u w:val="single"/>
        </w:rPr>
      </w:pPr>
      <w:bookmarkStart w:id="1361" w:name="_Toc222230595"/>
      <w:r w:rsidRPr="00020C98">
        <w:rPr>
          <w:rFonts w:ascii="FranceTV Brown TT Light" w:hAnsi="FranceTV Brown TT Light" w:cs="FranceTV Brown TT Light"/>
          <w:bCs/>
          <w:iCs/>
          <w:sz w:val="24"/>
          <w:u w:val="single"/>
        </w:rPr>
        <w:t>Généralités</w:t>
      </w:r>
      <w:bookmarkEnd w:id="1361"/>
    </w:p>
    <w:p w14:paraId="1771280A" w14:textId="77777777" w:rsidR="00403181" w:rsidRPr="00020C98" w:rsidRDefault="00403181" w:rsidP="00403181">
      <w:pPr>
        <w:rPr>
          <w:rFonts w:ascii="FranceTV Brown TT Light" w:hAnsi="FranceTV Brown TT Light" w:cs="FranceTV Brown TT Light"/>
          <w:szCs w:val="20"/>
        </w:rPr>
      </w:pPr>
    </w:p>
    <w:p w14:paraId="593F80A0" w14:textId="77777777" w:rsidR="007C579B" w:rsidRPr="00020C98" w:rsidRDefault="007C579B" w:rsidP="007C579B">
      <w:pPr>
        <w:ind w:firstLine="2"/>
        <w:jc w:val="both"/>
        <w:rPr>
          <w:rFonts w:ascii="FranceTV Brown TT Light" w:hAnsi="FranceTV Brown TT Light" w:cs="FranceTV Brown TT Light"/>
          <w:szCs w:val="20"/>
        </w:rPr>
      </w:pPr>
      <w:r w:rsidRPr="00020C98">
        <w:rPr>
          <w:rFonts w:ascii="FranceTV Brown TT Light" w:hAnsi="FranceTV Brown TT Light" w:cs="FranceTV Brown TT Light"/>
          <w:szCs w:val="20"/>
        </w:rPr>
        <w:t>Attentif à se conduire en média responsable et soucieuse de répondre à une démarche cohérente en tant qu'entreprise et média de service public, France Télévisions conduit une politique sociale et environnementale.</w:t>
      </w:r>
    </w:p>
    <w:p w14:paraId="74365490" w14:textId="77777777" w:rsidR="007C579B" w:rsidRPr="00020C98" w:rsidRDefault="007C579B" w:rsidP="007C579B">
      <w:pPr>
        <w:ind w:firstLine="2"/>
        <w:jc w:val="both"/>
        <w:rPr>
          <w:rFonts w:ascii="FranceTV Brown TT Light" w:hAnsi="FranceTV Brown TT Light" w:cs="FranceTV Brown TT Light"/>
          <w:szCs w:val="20"/>
        </w:rPr>
      </w:pPr>
    </w:p>
    <w:p w14:paraId="6356FB5E" w14:textId="77777777" w:rsidR="007C579B" w:rsidRPr="00020C98" w:rsidRDefault="007C579B" w:rsidP="007C579B">
      <w:pPr>
        <w:ind w:firstLine="2"/>
        <w:jc w:val="both"/>
        <w:rPr>
          <w:rFonts w:ascii="FranceTV Brown TT Light" w:hAnsi="FranceTV Brown TT Light" w:cs="FranceTV Brown TT Light"/>
          <w:szCs w:val="20"/>
        </w:rPr>
      </w:pPr>
      <w:r w:rsidRPr="004F4BAB">
        <w:rPr>
          <w:rFonts w:ascii="FranceTV Brown TT Light" w:hAnsi="FranceTV Brown TT Light" w:cs="FranceTV Brown TT Light"/>
          <w:szCs w:val="20"/>
        </w:rPr>
        <w:t>Dans la lignée de la politique RSE engagée par le Groupe, la Direction des achats hors programme a entrepris depuis 2011 une politique d’achats responsables. Cette politique vise à intégrer, dans les procédures d’achats et les marchés, des objectifs de développement durable permettant de concilier l’inclusion et le progrès social, la protection et mise en valeur de l’environnement et le développement économique.</w:t>
      </w:r>
    </w:p>
    <w:p w14:paraId="1AF62416" w14:textId="77777777" w:rsidR="007C579B" w:rsidRPr="00020C98" w:rsidRDefault="007C579B" w:rsidP="007C579B">
      <w:pPr>
        <w:ind w:firstLine="2"/>
        <w:jc w:val="both"/>
        <w:rPr>
          <w:rFonts w:ascii="FranceTV Brown TT Light" w:hAnsi="FranceTV Brown TT Light" w:cs="FranceTV Brown TT Light"/>
          <w:szCs w:val="20"/>
        </w:rPr>
      </w:pPr>
    </w:p>
    <w:p w14:paraId="6FD318C9" w14:textId="77777777" w:rsidR="007C579B" w:rsidRPr="00020C98" w:rsidRDefault="007C579B" w:rsidP="007C579B">
      <w:pPr>
        <w:ind w:firstLine="2"/>
        <w:jc w:val="both"/>
        <w:rPr>
          <w:rFonts w:ascii="FranceTV Brown TT Light" w:hAnsi="FranceTV Brown TT Light" w:cs="FranceTV Brown TT Light"/>
          <w:szCs w:val="20"/>
        </w:rPr>
      </w:pPr>
      <w:r w:rsidRPr="00020C98">
        <w:rPr>
          <w:rFonts w:ascii="FranceTV Brown TT Light" w:hAnsi="FranceTV Brown TT Light" w:cs="FranceTV Brown TT Light"/>
          <w:szCs w:val="20"/>
        </w:rPr>
        <w:t>Par ailleurs, France Télévisions rappelle son engagement en faveur de la promotion de la diversité et de l’égalité professionnelle.</w:t>
      </w:r>
    </w:p>
    <w:p w14:paraId="106ACB16" w14:textId="77777777" w:rsidR="007C579B" w:rsidRPr="00020C98" w:rsidRDefault="007C579B" w:rsidP="007C579B">
      <w:pPr>
        <w:ind w:firstLine="2"/>
        <w:jc w:val="both"/>
        <w:rPr>
          <w:rFonts w:ascii="FranceTV Brown TT Light" w:hAnsi="FranceTV Brown TT Light" w:cs="FranceTV Brown TT Light"/>
          <w:szCs w:val="20"/>
        </w:rPr>
      </w:pPr>
    </w:p>
    <w:p w14:paraId="6BFDCC67" w14:textId="77777777" w:rsidR="007C579B" w:rsidRPr="00020C98" w:rsidRDefault="007C579B" w:rsidP="007C579B">
      <w:pPr>
        <w:ind w:firstLine="2"/>
        <w:jc w:val="both"/>
        <w:rPr>
          <w:rFonts w:ascii="FranceTV Brown TT Light" w:hAnsi="FranceTV Brown TT Light" w:cs="FranceTV Brown TT Light"/>
          <w:szCs w:val="20"/>
        </w:rPr>
      </w:pPr>
      <w:r w:rsidRPr="00020C98">
        <w:rPr>
          <w:rFonts w:ascii="FranceTV Brown TT Light" w:hAnsi="FranceTV Brown TT Light" w:cs="FranceTV Brown TT Light"/>
          <w:szCs w:val="20"/>
        </w:rPr>
        <w:t xml:space="preserve">Dès 2004, le Groupe s’est engagé dans une politique active en matière de diversité notamment avec la signature de la Charte de la Diversité, puis en mettant en œuvre différentes initiatives pour lutter contre toutes les formes de discriminations dont la signature d’un premier accord handicap en 2008. </w:t>
      </w:r>
    </w:p>
    <w:p w14:paraId="02977B37" w14:textId="77777777" w:rsidR="007C579B" w:rsidRPr="00020C98" w:rsidRDefault="007C579B" w:rsidP="007C579B">
      <w:pPr>
        <w:ind w:firstLine="2"/>
        <w:jc w:val="both"/>
        <w:rPr>
          <w:rFonts w:ascii="FranceTV Brown TT Light" w:hAnsi="FranceTV Brown TT Light" w:cs="FranceTV Brown TT Light"/>
          <w:szCs w:val="20"/>
        </w:rPr>
      </w:pPr>
    </w:p>
    <w:p w14:paraId="085EA0C2" w14:textId="77777777" w:rsidR="007C579B" w:rsidRPr="00020C98" w:rsidRDefault="007C579B" w:rsidP="007C579B">
      <w:pPr>
        <w:ind w:firstLine="2"/>
        <w:jc w:val="both"/>
        <w:rPr>
          <w:rFonts w:ascii="FranceTV Brown TT Light" w:hAnsi="FranceTV Brown TT Light" w:cs="FranceTV Brown TT Light"/>
          <w:szCs w:val="20"/>
        </w:rPr>
      </w:pPr>
      <w:r w:rsidRPr="00020C98">
        <w:rPr>
          <w:rFonts w:ascii="FranceTV Brown TT Light" w:hAnsi="FranceTV Brown TT Light" w:cs="FranceTV Brown TT Light"/>
          <w:szCs w:val="20"/>
        </w:rPr>
        <w:t>France Télévisions s’est vu décerner par l’Afnor le « Label diversité » le 18 mars 2014. Celui-ci porte sur 4 champs d’actions prioritaires : le handicap ; l’âge ; la mixité et l’égalité F/H et la diversité sociale et ethnoculturelle. Après son renouvellement en novembre 2018 pour quatre (4) ans, c'est une nouvelle étape qui est franchie et qui récompense la politique de France Télévisions grâce à l’obtention le 13 décembre 2018 du label « Egalité professionnelle ».</w:t>
      </w:r>
    </w:p>
    <w:p w14:paraId="3149F9A9" w14:textId="77777777" w:rsidR="007C579B" w:rsidRPr="00020C98" w:rsidRDefault="007C579B" w:rsidP="007C579B">
      <w:pPr>
        <w:ind w:firstLine="2"/>
        <w:jc w:val="both"/>
        <w:rPr>
          <w:rFonts w:ascii="FranceTV Brown TT Light" w:hAnsi="FranceTV Brown TT Light" w:cs="FranceTV Brown TT Light"/>
          <w:szCs w:val="20"/>
        </w:rPr>
      </w:pPr>
    </w:p>
    <w:p w14:paraId="7DFBA84A" w14:textId="77777777" w:rsidR="007C579B" w:rsidRDefault="007C579B" w:rsidP="007C579B">
      <w:pPr>
        <w:ind w:firstLine="2"/>
        <w:jc w:val="both"/>
        <w:rPr>
          <w:ins w:id="1362" w:author="CLUZEAU Marie" w:date="2026-02-17T14:10:00Z" w16du:dateUtc="2026-02-17T13:10:00Z"/>
          <w:rFonts w:ascii="FranceTV Brown TT Light" w:hAnsi="FranceTV Brown TT Light" w:cs="FranceTV Brown TT Light"/>
        </w:rPr>
      </w:pPr>
      <w:r w:rsidRPr="00020C98">
        <w:rPr>
          <w:rFonts w:ascii="FranceTV Brown TT Light" w:hAnsi="FranceTV Brown TT Light" w:cs="FranceTV Brown TT Light"/>
          <w:szCs w:val="20"/>
        </w:rPr>
        <w:t xml:space="preserve">France Télévisions attend de ses fournisseurs qu’ils </w:t>
      </w:r>
      <w:r w:rsidRPr="00191FDA">
        <w:rPr>
          <w:rFonts w:ascii="FranceTV Brown TT Light" w:hAnsi="FranceTV Brown TT Light" w:cs="FranceTV Brown TT Light"/>
          <w:szCs w:val="20"/>
        </w:rPr>
        <w:t>garantissent et respectent ces mêmes principes dans leurs pratiques. Ces grands principes sont détaillés dans l’annexe III au</w:t>
      </w:r>
      <w:r w:rsidRPr="00191FDA">
        <w:rPr>
          <w:rFonts w:ascii="FranceTV Brown TT Light" w:hAnsi="FranceTV Brown TT Light" w:cs="FranceTV Brown TT Light"/>
        </w:rPr>
        <w:t xml:space="preserve"> présent CCA « Responsabilité Sociale et Environnementale ».</w:t>
      </w:r>
    </w:p>
    <w:p w14:paraId="66959BFD" w14:textId="77777777" w:rsidR="00DD5574" w:rsidRDefault="00DD5574" w:rsidP="007C579B">
      <w:pPr>
        <w:ind w:firstLine="2"/>
        <w:jc w:val="both"/>
        <w:rPr>
          <w:ins w:id="1363" w:author="CLUZEAU Marie" w:date="2026-02-17T14:10:00Z" w16du:dateUtc="2026-02-17T13:10:00Z"/>
          <w:rFonts w:ascii="FranceTV Brown TT Light" w:hAnsi="FranceTV Brown TT Light" w:cs="FranceTV Brown TT Light"/>
        </w:rPr>
      </w:pPr>
    </w:p>
    <w:p w14:paraId="66F23508" w14:textId="77777777" w:rsidR="003E0229" w:rsidRPr="004F4BAB" w:rsidRDefault="003E0229" w:rsidP="003E0229">
      <w:pPr>
        <w:pStyle w:val="Titre2"/>
        <w:ind w:left="2127" w:hanging="1843"/>
        <w:jc w:val="both"/>
        <w:rPr>
          <w:ins w:id="1364" w:author="CLUZEAU Marie" w:date="2026-02-17T14:12:00Z" w16du:dateUtc="2026-02-17T13:12:00Z"/>
        </w:rPr>
      </w:pPr>
      <w:bookmarkStart w:id="1365" w:name="_Toc162967332"/>
      <w:bookmarkStart w:id="1366" w:name="_Toc204090032"/>
      <w:bookmarkStart w:id="1367" w:name="_Toc222230596"/>
      <w:ins w:id="1368" w:author="CLUZEAU Marie" w:date="2026-02-17T14:12:00Z" w16du:dateUtc="2026-02-17T13:12:00Z">
        <w:r w:rsidRPr="004F4BAB">
          <w:rPr>
            <w:rFonts w:ascii="FranceTV Brown TT Light" w:hAnsi="FranceTV Brown TT Light" w:cs="FranceTV Brown TT Light"/>
            <w:bCs/>
            <w:iCs/>
            <w:sz w:val="24"/>
            <w:u w:val="single"/>
          </w:rPr>
          <w:t>Droits de l’homme</w:t>
        </w:r>
        <w:bookmarkEnd w:id="1365"/>
        <w:bookmarkEnd w:id="1366"/>
        <w:bookmarkEnd w:id="1367"/>
      </w:ins>
    </w:p>
    <w:p w14:paraId="74E963C5" w14:textId="77777777" w:rsidR="003E0229" w:rsidRPr="004F4BAB" w:rsidRDefault="003E0229" w:rsidP="003E0229">
      <w:pPr>
        <w:ind w:firstLine="2"/>
        <w:jc w:val="both"/>
        <w:rPr>
          <w:ins w:id="1369" w:author="CLUZEAU Marie" w:date="2026-02-17T14:12:00Z" w16du:dateUtc="2026-02-17T13:12:00Z"/>
          <w:rFonts w:ascii="FranceTV Brown TT Light" w:hAnsi="FranceTV Brown TT Light" w:cs="FranceTV Brown TT Light"/>
          <w:szCs w:val="20"/>
        </w:rPr>
      </w:pPr>
    </w:p>
    <w:p w14:paraId="38A5840A" w14:textId="77777777" w:rsidR="003E0229" w:rsidRPr="004F4BAB" w:rsidRDefault="003E0229" w:rsidP="003E0229">
      <w:pPr>
        <w:ind w:firstLine="2"/>
        <w:jc w:val="both"/>
        <w:rPr>
          <w:ins w:id="1370" w:author="CLUZEAU Marie" w:date="2026-02-17T14:12:00Z" w16du:dateUtc="2026-02-17T13:12:00Z"/>
          <w:rFonts w:ascii="FranceTV Brown TT Light" w:hAnsi="FranceTV Brown TT Light" w:cs="FranceTV Brown TT Light"/>
          <w:szCs w:val="20"/>
        </w:rPr>
      </w:pPr>
      <w:ins w:id="1371" w:author="CLUZEAU Marie" w:date="2026-02-17T14:12:00Z" w16du:dateUtc="2026-02-17T13:12:00Z">
        <w:r w:rsidRPr="004F4BAB">
          <w:rPr>
            <w:rFonts w:ascii="FranceTV Brown TT Light" w:hAnsi="FranceTV Brown TT Light" w:cs="FranceTV Brown TT Light"/>
            <w:szCs w:val="20"/>
          </w:rPr>
          <w:t xml:space="preserve">Le titulaire doit se conformer aux exigences ci-dessous : </w:t>
        </w:r>
      </w:ins>
    </w:p>
    <w:p w14:paraId="40C736B2" w14:textId="77777777" w:rsidR="003E0229" w:rsidRPr="004F4BAB" w:rsidRDefault="003E0229" w:rsidP="003E0229">
      <w:pPr>
        <w:ind w:firstLine="2"/>
        <w:jc w:val="both"/>
        <w:rPr>
          <w:ins w:id="1372" w:author="CLUZEAU Marie" w:date="2026-02-17T14:12:00Z" w16du:dateUtc="2026-02-17T13:12:00Z"/>
          <w:rFonts w:ascii="FranceTV Brown TT Light" w:hAnsi="FranceTV Brown TT Light" w:cs="FranceTV Brown TT Light"/>
          <w:szCs w:val="20"/>
        </w:rPr>
      </w:pPr>
    </w:p>
    <w:p w14:paraId="358A13F2" w14:textId="77777777" w:rsidR="003E0229" w:rsidRPr="004F4BAB" w:rsidRDefault="003E0229" w:rsidP="003E0229">
      <w:pPr>
        <w:pStyle w:val="Paragraphedeliste"/>
        <w:numPr>
          <w:ilvl w:val="0"/>
          <w:numId w:val="13"/>
        </w:numPr>
        <w:rPr>
          <w:ins w:id="1373" w:author="CLUZEAU Marie" w:date="2026-02-17T14:12:00Z" w16du:dateUtc="2026-02-17T13:12:00Z"/>
          <w:rFonts w:ascii="FranceTV Brown TT Light" w:hAnsi="FranceTV Brown TT Light" w:cs="FranceTV Brown TT Light"/>
          <w:color w:val="auto"/>
          <w:szCs w:val="20"/>
        </w:rPr>
      </w:pPr>
      <w:ins w:id="1374" w:author="CLUZEAU Marie" w:date="2026-02-17T14:12:00Z" w16du:dateUtc="2026-02-17T13:12:00Z">
        <w:r w:rsidRPr="004F4BAB">
          <w:rPr>
            <w:rFonts w:ascii="FranceTV Brown TT Light" w:hAnsi="FranceTV Brown TT Light" w:cs="FranceTV Brown TT Light"/>
            <w:color w:val="auto"/>
            <w:szCs w:val="20"/>
          </w:rPr>
          <w:t xml:space="preserve">Respecter les 8 conventions fondamentales de l’OIT et les réglementations nationales des pays d’implantation ou de provenance des marchandises en application de l’article 6 du CCAG de référence ; </w:t>
        </w:r>
      </w:ins>
    </w:p>
    <w:p w14:paraId="0D2BF71F" w14:textId="77777777" w:rsidR="003E0229" w:rsidRPr="004F4BAB" w:rsidRDefault="003E0229" w:rsidP="003E0229">
      <w:pPr>
        <w:pStyle w:val="Paragraphedeliste"/>
        <w:numPr>
          <w:ilvl w:val="0"/>
          <w:numId w:val="13"/>
        </w:numPr>
        <w:rPr>
          <w:ins w:id="1375" w:author="CLUZEAU Marie" w:date="2026-02-17T14:12:00Z" w16du:dateUtc="2026-02-17T13:12:00Z"/>
          <w:rFonts w:ascii="FranceTV Brown TT Light" w:hAnsi="FranceTV Brown TT Light" w:cs="FranceTV Brown TT Light"/>
          <w:color w:val="auto"/>
          <w:szCs w:val="20"/>
        </w:rPr>
      </w:pPr>
      <w:ins w:id="1376" w:author="CLUZEAU Marie" w:date="2026-02-17T14:12:00Z" w16du:dateUtc="2026-02-17T13:12:00Z">
        <w:r w:rsidRPr="004F4BAB">
          <w:rPr>
            <w:rFonts w:ascii="FranceTV Brown TT Light" w:hAnsi="FranceTV Brown TT Light" w:cs="FranceTV Brown TT Light"/>
            <w:color w:val="auto"/>
            <w:szCs w:val="20"/>
          </w:rPr>
          <w:t xml:space="preserve">Disposer d’un système de management tenant compte du respect des droits sociaux fondamentaux au sens du référentiel des Nations Unies ; </w:t>
        </w:r>
      </w:ins>
    </w:p>
    <w:p w14:paraId="6AB40952" w14:textId="77777777" w:rsidR="003E0229" w:rsidRPr="004F4BAB" w:rsidRDefault="003E0229" w:rsidP="003E0229">
      <w:pPr>
        <w:pStyle w:val="Paragraphedeliste"/>
        <w:numPr>
          <w:ilvl w:val="0"/>
          <w:numId w:val="13"/>
        </w:numPr>
        <w:rPr>
          <w:ins w:id="1377" w:author="CLUZEAU Marie" w:date="2026-02-17T14:12:00Z" w16du:dateUtc="2026-02-17T13:12:00Z"/>
          <w:rFonts w:ascii="FranceTV Brown TT Light" w:hAnsi="FranceTV Brown TT Light" w:cs="FranceTV Brown TT Light"/>
          <w:color w:val="auto"/>
          <w:szCs w:val="20"/>
        </w:rPr>
      </w:pPr>
      <w:ins w:id="1378" w:author="CLUZEAU Marie" w:date="2026-02-17T14:12:00Z" w16du:dateUtc="2026-02-17T13:12:00Z">
        <w:r w:rsidRPr="004F4BAB">
          <w:rPr>
            <w:rFonts w:ascii="FranceTV Brown TT Light" w:hAnsi="FranceTV Brown TT Light" w:cs="FranceTV Brown TT Light"/>
            <w:color w:val="auto"/>
            <w:szCs w:val="20"/>
          </w:rPr>
          <w:t xml:space="preserve">Respecter les règles de protection des salariés applicables à leurs activités respectives. </w:t>
        </w:r>
      </w:ins>
    </w:p>
    <w:p w14:paraId="165348B4" w14:textId="77777777" w:rsidR="00AD516C" w:rsidRDefault="00AD516C" w:rsidP="007C579B">
      <w:pPr>
        <w:ind w:firstLine="2"/>
        <w:jc w:val="both"/>
        <w:rPr>
          <w:ins w:id="1379" w:author="CLUZEAU Marie" w:date="2026-02-17T14:10:00Z" w16du:dateUtc="2026-02-17T13:10:00Z"/>
          <w:rFonts w:ascii="FranceTV Brown TT Light" w:hAnsi="FranceTV Brown TT Light" w:cs="FranceTV Brown TT Light"/>
        </w:rPr>
      </w:pPr>
    </w:p>
    <w:p w14:paraId="6EB9342C" w14:textId="0516061E" w:rsidR="00CC6891" w:rsidRPr="004F4BAB" w:rsidRDefault="00CC6891" w:rsidP="00CC6891">
      <w:pPr>
        <w:pStyle w:val="Titre2"/>
        <w:ind w:left="2127" w:hanging="1843"/>
        <w:jc w:val="both"/>
        <w:rPr>
          <w:ins w:id="1380" w:author="CLUZEAU Marie" w:date="2026-02-17T14:12:00Z" w16du:dateUtc="2026-02-17T13:12:00Z"/>
          <w:rFonts w:ascii="FranceTV Brown TT Light" w:hAnsi="FranceTV Brown TT Light" w:cs="FranceTV Brown TT Light"/>
          <w:bCs/>
          <w:iCs/>
          <w:sz w:val="24"/>
          <w:u w:val="single"/>
        </w:rPr>
      </w:pPr>
      <w:bookmarkStart w:id="1381" w:name="_Toc162967333"/>
      <w:bookmarkStart w:id="1382" w:name="_Toc204090033"/>
      <w:bookmarkStart w:id="1383" w:name="_Toc222230597"/>
      <w:ins w:id="1384" w:author="CLUZEAU Marie" w:date="2026-02-17T14:12:00Z" w16du:dateUtc="2026-02-17T13:12:00Z">
        <w:r w:rsidRPr="004F4BAB">
          <w:rPr>
            <w:rFonts w:ascii="FranceTV Brown TT Light" w:hAnsi="FranceTV Brown TT Light" w:cs="FranceTV Brown TT Light"/>
            <w:bCs/>
            <w:iCs/>
            <w:sz w:val="24"/>
            <w:u w:val="single"/>
          </w:rPr>
          <w:t>Clause d’exécution sociale</w:t>
        </w:r>
      </w:ins>
      <w:bookmarkEnd w:id="1381"/>
      <w:bookmarkEnd w:id="1382"/>
      <w:bookmarkEnd w:id="1383"/>
      <w:ins w:id="1385" w:author="CLUZEAU Marie" w:date="2026-02-17T14:25:00Z" w16du:dateUtc="2026-02-17T13:25:00Z">
        <w:r w:rsidR="00E15422">
          <w:rPr>
            <w:rFonts w:ascii="FranceTV Brown TT Light" w:hAnsi="FranceTV Brown TT Light" w:cs="FranceTV Brown TT Light"/>
            <w:bCs/>
            <w:iCs/>
            <w:sz w:val="24"/>
            <w:u w:val="single"/>
          </w:rPr>
          <w:t xml:space="preserve"> </w:t>
        </w:r>
      </w:ins>
      <w:ins w:id="1386" w:author="CLUZEAU Marie" w:date="2026-02-17T14:12:00Z" w16du:dateUtc="2026-02-17T13:12:00Z">
        <w:r w:rsidRPr="004F4BAB">
          <w:rPr>
            <w:rFonts w:ascii="FranceTV Brown TT Light" w:hAnsi="FranceTV Brown TT Light" w:cs="FranceTV Brown TT Light"/>
            <w:bCs/>
            <w:iCs/>
            <w:sz w:val="24"/>
            <w:u w:val="single"/>
          </w:rPr>
          <w:t xml:space="preserve"> </w:t>
        </w:r>
      </w:ins>
    </w:p>
    <w:p w14:paraId="52135ED0" w14:textId="77777777" w:rsidR="00CC6891" w:rsidRPr="004F4BAB" w:rsidRDefault="00CC6891" w:rsidP="00CC6891">
      <w:pPr>
        <w:ind w:firstLine="2"/>
        <w:jc w:val="both"/>
        <w:rPr>
          <w:ins w:id="1387" w:author="CLUZEAU Marie" w:date="2026-02-17T14:12:00Z" w16du:dateUtc="2026-02-17T13:12:00Z"/>
          <w:rFonts w:ascii="FranceTV Brown TT Light" w:hAnsi="FranceTV Brown TT Light" w:cs="FranceTV Brown TT Light"/>
        </w:rPr>
      </w:pPr>
    </w:p>
    <w:p w14:paraId="21BCF96D" w14:textId="77777777" w:rsidR="00303420" w:rsidRPr="00303420" w:rsidRDefault="00303420" w:rsidP="00303420">
      <w:pPr>
        <w:ind w:firstLine="2"/>
        <w:jc w:val="both"/>
        <w:rPr>
          <w:ins w:id="1388" w:author="CLUZEAU Marie" w:date="2026-02-17T14:28:00Z"/>
          <w:rFonts w:ascii="FranceTV Brown TT Light" w:hAnsi="FranceTV Brown TT Light" w:cs="FranceTV Brown TT Light"/>
          <w:szCs w:val="20"/>
        </w:rPr>
      </w:pPr>
      <w:ins w:id="1389" w:author="CLUZEAU Marie" w:date="2026-02-17T14:28:00Z">
        <w:r w:rsidRPr="00303420">
          <w:rPr>
            <w:rFonts w:ascii="FranceTV Brown TT Light" w:hAnsi="FranceTV Brown TT Light" w:cs="FranceTV Brown TT Light"/>
            <w:szCs w:val="20"/>
          </w:rPr>
          <w:t>Conformément aux dispositions de l’article L.5132-1 du Code du travail, le candidat s’engage, dans le cadre de son offre, à proposer une action d’insertion sociale et professionnelle visant à favoriser l’accès ou le retour à l’emploi de personnes rencontrant des difficultés sociales et/ou professionnelles particulières.</w:t>
        </w:r>
      </w:ins>
    </w:p>
    <w:p w14:paraId="69B99EF7" w14:textId="77777777" w:rsidR="00303420" w:rsidRPr="00303420" w:rsidRDefault="00303420" w:rsidP="00303420">
      <w:pPr>
        <w:ind w:firstLine="2"/>
        <w:jc w:val="both"/>
        <w:rPr>
          <w:ins w:id="1390" w:author="CLUZEAU Marie" w:date="2026-02-17T14:28:00Z"/>
          <w:rFonts w:ascii="FranceTV Brown TT Light" w:hAnsi="FranceTV Brown TT Light" w:cs="FranceTV Brown TT Light"/>
          <w:szCs w:val="20"/>
        </w:rPr>
      </w:pPr>
      <w:ins w:id="1391" w:author="CLUZEAU Marie" w:date="2026-02-17T14:28:00Z">
        <w:r w:rsidRPr="00303420">
          <w:rPr>
            <w:rFonts w:ascii="FranceTV Brown TT Light" w:hAnsi="FranceTV Brown TT Light" w:cs="FranceTV Brown TT Light"/>
            <w:szCs w:val="20"/>
          </w:rPr>
          <w:t>Le candidat décrit, dans une annexe spécifique à son offre intitulée « Insertion sociale et professionnelle », les modalités de mise en œuvre de son engagement, notamment :</w:t>
        </w:r>
      </w:ins>
    </w:p>
    <w:p w14:paraId="111457CE" w14:textId="77777777" w:rsidR="00303420" w:rsidRPr="00303420" w:rsidRDefault="00303420" w:rsidP="00303420">
      <w:pPr>
        <w:numPr>
          <w:ilvl w:val="0"/>
          <w:numId w:val="46"/>
        </w:numPr>
        <w:jc w:val="both"/>
        <w:rPr>
          <w:ins w:id="1392" w:author="CLUZEAU Marie" w:date="2026-02-17T14:28:00Z"/>
          <w:rFonts w:ascii="FranceTV Brown TT Light" w:hAnsi="FranceTV Brown TT Light" w:cs="FranceTV Brown TT Light"/>
          <w:szCs w:val="20"/>
        </w:rPr>
      </w:pPr>
      <w:ins w:id="1393" w:author="CLUZEAU Marie" w:date="2026-02-17T14:28:00Z">
        <w:r w:rsidRPr="00303420">
          <w:rPr>
            <w:rFonts w:ascii="FranceTV Brown TT Light" w:hAnsi="FranceTV Brown TT Light" w:cs="FranceTV Brown TT Light"/>
            <w:szCs w:val="20"/>
          </w:rPr>
          <w:t>les publics visés ;</w:t>
        </w:r>
      </w:ins>
    </w:p>
    <w:p w14:paraId="547926CB" w14:textId="77777777" w:rsidR="00303420" w:rsidRPr="00303420" w:rsidRDefault="00303420" w:rsidP="00303420">
      <w:pPr>
        <w:numPr>
          <w:ilvl w:val="0"/>
          <w:numId w:val="46"/>
        </w:numPr>
        <w:jc w:val="both"/>
        <w:rPr>
          <w:ins w:id="1394" w:author="CLUZEAU Marie" w:date="2026-02-17T14:28:00Z"/>
          <w:rFonts w:ascii="FranceTV Brown TT Light" w:hAnsi="FranceTV Brown TT Light" w:cs="FranceTV Brown TT Light"/>
          <w:szCs w:val="20"/>
        </w:rPr>
      </w:pPr>
      <w:ins w:id="1395" w:author="CLUZEAU Marie" w:date="2026-02-17T14:28:00Z">
        <w:r w:rsidRPr="00303420">
          <w:rPr>
            <w:rFonts w:ascii="FranceTV Brown TT Light" w:hAnsi="FranceTV Brown TT Light" w:cs="FranceTV Brown TT Light"/>
            <w:szCs w:val="20"/>
          </w:rPr>
          <w:t>les volumes d’heures proposés ;</w:t>
        </w:r>
      </w:ins>
    </w:p>
    <w:p w14:paraId="46D212FC" w14:textId="77777777" w:rsidR="00303420" w:rsidRPr="00303420" w:rsidRDefault="00303420" w:rsidP="00303420">
      <w:pPr>
        <w:numPr>
          <w:ilvl w:val="0"/>
          <w:numId w:val="46"/>
        </w:numPr>
        <w:jc w:val="both"/>
        <w:rPr>
          <w:ins w:id="1396" w:author="CLUZEAU Marie" w:date="2026-02-17T14:28:00Z"/>
          <w:rFonts w:ascii="FranceTV Brown TT Light" w:hAnsi="FranceTV Brown TT Light" w:cs="FranceTV Brown TT Light"/>
          <w:szCs w:val="20"/>
        </w:rPr>
      </w:pPr>
      <w:ins w:id="1397" w:author="CLUZEAU Marie" w:date="2026-02-17T14:28:00Z">
        <w:r w:rsidRPr="00303420">
          <w:rPr>
            <w:rFonts w:ascii="FranceTV Brown TT Light" w:hAnsi="FranceTV Brown TT Light" w:cs="FranceTV Brown TT Light"/>
            <w:szCs w:val="20"/>
          </w:rPr>
          <w:t>les modalités de recrutement et d’accompagnement ;</w:t>
        </w:r>
      </w:ins>
    </w:p>
    <w:p w14:paraId="042F3434" w14:textId="77777777" w:rsidR="00303420" w:rsidRPr="00303420" w:rsidRDefault="00303420" w:rsidP="00303420">
      <w:pPr>
        <w:numPr>
          <w:ilvl w:val="0"/>
          <w:numId w:val="46"/>
        </w:numPr>
        <w:jc w:val="both"/>
        <w:rPr>
          <w:ins w:id="1398" w:author="CLUZEAU Marie" w:date="2026-02-17T14:28:00Z"/>
          <w:rFonts w:ascii="FranceTV Brown TT Light" w:hAnsi="FranceTV Brown TT Light" w:cs="FranceTV Brown TT Light"/>
          <w:szCs w:val="20"/>
        </w:rPr>
      </w:pPr>
      <w:ins w:id="1399" w:author="CLUZEAU Marie" w:date="2026-02-17T14:28:00Z">
        <w:r w:rsidRPr="00303420">
          <w:rPr>
            <w:rFonts w:ascii="FranceTV Brown TT Light" w:hAnsi="FranceTV Brown TT Light" w:cs="FranceTV Brown TT Light"/>
            <w:szCs w:val="20"/>
          </w:rPr>
          <w:t>les partenaires mobilisés le cas échéant ;</w:t>
        </w:r>
      </w:ins>
    </w:p>
    <w:p w14:paraId="21F25C86" w14:textId="77777777" w:rsidR="00303420" w:rsidRPr="00303420" w:rsidRDefault="00303420" w:rsidP="00303420">
      <w:pPr>
        <w:numPr>
          <w:ilvl w:val="0"/>
          <w:numId w:val="46"/>
        </w:numPr>
        <w:jc w:val="both"/>
        <w:rPr>
          <w:ins w:id="1400" w:author="CLUZEAU Marie" w:date="2026-02-17T14:28:00Z"/>
          <w:rFonts w:ascii="FranceTV Brown TT Light" w:hAnsi="FranceTV Brown TT Light" w:cs="FranceTV Brown TT Light"/>
          <w:szCs w:val="20"/>
        </w:rPr>
      </w:pPr>
      <w:ins w:id="1401" w:author="CLUZEAU Marie" w:date="2026-02-17T14:28:00Z">
        <w:r w:rsidRPr="00303420">
          <w:rPr>
            <w:rFonts w:ascii="FranceTV Brown TT Light" w:hAnsi="FranceTV Brown TT Light" w:cs="FranceTV Brown TT Light"/>
            <w:szCs w:val="20"/>
          </w:rPr>
          <w:t>les moyens humains et organisationnels mis en œuvre.</w:t>
        </w:r>
      </w:ins>
    </w:p>
    <w:p w14:paraId="69D44BE8" w14:textId="77777777" w:rsidR="00303420" w:rsidRPr="00303420" w:rsidRDefault="00303420" w:rsidP="00303420">
      <w:pPr>
        <w:ind w:firstLine="2"/>
        <w:jc w:val="both"/>
        <w:rPr>
          <w:ins w:id="1402" w:author="CLUZEAU Marie" w:date="2026-02-17T14:28:00Z"/>
          <w:rFonts w:ascii="FranceTV Brown TT Light" w:hAnsi="FranceTV Brown TT Light" w:cs="FranceTV Brown TT Light"/>
          <w:szCs w:val="20"/>
        </w:rPr>
      </w:pPr>
      <w:ins w:id="1403" w:author="CLUZEAU Marie" w:date="2026-02-17T14:28:00Z">
        <w:r w:rsidRPr="00303420">
          <w:rPr>
            <w:rFonts w:ascii="FranceTV Brown TT Light" w:hAnsi="FranceTV Brown TT Light" w:cs="FranceTV Brown TT Light"/>
            <w:szCs w:val="20"/>
          </w:rPr>
          <w:t>Le titulaire demeure pleinement responsable du recrutement, de l’intégration et du suivi des personnes en insertion tout au long de l’exécution du marché.</w:t>
        </w:r>
      </w:ins>
    </w:p>
    <w:p w14:paraId="60EC2AE2" w14:textId="676CA75B" w:rsidR="00303420" w:rsidRDefault="00303420" w:rsidP="00303420">
      <w:pPr>
        <w:ind w:firstLine="2"/>
        <w:jc w:val="both"/>
        <w:rPr>
          <w:ins w:id="1404" w:author="CLUZEAU Marie" w:date="2026-02-17T14:29:00Z" w16du:dateUtc="2026-02-17T13:29:00Z"/>
          <w:rFonts w:ascii="FranceTV Brown TT Light" w:hAnsi="FranceTV Brown TT Light" w:cs="FranceTV Brown TT Light"/>
          <w:szCs w:val="20"/>
        </w:rPr>
      </w:pPr>
      <w:ins w:id="1405" w:author="CLUZEAU Marie" w:date="2026-02-17T14:28:00Z">
        <w:r w:rsidRPr="00303420">
          <w:rPr>
            <w:rFonts w:ascii="FranceTV Brown TT Light" w:hAnsi="FranceTV Brown TT Light" w:cs="FranceTV Brown TT Light"/>
            <w:szCs w:val="20"/>
          </w:rPr>
          <w:t>Il reste responsable de l’ensemble de ses engagements contractuels, notamment en matière de délais, de prix et de qualité des prestations. Les difficultés rencontrées dans la mise en œuvre de l’action d’insertion ne sauraient être opposables à France Télévisions.</w:t>
        </w:r>
      </w:ins>
    </w:p>
    <w:p w14:paraId="6702E7F1" w14:textId="4896EC18" w:rsidR="00E15422" w:rsidRDefault="00E15422" w:rsidP="00303420">
      <w:pPr>
        <w:ind w:firstLine="2"/>
        <w:jc w:val="both"/>
        <w:rPr>
          <w:ins w:id="1406" w:author="CLUZEAU Marie" w:date="2026-02-17T14:29:00Z" w16du:dateUtc="2026-02-17T13:29:00Z"/>
          <w:rFonts w:ascii="FranceTV Brown TT Light" w:hAnsi="FranceTV Brown TT Light" w:cs="FranceTV Brown TT Light"/>
          <w:b/>
          <w:bCs/>
          <w:szCs w:val="20"/>
          <w:u w:val="single"/>
        </w:rPr>
      </w:pPr>
      <w:ins w:id="1407" w:author="CLUZEAU Marie" w:date="2026-02-17T14:25:00Z">
        <w:r w:rsidRPr="00E15422">
          <w:rPr>
            <w:rFonts w:ascii="FranceTV Brown TT Light" w:hAnsi="FranceTV Brown TT Light" w:cs="FranceTV Brown TT Light"/>
            <w:b/>
            <w:bCs/>
            <w:szCs w:val="20"/>
            <w:u w:val="single"/>
          </w:rPr>
          <w:t xml:space="preserve">Suivi de la clause et </w:t>
        </w:r>
        <w:proofErr w:type="spellStart"/>
        <w:r w:rsidRPr="00E15422">
          <w:rPr>
            <w:rFonts w:ascii="FranceTV Brown TT Light" w:hAnsi="FranceTV Brown TT Light" w:cs="FranceTV Brown TT Light"/>
            <w:b/>
            <w:bCs/>
            <w:szCs w:val="20"/>
            <w:u w:val="single"/>
          </w:rPr>
          <w:t>reporting</w:t>
        </w:r>
      </w:ins>
      <w:proofErr w:type="spellEnd"/>
    </w:p>
    <w:p w14:paraId="0F5212CC" w14:textId="77777777" w:rsidR="00303420" w:rsidRPr="00E15422" w:rsidRDefault="00303420" w:rsidP="00303420">
      <w:pPr>
        <w:ind w:firstLine="2"/>
        <w:jc w:val="both"/>
        <w:rPr>
          <w:ins w:id="1408" w:author="CLUZEAU Marie" w:date="2026-02-17T14:25:00Z"/>
          <w:rFonts w:ascii="FranceTV Brown TT Light" w:hAnsi="FranceTV Brown TT Light" w:cs="FranceTV Brown TT Light"/>
          <w:szCs w:val="20"/>
        </w:rPr>
      </w:pPr>
    </w:p>
    <w:p w14:paraId="7588EFF3" w14:textId="77777777" w:rsidR="00E15422" w:rsidRPr="00E15422" w:rsidRDefault="00E15422" w:rsidP="00E15422">
      <w:pPr>
        <w:ind w:firstLine="2"/>
        <w:jc w:val="both"/>
        <w:rPr>
          <w:ins w:id="1409" w:author="CLUZEAU Marie" w:date="2026-02-17T14:25:00Z"/>
          <w:rFonts w:ascii="FranceTV Brown TT Light" w:hAnsi="FranceTV Brown TT Light" w:cs="FranceTV Brown TT Light"/>
          <w:szCs w:val="20"/>
        </w:rPr>
      </w:pPr>
      <w:ins w:id="1410" w:author="CLUZEAU Marie" w:date="2026-02-17T14:25:00Z">
        <w:r w:rsidRPr="00E15422">
          <w:rPr>
            <w:rFonts w:ascii="FranceTV Brown TT Light" w:hAnsi="FranceTV Brown TT Light" w:cs="FranceTV Brown TT Light"/>
            <w:szCs w:val="20"/>
          </w:rPr>
          <w:t>Les informations à transmettre sont les suivantes :</w:t>
        </w:r>
      </w:ins>
    </w:p>
    <w:p w14:paraId="216A3098" w14:textId="77777777" w:rsidR="00E15422" w:rsidRPr="00E15422" w:rsidRDefault="00E15422" w:rsidP="00E15422">
      <w:pPr>
        <w:ind w:firstLine="2"/>
        <w:jc w:val="both"/>
        <w:rPr>
          <w:ins w:id="1411" w:author="CLUZEAU Marie" w:date="2026-02-17T14:25:00Z"/>
          <w:rFonts w:ascii="FranceTV Brown TT Light" w:hAnsi="FranceTV Brown TT Light" w:cs="FranceTV Brown TT Light"/>
          <w:szCs w:val="20"/>
        </w:rPr>
      </w:pPr>
      <w:ins w:id="1412" w:author="CLUZEAU Marie" w:date="2026-02-17T14:25:00Z">
        <w:r w:rsidRPr="00E15422">
          <w:rPr>
            <w:rFonts w:ascii="FranceTV Brown TT Light" w:hAnsi="FranceTV Brown TT Light" w:cs="FranceTV Brown TT Light"/>
            <w:szCs w:val="20"/>
          </w:rPr>
          <w:t>- les justificatifs d’éligibilité au dispositif d’insertion pour les personnes embauchées par l’entreprise titulaire, les cotraitants et les sous-traitants ;</w:t>
        </w:r>
      </w:ins>
    </w:p>
    <w:p w14:paraId="01D6FFAE" w14:textId="77777777" w:rsidR="00E15422" w:rsidRPr="00E15422" w:rsidRDefault="00E15422" w:rsidP="00E15422">
      <w:pPr>
        <w:ind w:firstLine="2"/>
        <w:jc w:val="both"/>
        <w:rPr>
          <w:ins w:id="1413" w:author="CLUZEAU Marie" w:date="2026-02-17T14:25:00Z"/>
          <w:rFonts w:ascii="FranceTV Brown TT Light" w:hAnsi="FranceTV Brown TT Light" w:cs="FranceTV Brown TT Light"/>
          <w:szCs w:val="20"/>
        </w:rPr>
      </w:pPr>
      <w:ins w:id="1414" w:author="CLUZEAU Marie" w:date="2026-02-17T14:25:00Z">
        <w:r w:rsidRPr="00E15422">
          <w:rPr>
            <w:rFonts w:ascii="FranceTV Brown TT Light" w:hAnsi="FranceTV Brown TT Light" w:cs="FranceTV Brown TT Light"/>
            <w:szCs w:val="20"/>
          </w:rPr>
          <w:t>- les attestations mensuelles des Structures d’Insertion par l’Activité Economique (ETTI, AI, Régie de quartier) ou autres structures de mise à disposition ;</w:t>
        </w:r>
      </w:ins>
    </w:p>
    <w:p w14:paraId="301B5C20" w14:textId="77777777" w:rsidR="00E15422" w:rsidRPr="00E15422" w:rsidRDefault="00E15422" w:rsidP="00E15422">
      <w:pPr>
        <w:ind w:firstLine="2"/>
        <w:jc w:val="both"/>
        <w:rPr>
          <w:ins w:id="1415" w:author="CLUZEAU Marie" w:date="2026-02-17T14:25:00Z"/>
          <w:rFonts w:ascii="FranceTV Brown TT Light" w:hAnsi="FranceTV Brown TT Light" w:cs="FranceTV Brown TT Light"/>
          <w:szCs w:val="20"/>
        </w:rPr>
      </w:pPr>
      <w:ins w:id="1416" w:author="CLUZEAU Marie" w:date="2026-02-17T14:25:00Z">
        <w:r w:rsidRPr="00E15422">
          <w:rPr>
            <w:rFonts w:ascii="FranceTV Brown TT Light" w:hAnsi="FranceTV Brown TT Light" w:cs="FranceTV Brown TT Light"/>
            <w:szCs w:val="20"/>
          </w:rPr>
          <w:t xml:space="preserve">- un </w:t>
        </w:r>
        <w:proofErr w:type="spellStart"/>
        <w:r w:rsidRPr="00E15422">
          <w:rPr>
            <w:rFonts w:ascii="FranceTV Brown TT Light" w:hAnsi="FranceTV Brown TT Light" w:cs="FranceTV Brown TT Light"/>
            <w:szCs w:val="20"/>
          </w:rPr>
          <w:t>reporting</w:t>
        </w:r>
        <w:proofErr w:type="spellEnd"/>
        <w:r w:rsidRPr="00E15422">
          <w:rPr>
            <w:rFonts w:ascii="FranceTV Brown TT Light" w:hAnsi="FranceTV Brown TT Light" w:cs="FranceTV Brown TT Light"/>
            <w:szCs w:val="20"/>
          </w:rPr>
          <w:t xml:space="preserve"> mensuel comportant a minima le nombre d'heures effectuées, la date d’embauche, le poste occupé, le type de contrat, la situation d’emploi/d’éligibilité, la ville de domiciliation, le niveau de qualification, l’entreprise employeur, l’entreprise utilisatrice, pour chaque salarié ;</w:t>
        </w:r>
      </w:ins>
    </w:p>
    <w:p w14:paraId="24AA0E06" w14:textId="77777777" w:rsidR="00E15422" w:rsidRPr="00E15422" w:rsidRDefault="00E15422" w:rsidP="00E15422">
      <w:pPr>
        <w:ind w:firstLine="2"/>
        <w:jc w:val="both"/>
        <w:rPr>
          <w:ins w:id="1417" w:author="CLUZEAU Marie" w:date="2026-02-17T14:25:00Z"/>
          <w:rFonts w:ascii="FranceTV Brown TT Light" w:hAnsi="FranceTV Brown TT Light" w:cs="FranceTV Brown TT Light"/>
          <w:szCs w:val="20"/>
        </w:rPr>
      </w:pPr>
      <w:ins w:id="1418" w:author="CLUZEAU Marie" w:date="2026-02-17T14:25:00Z">
        <w:r w:rsidRPr="00E15422">
          <w:rPr>
            <w:rFonts w:ascii="FranceTV Brown TT Light" w:hAnsi="FranceTV Brown TT Light" w:cs="FranceTV Brown TT Light"/>
            <w:szCs w:val="20"/>
          </w:rPr>
          <w:t xml:space="preserve">- un </w:t>
        </w:r>
        <w:proofErr w:type="spellStart"/>
        <w:r w:rsidRPr="00E15422">
          <w:rPr>
            <w:rFonts w:ascii="FranceTV Brown TT Light" w:hAnsi="FranceTV Brown TT Light" w:cs="FranceTV Brown TT Light"/>
            <w:szCs w:val="20"/>
          </w:rPr>
          <w:t>reporting</w:t>
        </w:r>
        <w:proofErr w:type="spellEnd"/>
        <w:r w:rsidRPr="00E15422">
          <w:rPr>
            <w:rFonts w:ascii="FranceTV Brown TT Light" w:hAnsi="FranceTV Brown TT Light" w:cs="FranceTV Brown TT Light"/>
            <w:szCs w:val="20"/>
          </w:rPr>
          <w:t xml:space="preserve"> semestriel concernant le suivi qualitatif (encadrement technique, accompagnement socio-professionnel, formation, etc.) ;</w:t>
        </w:r>
      </w:ins>
    </w:p>
    <w:p w14:paraId="2AE8B0DB" w14:textId="77777777" w:rsidR="00E15422" w:rsidRPr="00E15422" w:rsidRDefault="00E15422" w:rsidP="00E15422">
      <w:pPr>
        <w:ind w:firstLine="2"/>
        <w:jc w:val="both"/>
        <w:rPr>
          <w:ins w:id="1419" w:author="CLUZEAU Marie" w:date="2026-02-17T14:25:00Z"/>
          <w:rFonts w:ascii="FranceTV Brown TT Light" w:hAnsi="FranceTV Brown TT Light" w:cs="FranceTV Brown TT Light"/>
          <w:szCs w:val="20"/>
        </w:rPr>
      </w:pPr>
      <w:ins w:id="1420" w:author="CLUZEAU Marie" w:date="2026-02-17T14:25:00Z">
        <w:r w:rsidRPr="00E15422">
          <w:rPr>
            <w:rFonts w:ascii="FranceTV Brown TT Light" w:hAnsi="FranceTV Brown TT Light" w:cs="FranceTV Brown TT Light"/>
            <w:szCs w:val="20"/>
          </w:rPr>
          <w:t>- l’état d’avancement des heures d’insertion par rapport au planning prévisionnel des heures.</w:t>
        </w:r>
      </w:ins>
    </w:p>
    <w:p w14:paraId="3BD58FA2" w14:textId="77777777" w:rsidR="00E15422" w:rsidRPr="00E15422" w:rsidRDefault="00E15422" w:rsidP="00E15422">
      <w:pPr>
        <w:ind w:firstLine="2"/>
        <w:jc w:val="both"/>
        <w:rPr>
          <w:ins w:id="1421" w:author="CLUZEAU Marie" w:date="2026-02-17T14:25:00Z"/>
          <w:rFonts w:ascii="FranceTV Brown TT Light" w:hAnsi="FranceTV Brown TT Light" w:cs="FranceTV Brown TT Light"/>
          <w:szCs w:val="20"/>
        </w:rPr>
      </w:pPr>
      <w:ins w:id="1422" w:author="CLUZEAU Marie" w:date="2026-02-17T14:25:00Z">
        <w:r w:rsidRPr="00E15422">
          <w:rPr>
            <w:rFonts w:ascii="FranceTV Brown TT Light" w:hAnsi="FranceTV Brown TT Light" w:cs="FranceTV Brown TT Light"/>
            <w:szCs w:val="20"/>
          </w:rPr>
          <w:t xml:space="preserve">Le </w:t>
        </w:r>
        <w:proofErr w:type="spellStart"/>
        <w:r w:rsidRPr="00E15422">
          <w:rPr>
            <w:rFonts w:ascii="FranceTV Brown TT Light" w:hAnsi="FranceTV Brown TT Light" w:cs="FranceTV Brown TT Light"/>
            <w:szCs w:val="20"/>
          </w:rPr>
          <w:t>reporting</w:t>
        </w:r>
        <w:proofErr w:type="spellEnd"/>
        <w:r w:rsidRPr="00E15422">
          <w:rPr>
            <w:rFonts w:ascii="FranceTV Brown TT Light" w:hAnsi="FranceTV Brown TT Light" w:cs="FranceTV Brown TT Light"/>
            <w:szCs w:val="20"/>
          </w:rPr>
          <w:t xml:space="preserve"> mensuel sera transmis à France Télévisions, représentée par le gestionnaire du présent marché, au plus tard le 20 du mois suivant.</w:t>
        </w:r>
      </w:ins>
    </w:p>
    <w:p w14:paraId="0AF41E09" w14:textId="77777777" w:rsidR="00E15422" w:rsidRPr="00E15422" w:rsidRDefault="00E15422" w:rsidP="00E15422">
      <w:pPr>
        <w:ind w:firstLine="2"/>
        <w:jc w:val="both"/>
        <w:rPr>
          <w:ins w:id="1423" w:author="CLUZEAU Marie" w:date="2026-02-17T14:25:00Z"/>
          <w:rFonts w:ascii="FranceTV Brown TT Light" w:hAnsi="FranceTV Brown TT Light" w:cs="FranceTV Brown TT Light"/>
          <w:szCs w:val="20"/>
        </w:rPr>
      </w:pPr>
      <w:ins w:id="1424" w:author="CLUZEAU Marie" w:date="2026-02-17T14:25:00Z">
        <w:r w:rsidRPr="00E15422">
          <w:rPr>
            <w:rFonts w:ascii="FranceTV Brown TT Light" w:hAnsi="FranceTV Brown TT Light" w:cs="FranceTV Brown TT Light"/>
            <w:szCs w:val="20"/>
          </w:rPr>
          <w:t xml:space="preserve">Le non-respect de l’obligation d’insertion et le retard dans la transmission du </w:t>
        </w:r>
        <w:proofErr w:type="spellStart"/>
        <w:r w:rsidRPr="00E15422">
          <w:rPr>
            <w:rFonts w:ascii="FranceTV Brown TT Light" w:hAnsi="FranceTV Brown TT Light" w:cs="FranceTV Brown TT Light"/>
            <w:szCs w:val="20"/>
          </w:rPr>
          <w:t>reporting</w:t>
        </w:r>
        <w:proofErr w:type="spellEnd"/>
        <w:r w:rsidRPr="00E15422">
          <w:rPr>
            <w:rFonts w:ascii="FranceTV Brown TT Light" w:hAnsi="FranceTV Brown TT Light" w:cs="FranceTV Brown TT Light"/>
            <w:szCs w:val="20"/>
          </w:rPr>
          <w:t xml:space="preserve"> feront l’objet de pénalités décrites à l’article 10.3 du présent marché.</w:t>
        </w:r>
      </w:ins>
    </w:p>
    <w:p w14:paraId="5230ED20" w14:textId="77777777" w:rsidR="00E15422" w:rsidRPr="00E15422" w:rsidRDefault="00E15422" w:rsidP="00E15422">
      <w:pPr>
        <w:ind w:firstLine="2"/>
        <w:jc w:val="both"/>
        <w:rPr>
          <w:ins w:id="1425" w:author="CLUZEAU Marie" w:date="2026-02-17T14:25:00Z"/>
          <w:rFonts w:ascii="FranceTV Brown TT Light" w:hAnsi="FranceTV Brown TT Light" w:cs="FranceTV Brown TT Light"/>
          <w:szCs w:val="20"/>
        </w:rPr>
      </w:pPr>
      <w:ins w:id="1426" w:author="CLUZEAU Marie" w:date="2026-02-17T14:25:00Z">
        <w:r w:rsidRPr="00E15422">
          <w:rPr>
            <w:rFonts w:ascii="FranceTV Brown TT Light" w:hAnsi="FranceTV Brown TT Light" w:cs="FranceTV Brown TT Light"/>
            <w:szCs w:val="20"/>
          </w:rPr>
          <w:t>A l’issue de l'exécution du marché, lors de la réunion préalable à la réception des travaux, il sera procédé, de façon contradictoire, au bilan quantitatif et qualitatif de l'exécution de l'action d'insertion.</w:t>
        </w:r>
      </w:ins>
    </w:p>
    <w:p w14:paraId="3A05C4C2" w14:textId="77777777" w:rsidR="00E15422" w:rsidRPr="00E15422" w:rsidRDefault="00E15422" w:rsidP="00E15422">
      <w:pPr>
        <w:ind w:firstLine="2"/>
        <w:jc w:val="both"/>
        <w:rPr>
          <w:ins w:id="1427" w:author="CLUZEAU Marie" w:date="2026-02-17T14:25:00Z"/>
          <w:rFonts w:ascii="FranceTV Brown TT Light" w:hAnsi="FranceTV Brown TT Light" w:cs="FranceTV Brown TT Light"/>
          <w:szCs w:val="20"/>
        </w:rPr>
      </w:pPr>
      <w:ins w:id="1428" w:author="CLUZEAU Marie" w:date="2026-02-17T14:25:00Z">
        <w:r w:rsidRPr="00E15422">
          <w:rPr>
            <w:rFonts w:ascii="FranceTV Brown TT Light" w:hAnsi="FranceTV Brown TT Light" w:cs="FranceTV Brown TT Light"/>
            <w:szCs w:val="20"/>
          </w:rPr>
          <w:t> </w:t>
        </w:r>
      </w:ins>
    </w:p>
    <w:p w14:paraId="0A5A220B" w14:textId="77777777" w:rsidR="00E15422" w:rsidRPr="00E15422" w:rsidRDefault="00E15422" w:rsidP="00E15422">
      <w:pPr>
        <w:ind w:firstLine="2"/>
        <w:jc w:val="both"/>
        <w:rPr>
          <w:ins w:id="1429" w:author="CLUZEAU Marie" w:date="2026-02-17T14:25:00Z"/>
          <w:rFonts w:ascii="FranceTV Brown TT Light" w:hAnsi="FranceTV Brown TT Light" w:cs="FranceTV Brown TT Light"/>
          <w:szCs w:val="20"/>
        </w:rPr>
      </w:pPr>
      <w:ins w:id="1430" w:author="CLUZEAU Marie" w:date="2026-02-17T14:25:00Z">
        <w:r w:rsidRPr="00E15422">
          <w:rPr>
            <w:rFonts w:ascii="FranceTV Brown TT Light" w:hAnsi="FranceTV Brown TT Light" w:cs="FranceTV Brown TT Light"/>
            <w:b/>
            <w:bCs/>
            <w:szCs w:val="20"/>
            <w:u w:val="single"/>
          </w:rPr>
          <w:t>Sous-traitance</w:t>
        </w:r>
      </w:ins>
    </w:p>
    <w:p w14:paraId="3ED8B220" w14:textId="77777777" w:rsidR="00E15422" w:rsidRPr="00E15422" w:rsidRDefault="00E15422" w:rsidP="00E15422">
      <w:pPr>
        <w:ind w:firstLine="2"/>
        <w:jc w:val="both"/>
        <w:rPr>
          <w:ins w:id="1431" w:author="CLUZEAU Marie" w:date="2026-02-17T14:25:00Z"/>
          <w:rFonts w:ascii="FranceTV Brown TT Light" w:hAnsi="FranceTV Brown TT Light" w:cs="FranceTV Brown TT Light"/>
          <w:szCs w:val="20"/>
        </w:rPr>
      </w:pPr>
      <w:ins w:id="1432" w:author="CLUZEAU Marie" w:date="2026-02-17T14:25:00Z">
        <w:r w:rsidRPr="00E15422">
          <w:rPr>
            <w:rFonts w:ascii="FranceTV Brown TT Light" w:hAnsi="FranceTV Brown TT Light" w:cs="FranceTV Brown TT Light"/>
            <w:szCs w:val="20"/>
          </w:rPr>
          <w:t>En cas de sous-traitance, et ce quelle que soit la part du marché que le Titulaire du marché décide de sous-traiter, il reste l’unique responsable de la bonne application de la clause d’insertion sociale. Il veillera à respecter une répartition des heures cohérente avec la nature des prestations sous-traitées et le chiffre d’affaires.</w:t>
        </w:r>
      </w:ins>
    </w:p>
    <w:p w14:paraId="1A363CF6" w14:textId="77777777" w:rsidR="00E15422" w:rsidRPr="00E15422" w:rsidRDefault="00E15422" w:rsidP="00E15422">
      <w:pPr>
        <w:ind w:firstLine="2"/>
        <w:jc w:val="both"/>
        <w:rPr>
          <w:ins w:id="1433" w:author="CLUZEAU Marie" w:date="2026-02-17T14:25:00Z"/>
          <w:rFonts w:ascii="FranceTV Brown TT Light" w:hAnsi="FranceTV Brown TT Light" w:cs="FranceTV Brown TT Light"/>
          <w:szCs w:val="20"/>
        </w:rPr>
      </w:pPr>
      <w:ins w:id="1434" w:author="CLUZEAU Marie" w:date="2026-02-17T14:25:00Z">
        <w:r w:rsidRPr="00E15422">
          <w:rPr>
            <w:rFonts w:ascii="FranceTV Brown TT Light" w:hAnsi="FranceTV Brown TT Light" w:cs="FranceTV Brown TT Light"/>
            <w:szCs w:val="20"/>
          </w:rPr>
          <w:t>En cas de non-respect de ses obligations fixées par le marché et l’annexe « insertion sociale et professionnelle », les pénalités prévues au présent marché lui seront automatiquement appliquées.</w:t>
        </w:r>
      </w:ins>
    </w:p>
    <w:p w14:paraId="2DCD59D9" w14:textId="77777777" w:rsidR="00E15422" w:rsidRPr="00E15422" w:rsidRDefault="00E15422" w:rsidP="00E15422">
      <w:pPr>
        <w:ind w:firstLine="2"/>
        <w:jc w:val="both"/>
        <w:rPr>
          <w:ins w:id="1435" w:author="CLUZEAU Marie" w:date="2026-02-17T14:25:00Z"/>
          <w:rFonts w:ascii="FranceTV Brown TT Light" w:hAnsi="FranceTV Brown TT Light" w:cs="FranceTV Brown TT Light"/>
          <w:szCs w:val="20"/>
        </w:rPr>
      </w:pPr>
      <w:ins w:id="1436" w:author="CLUZEAU Marie" w:date="2026-02-17T14:25:00Z">
        <w:r w:rsidRPr="00E15422">
          <w:rPr>
            <w:rFonts w:ascii="FranceTV Brown TT Light" w:hAnsi="FranceTV Brown TT Light" w:cs="FranceTV Brown TT Light"/>
            <w:szCs w:val="20"/>
          </w:rPr>
          <w:t> </w:t>
        </w:r>
      </w:ins>
    </w:p>
    <w:p w14:paraId="39FCA150" w14:textId="77777777" w:rsidR="00E15422" w:rsidRPr="00E15422" w:rsidRDefault="00E15422" w:rsidP="00E15422">
      <w:pPr>
        <w:ind w:firstLine="2"/>
        <w:jc w:val="both"/>
        <w:rPr>
          <w:ins w:id="1437" w:author="CLUZEAU Marie" w:date="2026-02-17T14:25:00Z"/>
          <w:rFonts w:ascii="FranceTV Brown TT Light" w:hAnsi="FranceTV Brown TT Light" w:cs="FranceTV Brown TT Light"/>
          <w:szCs w:val="20"/>
        </w:rPr>
      </w:pPr>
      <w:ins w:id="1438" w:author="CLUZEAU Marie" w:date="2026-02-17T14:25:00Z">
        <w:r w:rsidRPr="00E15422">
          <w:rPr>
            <w:rFonts w:ascii="FranceTV Brown TT Light" w:hAnsi="FranceTV Brown TT Light" w:cs="FranceTV Brown TT Light"/>
            <w:b/>
            <w:bCs/>
            <w:szCs w:val="20"/>
            <w:u w:val="single"/>
          </w:rPr>
          <w:t>Publicité</w:t>
        </w:r>
      </w:ins>
    </w:p>
    <w:p w14:paraId="2BC55ED8" w14:textId="77777777" w:rsidR="00E15422" w:rsidRPr="00E15422" w:rsidRDefault="00E15422" w:rsidP="00E15422">
      <w:pPr>
        <w:ind w:firstLine="2"/>
        <w:jc w:val="both"/>
        <w:rPr>
          <w:ins w:id="1439" w:author="CLUZEAU Marie" w:date="2026-02-17T14:25:00Z"/>
          <w:rFonts w:ascii="FranceTV Brown TT Light" w:hAnsi="FranceTV Brown TT Light" w:cs="FranceTV Brown TT Light"/>
          <w:szCs w:val="20"/>
        </w:rPr>
      </w:pPr>
      <w:ins w:id="1440" w:author="CLUZEAU Marie" w:date="2026-02-17T14:25:00Z">
        <w:r w:rsidRPr="00E15422">
          <w:rPr>
            <w:rFonts w:ascii="FranceTV Brown TT Light" w:hAnsi="FranceTV Brown TT Light" w:cs="FranceTV Brown TT Light"/>
            <w:szCs w:val="20"/>
          </w:rPr>
          <w:t>France Télévisions autorise le Titulaire, dans le respect des dispositions légales ou réglementaires, à faire savoir au public par tous moyens (pancartes, publicités,…) qu’il participe à l’effort d’insertion sur le présent marché passé avec France Télévisions.</w:t>
        </w:r>
      </w:ins>
    </w:p>
    <w:p w14:paraId="4DD443B5" w14:textId="77777777" w:rsidR="00E15422" w:rsidRPr="00E15422" w:rsidRDefault="00E15422" w:rsidP="00E15422">
      <w:pPr>
        <w:ind w:firstLine="2"/>
        <w:jc w:val="both"/>
        <w:rPr>
          <w:ins w:id="1441" w:author="CLUZEAU Marie" w:date="2026-02-17T14:25:00Z"/>
          <w:rFonts w:ascii="FranceTV Brown TT Light" w:hAnsi="FranceTV Brown TT Light" w:cs="FranceTV Brown TT Light"/>
          <w:szCs w:val="20"/>
        </w:rPr>
      </w:pPr>
      <w:ins w:id="1442" w:author="CLUZEAU Marie" w:date="2026-02-17T14:25:00Z">
        <w:r w:rsidRPr="00E15422">
          <w:rPr>
            <w:rFonts w:ascii="FranceTV Brown TT Light" w:hAnsi="FranceTV Brown TT Light" w:cs="FranceTV Brown TT Light"/>
            <w:szCs w:val="20"/>
          </w:rPr>
          <w:t> </w:t>
        </w:r>
      </w:ins>
    </w:p>
    <w:p w14:paraId="63365C48" w14:textId="77777777" w:rsidR="00E15422" w:rsidRPr="00E15422" w:rsidRDefault="00E15422" w:rsidP="00E15422">
      <w:pPr>
        <w:ind w:firstLine="2"/>
        <w:jc w:val="both"/>
        <w:rPr>
          <w:ins w:id="1443" w:author="CLUZEAU Marie" w:date="2026-02-17T14:25:00Z"/>
          <w:rFonts w:ascii="FranceTV Brown TT Light" w:hAnsi="FranceTV Brown TT Light" w:cs="FranceTV Brown TT Light"/>
          <w:szCs w:val="20"/>
        </w:rPr>
      </w:pPr>
      <w:ins w:id="1444" w:author="CLUZEAU Marie" w:date="2026-02-17T14:25:00Z">
        <w:r w:rsidRPr="00E15422">
          <w:rPr>
            <w:rFonts w:ascii="FranceTV Brown TT Light" w:hAnsi="FranceTV Brown TT Light" w:cs="FranceTV Brown TT Light"/>
            <w:b/>
            <w:bCs/>
            <w:szCs w:val="20"/>
            <w:u w:val="single"/>
          </w:rPr>
          <w:t>Difficultés d’exécution</w:t>
        </w:r>
      </w:ins>
    </w:p>
    <w:p w14:paraId="377F14B7" w14:textId="77777777" w:rsidR="00E15422" w:rsidRPr="00E15422" w:rsidRDefault="00E15422" w:rsidP="00E15422">
      <w:pPr>
        <w:ind w:firstLine="2"/>
        <w:jc w:val="both"/>
        <w:rPr>
          <w:ins w:id="1445" w:author="CLUZEAU Marie" w:date="2026-02-17T14:25:00Z"/>
          <w:rFonts w:ascii="FranceTV Brown TT Light" w:hAnsi="FranceTV Brown TT Light" w:cs="FranceTV Brown TT Light"/>
          <w:szCs w:val="20"/>
        </w:rPr>
      </w:pPr>
      <w:ins w:id="1446" w:author="CLUZEAU Marie" w:date="2026-02-17T14:25:00Z">
        <w:r w:rsidRPr="00E15422">
          <w:rPr>
            <w:rFonts w:ascii="FranceTV Brown TT Light" w:hAnsi="FranceTV Brown TT Light" w:cs="FranceTV Brown TT Light"/>
            <w:szCs w:val="20"/>
          </w:rPr>
          <w:t>Le titulaire du marché doit, sous 8 jours calendaires à compter de la survenance des faits, informer l’acheteur par courrier recommandé avec accusé de réception des difficultés rencontrées pour exécuter son engagement d’insertion ou dès lors qu’il ne peut plus assurer son engagement pour quelle que raison que ce soit. Dans ce cas, seront étudiées avec le titulaire les moyens à mettre en œuvre pour parvenir aux objectifs. A défaut du respect de ce délai, le titulaire demeurera soumis au respect de la condition d’exécution pour la période considérée déduction faite des 8 jours précités. Si les bénéficiaires affectés auprès du titulaire du marché ne donnent pas satisfaction, le titulaire du marché pourra demander leur remplacement auprès de l’acteur de l’insertion qui les aura désignés ou changer d’acteur. Il reste que le titulaire demeure lié par son engagement de volume horaire et les objectifs qualitatifs fixés au marché.</w:t>
        </w:r>
      </w:ins>
    </w:p>
    <w:p w14:paraId="1BDD7F90" w14:textId="73FBC59E" w:rsidR="00DD5574" w:rsidDel="00E15422" w:rsidRDefault="00DD5574" w:rsidP="004F4BAB">
      <w:pPr>
        <w:jc w:val="both"/>
        <w:rPr>
          <w:del w:id="1447" w:author="CLUZEAU Marie" w:date="2026-02-17T14:25:00Z" w16du:dateUtc="2026-02-17T13:25:00Z"/>
          <w:rFonts w:ascii="FranceTV Brown TT Light" w:hAnsi="FranceTV Brown TT Light" w:cs="FranceTV Brown TT Light"/>
          <w:szCs w:val="20"/>
        </w:rPr>
      </w:pPr>
    </w:p>
    <w:p w14:paraId="0A4585C9" w14:textId="77777777" w:rsidR="004F4BAB" w:rsidRPr="004F4BAB" w:rsidRDefault="004F4BAB" w:rsidP="004F4BAB">
      <w:pPr>
        <w:jc w:val="both"/>
        <w:rPr>
          <w:rFonts w:ascii="FranceTV Brown TT Light" w:hAnsi="FranceTV Brown TT Light" w:cs="FranceTV Brown TT Light"/>
        </w:rPr>
      </w:pPr>
    </w:p>
    <w:p w14:paraId="282A1A35" w14:textId="77777777" w:rsidR="004F4BAB" w:rsidRPr="004F4BAB" w:rsidRDefault="004F4BAB" w:rsidP="004F4BAB">
      <w:pPr>
        <w:pStyle w:val="Titre2"/>
        <w:ind w:left="2127" w:hanging="1843"/>
        <w:jc w:val="both"/>
        <w:rPr>
          <w:rFonts w:ascii="FranceTV Brown TT Light" w:hAnsi="FranceTV Brown TT Light" w:cs="FranceTV Brown TT Light"/>
          <w:bCs/>
          <w:iCs/>
          <w:sz w:val="24"/>
          <w:u w:val="single"/>
        </w:rPr>
      </w:pPr>
      <w:bookmarkStart w:id="1448" w:name="_Toc162967335"/>
      <w:bookmarkStart w:id="1449" w:name="_Toc222230598"/>
      <w:r w:rsidRPr="004F4BAB">
        <w:rPr>
          <w:rFonts w:ascii="FranceTV Brown TT Light" w:hAnsi="FranceTV Brown TT Light" w:cs="FranceTV Brown TT Light"/>
          <w:bCs/>
          <w:iCs/>
          <w:sz w:val="24"/>
          <w:u w:val="single"/>
        </w:rPr>
        <w:t>Clause d’exécution environnementale</w:t>
      </w:r>
      <w:bookmarkEnd w:id="1448"/>
      <w:bookmarkEnd w:id="1449"/>
      <w:r w:rsidRPr="004F4BAB">
        <w:rPr>
          <w:rFonts w:ascii="FranceTV Brown TT Light" w:hAnsi="FranceTV Brown TT Light" w:cs="FranceTV Brown TT Light"/>
          <w:bCs/>
          <w:iCs/>
          <w:sz w:val="24"/>
          <w:u w:val="single"/>
        </w:rPr>
        <w:t xml:space="preserve"> </w:t>
      </w:r>
    </w:p>
    <w:p w14:paraId="723C20D8" w14:textId="77777777" w:rsidR="004F4BAB" w:rsidRPr="004F4BAB" w:rsidRDefault="004F4BAB" w:rsidP="004F4BAB">
      <w:pPr>
        <w:jc w:val="both"/>
        <w:rPr>
          <w:rFonts w:ascii="FranceTV Brown TT Light" w:hAnsi="FranceTV Brown TT Light" w:cs="FranceTV Brown TT Light"/>
        </w:rPr>
      </w:pPr>
    </w:p>
    <w:p w14:paraId="07C4E426" w14:textId="77777777" w:rsidR="004F4BAB" w:rsidRPr="004F4BAB" w:rsidRDefault="004F4BAB" w:rsidP="004F4BAB">
      <w:pPr>
        <w:jc w:val="both"/>
        <w:rPr>
          <w:rFonts w:ascii="FranceTV Brown TT Light" w:hAnsi="FranceTV Brown TT Light" w:cs="FranceTV Brown TT Light"/>
        </w:rPr>
      </w:pPr>
      <w:r w:rsidRPr="004F4BAB">
        <w:rPr>
          <w:rFonts w:ascii="FranceTV Brown TT Light" w:hAnsi="FranceTV Brown TT Light" w:cs="FranceTV Brown TT Light"/>
        </w:rPr>
        <w:t>Conformément aux dispositions du deuxième alinéa de l’article L. 2112-2 du code de la commande publique, le présent accord-cadre introduit des conditions d’exécution comportant des éléments à caractère environnemental qui prennent en compte les objectifs de développement durable.</w:t>
      </w:r>
    </w:p>
    <w:p w14:paraId="27714C04" w14:textId="77777777" w:rsidR="004F4BAB" w:rsidRPr="004F4BAB" w:rsidRDefault="004F4BAB" w:rsidP="004F4BAB">
      <w:pPr>
        <w:jc w:val="both"/>
        <w:rPr>
          <w:rFonts w:ascii="FranceTV Brown TT Light" w:hAnsi="FranceTV Brown TT Light" w:cs="FranceTV Brown TT Light"/>
        </w:rPr>
      </w:pPr>
    </w:p>
    <w:p w14:paraId="407DF07F" w14:textId="77777777" w:rsidR="004F4BAB" w:rsidRPr="004F4BAB" w:rsidRDefault="004F4BAB" w:rsidP="004F4BAB">
      <w:pPr>
        <w:jc w:val="both"/>
        <w:rPr>
          <w:rFonts w:ascii="FranceTV Brown TT Light" w:hAnsi="FranceTV Brown TT Light" w:cs="FranceTV Brown TT Light"/>
        </w:rPr>
      </w:pPr>
      <w:r w:rsidRPr="004F4BAB">
        <w:rPr>
          <w:rFonts w:ascii="FranceTV Brown TT Light" w:hAnsi="FranceTV Brown TT Light" w:cs="FranceTV Brown TT Light"/>
        </w:rPr>
        <w:t xml:space="preserve">Le titulaire s’engage à respecter les dispositions relatives à la protection de l’environnement visées à l’article 7 du CCAG-FCS. Le titulaire veille à ce que les prestations qu’il effectue respectent les prescriptions législatives, normatives et réglementaires en vigueur en matière d’environnement, de sécurité et de santé des personnes. Il doit être en mesure d’en justifier, sur simple demande du Pouvoir adjudicateur. </w:t>
      </w:r>
    </w:p>
    <w:p w14:paraId="3A801712" w14:textId="77777777" w:rsidR="004F4BAB" w:rsidRPr="004F4BAB" w:rsidRDefault="004F4BAB" w:rsidP="004F4BAB">
      <w:pPr>
        <w:jc w:val="both"/>
        <w:rPr>
          <w:rFonts w:ascii="FranceTV Brown TT Light" w:hAnsi="FranceTV Brown TT Light" w:cs="FranceTV Brown TT Light"/>
        </w:rPr>
      </w:pPr>
    </w:p>
    <w:p w14:paraId="3157D409" w14:textId="390A9330" w:rsidR="004F4BAB" w:rsidRDefault="004F4BAB" w:rsidP="004F4BAB">
      <w:pPr>
        <w:jc w:val="both"/>
        <w:rPr>
          <w:rFonts w:ascii="FranceTV Brown TT Light" w:hAnsi="FranceTV Brown TT Light" w:cs="FranceTV Brown TT Light"/>
        </w:rPr>
      </w:pPr>
      <w:r w:rsidRPr="004F4BAB">
        <w:rPr>
          <w:rFonts w:ascii="FranceTV Brown TT Light" w:hAnsi="FranceTV Brown TT Light" w:cs="FranceTV Brown TT Light"/>
        </w:rPr>
        <w:t>Les critères écologiques visent en particulier à promouvoir des moyens techniques, humains ainsi que des produits qui ont une incidence réduite sur l'environnement, principalement en ce qui concerne l’épuisement des ressources par les émissions dans l'eau, l'air et le sol, imputables aux produits utilisés. Les prestations doivent s’attacher à avoir les impacts les plus faibles possibles sur l’environnement ; elles doivent notamment s’attacher à réduire la pollution à un niveau non dangereux et à ne pas provoquer de pollution nouvelle par l’usage inadapté des méthodes ou de produits.</w:t>
      </w:r>
    </w:p>
    <w:p w14:paraId="651815F2" w14:textId="77777777" w:rsidR="007B5876" w:rsidRPr="004F4BAB" w:rsidRDefault="007B5876" w:rsidP="004F4BAB">
      <w:pPr>
        <w:jc w:val="both"/>
        <w:rPr>
          <w:rFonts w:ascii="FranceTV Brown TT Light" w:hAnsi="FranceTV Brown TT Light" w:cs="FranceTV Brown TT Light"/>
        </w:rPr>
      </w:pPr>
    </w:p>
    <w:p w14:paraId="116E2594" w14:textId="77777777" w:rsidR="004F4BAB" w:rsidRPr="007B5876" w:rsidRDefault="004F4BAB" w:rsidP="004F4BAB">
      <w:pPr>
        <w:jc w:val="both"/>
        <w:rPr>
          <w:rFonts w:ascii="FranceTV Brown TT Light" w:hAnsi="FranceTV Brown TT Light" w:cs="FranceTV Brown TT Light"/>
        </w:rPr>
      </w:pPr>
      <w:r w:rsidRPr="007B5876">
        <w:rPr>
          <w:rFonts w:ascii="FranceTV Brown TT Light" w:hAnsi="FranceTV Brown TT Light" w:cs="FranceTV Brown TT Light"/>
          <w:u w:val="single"/>
        </w:rPr>
        <w:t>Recyclage des déchets</w:t>
      </w:r>
      <w:r w:rsidRPr="007B5876">
        <w:rPr>
          <w:rFonts w:ascii="FranceTV Brown TT Light" w:hAnsi="FranceTV Brown TT Light" w:cs="FranceTV Brown TT Light"/>
        </w:rPr>
        <w:t xml:space="preserve"> </w:t>
      </w:r>
    </w:p>
    <w:p w14:paraId="49A46B7E" w14:textId="77777777" w:rsidR="004F4BAB" w:rsidRPr="007B5876" w:rsidRDefault="004F4BAB" w:rsidP="004F4BAB">
      <w:pPr>
        <w:jc w:val="both"/>
        <w:rPr>
          <w:rFonts w:ascii="FranceTV Brown TT Light" w:hAnsi="FranceTV Brown TT Light" w:cs="FranceTV Brown TT Light"/>
        </w:rPr>
      </w:pPr>
    </w:p>
    <w:p w14:paraId="43BC9A9D" w14:textId="77777777" w:rsidR="004F4BAB" w:rsidRPr="007B5876" w:rsidRDefault="004F4BAB" w:rsidP="004F4BAB">
      <w:pPr>
        <w:jc w:val="both"/>
        <w:rPr>
          <w:rFonts w:ascii="FranceTV Brown TT Light" w:hAnsi="FranceTV Brown TT Light" w:cs="FranceTV Brown TT Light"/>
        </w:rPr>
      </w:pPr>
      <w:r w:rsidRPr="007B5876">
        <w:rPr>
          <w:rFonts w:ascii="FranceTV Brown TT Light" w:hAnsi="FranceTV Brown TT Light" w:cs="FranceTV Brown TT Light"/>
        </w:rPr>
        <w:t>Le titulaire de l’accord-cadre doit identifier, gérer, traiter et recycler les déchets générés au cours de la réalisation des prestations, conformément à la législation en vigueur. Il a en charge la collecte, le conditionnement, le transport et le traitement des déchets résultants de ces prestations.</w:t>
      </w:r>
    </w:p>
    <w:p w14:paraId="35844AB5" w14:textId="77777777" w:rsidR="004F4BAB" w:rsidRPr="007B5876" w:rsidRDefault="004F4BAB" w:rsidP="004F4BAB">
      <w:pPr>
        <w:jc w:val="both"/>
        <w:rPr>
          <w:rFonts w:ascii="FranceTV Brown TT Light" w:hAnsi="FranceTV Brown TT Light" w:cs="FranceTV Brown TT Light"/>
        </w:rPr>
      </w:pPr>
    </w:p>
    <w:p w14:paraId="2F32DB25" w14:textId="77777777" w:rsidR="004F4BAB" w:rsidRPr="007B5876" w:rsidRDefault="004F4BAB" w:rsidP="004F4BAB">
      <w:pPr>
        <w:jc w:val="both"/>
        <w:rPr>
          <w:rFonts w:ascii="FranceTV Brown TT Light" w:hAnsi="FranceTV Brown TT Light" w:cs="FranceTV Brown TT Light"/>
        </w:rPr>
      </w:pPr>
      <w:r w:rsidRPr="007B5876">
        <w:rPr>
          <w:rFonts w:ascii="FranceTV Brown TT Light" w:hAnsi="FranceTV Brown TT Light" w:cs="FranceTV Brown TT Light"/>
          <w:u w:val="single"/>
        </w:rPr>
        <w:t>Gestion des emballages</w:t>
      </w:r>
      <w:r w:rsidRPr="007B5876">
        <w:rPr>
          <w:rFonts w:ascii="FranceTV Brown TT Light" w:hAnsi="FranceTV Brown TT Light" w:cs="FranceTV Brown TT Light"/>
        </w:rPr>
        <w:t xml:space="preserve"> </w:t>
      </w:r>
    </w:p>
    <w:p w14:paraId="4D0DE8AB" w14:textId="77777777" w:rsidR="004F4BAB" w:rsidRPr="007B5876" w:rsidRDefault="004F4BAB" w:rsidP="004F4BAB">
      <w:pPr>
        <w:jc w:val="both"/>
        <w:rPr>
          <w:rFonts w:ascii="FranceTV Brown TT Light" w:hAnsi="FranceTV Brown TT Light" w:cs="FranceTV Brown TT Light"/>
        </w:rPr>
      </w:pPr>
    </w:p>
    <w:p w14:paraId="29A3B3E0" w14:textId="77777777" w:rsidR="004F4BAB" w:rsidRPr="007B5876" w:rsidRDefault="004F4BAB" w:rsidP="004F4BAB">
      <w:pPr>
        <w:jc w:val="both"/>
        <w:rPr>
          <w:rFonts w:ascii="FranceTV Brown TT Light" w:hAnsi="FranceTV Brown TT Light" w:cs="FranceTV Brown TT Light"/>
        </w:rPr>
      </w:pPr>
      <w:r w:rsidRPr="007B5876">
        <w:rPr>
          <w:rFonts w:ascii="FranceTV Brown TT Light" w:hAnsi="FranceTV Brown TT Light" w:cs="FranceTV Brown TT Light"/>
        </w:rPr>
        <w:t xml:space="preserve">Dans le cadre du développement durable et de la protection de l’environnement, l’emballage doit être réduit au minimum tout en assurant une protection suffisante contre tout risque de détérioration en cours de transport et de stockage. Les emballages relatifs à la livraison doivent être de préférence recyclables (exemple : norme internationale ISO 14021 ou équivalent) ou à base de matériaux renouvelables, conçus pour éviter des volumes inutiles et en quantités minimisées. </w:t>
      </w:r>
    </w:p>
    <w:p w14:paraId="0838645B" w14:textId="77777777" w:rsidR="004F4BAB" w:rsidRPr="007B5876" w:rsidRDefault="004F4BAB" w:rsidP="004F4BAB">
      <w:pPr>
        <w:jc w:val="both"/>
        <w:rPr>
          <w:rFonts w:ascii="FranceTV Brown TT Light" w:hAnsi="FranceTV Brown TT Light" w:cs="FranceTV Brown TT Light"/>
        </w:rPr>
      </w:pPr>
    </w:p>
    <w:p w14:paraId="766EB193" w14:textId="77777777" w:rsidR="004F4BAB" w:rsidRPr="007B5876" w:rsidRDefault="004F4BAB" w:rsidP="004F4BAB">
      <w:pPr>
        <w:jc w:val="both"/>
        <w:rPr>
          <w:rFonts w:ascii="FranceTV Brown TT Light" w:hAnsi="FranceTV Brown TT Light" w:cs="FranceTV Brown TT Light"/>
          <w:u w:val="single"/>
        </w:rPr>
      </w:pPr>
      <w:r w:rsidRPr="007B5876">
        <w:rPr>
          <w:rFonts w:ascii="FranceTV Brown TT Light" w:hAnsi="FranceTV Brown TT Light" w:cs="FranceTV Brown TT Light"/>
          <w:u w:val="single"/>
        </w:rPr>
        <w:t xml:space="preserve">Produits éco-responsables </w:t>
      </w:r>
    </w:p>
    <w:p w14:paraId="0F9F4F4A" w14:textId="77777777" w:rsidR="004F4BAB" w:rsidRPr="007B5876" w:rsidRDefault="004F4BAB" w:rsidP="004F4BAB">
      <w:pPr>
        <w:jc w:val="both"/>
        <w:rPr>
          <w:rFonts w:ascii="FranceTV Brown TT Light" w:hAnsi="FranceTV Brown TT Light" w:cs="FranceTV Brown TT Light"/>
        </w:rPr>
      </w:pPr>
    </w:p>
    <w:p w14:paraId="6DB17929" w14:textId="77777777" w:rsidR="004F4BAB" w:rsidRPr="007B5876" w:rsidRDefault="004F4BAB" w:rsidP="004F4BAB">
      <w:pPr>
        <w:jc w:val="both"/>
        <w:rPr>
          <w:rFonts w:ascii="FranceTV Brown TT Light" w:hAnsi="FranceTV Brown TT Light" w:cs="FranceTV Brown TT Light"/>
        </w:rPr>
      </w:pPr>
      <w:r w:rsidRPr="007B5876">
        <w:rPr>
          <w:rFonts w:ascii="FranceTV Brown TT Light" w:hAnsi="FranceTV Brown TT Light" w:cs="FranceTV Brown TT Light"/>
        </w:rPr>
        <w:t xml:space="preserve">Le titulaire veille à privilégier dans la mesure du possible des fournisseurs/fabricants (sous-traitant ou cotraitants) engagés dans une démarche environnementale, mettant à disposition des produits éco-respectueux de l’environnement. </w:t>
      </w:r>
    </w:p>
    <w:p w14:paraId="0EBCC2C9" w14:textId="77777777" w:rsidR="004F4BAB" w:rsidRPr="007B5876" w:rsidRDefault="004F4BAB" w:rsidP="004F4BAB">
      <w:pPr>
        <w:jc w:val="both"/>
        <w:rPr>
          <w:rFonts w:ascii="FranceTV Brown TT Light" w:hAnsi="FranceTV Brown TT Light" w:cs="FranceTV Brown TT Light"/>
        </w:rPr>
      </w:pPr>
    </w:p>
    <w:p w14:paraId="7A8961EC" w14:textId="77777777" w:rsidR="004F4BAB" w:rsidRPr="007B5876" w:rsidRDefault="004F4BAB" w:rsidP="004F4BAB">
      <w:pPr>
        <w:jc w:val="both"/>
        <w:rPr>
          <w:rFonts w:ascii="FranceTV Brown TT Light" w:hAnsi="FranceTV Brown TT Light" w:cs="FranceTV Brown TT Light"/>
          <w:u w:val="single"/>
        </w:rPr>
      </w:pPr>
      <w:r w:rsidRPr="007B5876">
        <w:rPr>
          <w:rFonts w:ascii="FranceTV Brown TT Light" w:hAnsi="FranceTV Brown TT Light" w:cs="FranceTV Brown TT Light"/>
          <w:u w:val="single"/>
        </w:rPr>
        <w:t xml:space="preserve">Ressources </w:t>
      </w:r>
    </w:p>
    <w:p w14:paraId="037E90D3" w14:textId="77777777" w:rsidR="004F4BAB" w:rsidRPr="007B5876" w:rsidRDefault="004F4BAB" w:rsidP="004F4BAB">
      <w:pPr>
        <w:jc w:val="both"/>
        <w:rPr>
          <w:rFonts w:ascii="FranceTV Brown TT Light" w:hAnsi="FranceTV Brown TT Light" w:cs="FranceTV Brown TT Light"/>
        </w:rPr>
      </w:pPr>
    </w:p>
    <w:p w14:paraId="2986AC52" w14:textId="77777777" w:rsidR="004F4BAB" w:rsidRPr="007B5876" w:rsidRDefault="004F4BAB" w:rsidP="004F4BAB">
      <w:pPr>
        <w:jc w:val="both"/>
        <w:rPr>
          <w:rFonts w:ascii="FranceTV Brown TT Light" w:hAnsi="FranceTV Brown TT Light" w:cs="FranceTV Brown TT Light"/>
        </w:rPr>
      </w:pPr>
      <w:r w:rsidRPr="007B5876">
        <w:rPr>
          <w:rFonts w:ascii="FranceTV Brown TT Light" w:hAnsi="FranceTV Brown TT Light" w:cs="FranceTV Brown TT Light"/>
        </w:rPr>
        <w:t xml:space="preserve">Le titulaire veille à limiter l’impact sur les ressources (en préservant la qualité et la quantité d’eau) et à limiter les consommations électriques et autres fluides et énergies. </w:t>
      </w:r>
    </w:p>
    <w:p w14:paraId="2E8D8C13" w14:textId="77777777" w:rsidR="004F4BAB" w:rsidRPr="007B5876" w:rsidRDefault="004F4BAB" w:rsidP="004F4BAB">
      <w:pPr>
        <w:jc w:val="both"/>
        <w:rPr>
          <w:rFonts w:ascii="FranceTV Brown TT Light" w:hAnsi="FranceTV Brown TT Light" w:cs="FranceTV Brown TT Light"/>
        </w:rPr>
      </w:pPr>
    </w:p>
    <w:p w14:paraId="074376EB" w14:textId="77777777" w:rsidR="004F4BAB" w:rsidRPr="004F4BAB" w:rsidRDefault="004F4BAB" w:rsidP="004F4BAB">
      <w:pPr>
        <w:jc w:val="both"/>
        <w:rPr>
          <w:rFonts w:ascii="FranceTV Brown TT Light" w:hAnsi="FranceTV Brown TT Light" w:cs="FranceTV Brown TT Light"/>
          <w:u w:val="single"/>
        </w:rPr>
      </w:pPr>
      <w:r w:rsidRPr="007B5876">
        <w:rPr>
          <w:rFonts w:ascii="FranceTV Brown TT Light" w:hAnsi="FranceTV Brown TT Light" w:cs="FranceTV Brown TT Light"/>
          <w:u w:val="single"/>
        </w:rPr>
        <w:t>Prise en compte de la performance énergétique</w:t>
      </w:r>
      <w:r w:rsidRPr="004F4BAB">
        <w:rPr>
          <w:rFonts w:ascii="FranceTV Brown TT Light" w:hAnsi="FranceTV Brown TT Light" w:cs="FranceTV Brown TT Light"/>
          <w:u w:val="single"/>
        </w:rPr>
        <w:t xml:space="preserve"> </w:t>
      </w:r>
    </w:p>
    <w:p w14:paraId="4235C9D2" w14:textId="77777777" w:rsidR="004F4BAB" w:rsidRPr="004F4BAB" w:rsidRDefault="004F4BAB" w:rsidP="004F4BAB">
      <w:pPr>
        <w:jc w:val="both"/>
        <w:rPr>
          <w:rFonts w:ascii="FranceTV Brown TT Light" w:hAnsi="FranceTV Brown TT Light" w:cs="FranceTV Brown TT Light"/>
        </w:rPr>
      </w:pPr>
    </w:p>
    <w:p w14:paraId="248C5CD3" w14:textId="77777777" w:rsidR="004F4BAB" w:rsidRPr="004F4BAB" w:rsidRDefault="004F4BAB" w:rsidP="004F4BAB">
      <w:pPr>
        <w:jc w:val="both"/>
        <w:rPr>
          <w:rFonts w:ascii="FranceTV Brown TT Light" w:hAnsi="FranceTV Brown TT Light" w:cs="FranceTV Brown TT Light"/>
        </w:rPr>
      </w:pPr>
      <w:r w:rsidRPr="004F4BAB">
        <w:rPr>
          <w:rFonts w:ascii="FranceTV Brown TT Light" w:hAnsi="FranceTV Brown TT Light" w:cs="FranceTV Brown TT Light"/>
          <w:lang w:eastAsia="fr-FR"/>
        </w:rPr>
        <w:t>En complément de l’annexe III</w:t>
      </w:r>
      <w:r w:rsidRPr="004F4BAB">
        <w:rPr>
          <w:rFonts w:ascii="FranceTV Brown TT Light" w:hAnsi="FranceTV Brown TT Light" w:cs="FranceTV Brown TT Light"/>
        </w:rPr>
        <w:t xml:space="preserve"> au présent CCA « Responsabilité Sociale et Environnementale » et</w:t>
      </w:r>
      <w:r w:rsidRPr="004F4BAB">
        <w:rPr>
          <w:rFonts w:ascii="FranceTV Brown TT Light" w:hAnsi="FranceTV Brown TT Light" w:cs="FranceTV Brown TT Light"/>
          <w:lang w:eastAsia="fr-FR"/>
        </w:rPr>
        <w:t> conformément aux dispositions du 2° de l’article R. 234-1 du code de l’énergie créé par le décret n° 2016-412 du 7 avril 2016 relatif à la prise en compte de la performance énergétique dans certains contrats et marchés publics</w:t>
      </w:r>
      <w:r w:rsidRPr="004F4BAB">
        <w:rPr>
          <w:rFonts w:ascii="FranceTV Brown TT Light" w:hAnsi="FranceTV Brown TT Light" w:cs="FranceTV Brown TT Light"/>
        </w:rPr>
        <w:t xml:space="preserve">, le Titulaire est tenu de ne recourir qu'à des produits à haute performance énergétique tels que définis à l'article R. 234-4 </w:t>
      </w:r>
      <w:r w:rsidRPr="004F4BAB">
        <w:rPr>
          <w:rFonts w:ascii="FranceTV Brown TT Light" w:hAnsi="FranceTV Brown TT Light" w:cs="FranceTV Brown TT Light"/>
          <w:lang w:eastAsia="fr-FR"/>
        </w:rPr>
        <w:t xml:space="preserve">dudit code </w:t>
      </w:r>
      <w:r w:rsidRPr="004F4BAB">
        <w:rPr>
          <w:rFonts w:ascii="FranceTV Brown TT Light" w:hAnsi="FranceTV Brown TT Light" w:cs="FranceTV Brown TT Light"/>
        </w:rPr>
        <w:t xml:space="preserve">pour l'exécution, partielle ou complète, des services résultant de l’accord-cadre. </w:t>
      </w:r>
    </w:p>
    <w:p w14:paraId="37D1D4D5" w14:textId="77777777" w:rsidR="004F4BAB" w:rsidRPr="004F4BAB" w:rsidRDefault="004F4BAB" w:rsidP="004F4BAB">
      <w:pPr>
        <w:jc w:val="both"/>
        <w:rPr>
          <w:rFonts w:ascii="FranceTV Brown TT Light" w:hAnsi="FranceTV Brown TT Light" w:cs="FranceTV Brown TT Light"/>
        </w:rPr>
      </w:pPr>
    </w:p>
    <w:p w14:paraId="400EBF95" w14:textId="60988F3B" w:rsidR="004F4BAB" w:rsidRDefault="004F4BAB" w:rsidP="002200F2">
      <w:pPr>
        <w:jc w:val="both"/>
        <w:rPr>
          <w:rFonts w:ascii="FranceTV Brown TT Light" w:hAnsi="FranceTV Brown TT Light" w:cs="FranceTV Brown TT Light"/>
        </w:rPr>
      </w:pPr>
      <w:r w:rsidRPr="004F4BAB">
        <w:rPr>
          <w:rFonts w:ascii="FranceTV Brown TT Light" w:hAnsi="FranceTV Brown TT Light" w:cs="FranceTV Brown TT Light"/>
        </w:rPr>
        <w:t>Cette obligation est sans préjudice de la possibilité pour le Titulaire d'utiliser des produits ne présentant pas cette performance à condition qu'ils aient été achetés avant la remise de son offre et qu'ils soient mentionnés dans celle-ci de manière détaillée.</w:t>
      </w:r>
    </w:p>
    <w:p w14:paraId="0F3E0697" w14:textId="6C0B1604" w:rsidR="009F3C9A" w:rsidRPr="00411E52" w:rsidRDefault="009F3C9A" w:rsidP="00304A24">
      <w:pPr>
        <w:pStyle w:val="Titre1"/>
        <w:overflowPunct/>
        <w:autoSpaceDE/>
        <w:autoSpaceDN/>
        <w:adjustRightInd/>
        <w:spacing w:before="360" w:after="240"/>
        <w:ind w:left="1709"/>
        <w:jc w:val="both"/>
        <w:textAlignment w:val="auto"/>
        <w:rPr>
          <w:rFonts w:ascii="FranceTV Brown TT Light" w:hAnsi="FranceTV Brown TT Light" w:cs="FranceTV Brown TT Light"/>
          <w:kern w:val="32"/>
          <w:sz w:val="24"/>
          <w:szCs w:val="32"/>
          <w:u w:val="single"/>
        </w:rPr>
      </w:pPr>
      <w:bookmarkStart w:id="1450" w:name="_Toc222230599"/>
      <w:r w:rsidRPr="00411E52">
        <w:rPr>
          <w:rFonts w:ascii="FranceTV Brown TT Light" w:hAnsi="FranceTV Brown TT Light" w:cs="FranceTV Brown TT Light"/>
          <w:bCs/>
          <w:kern w:val="32"/>
          <w:sz w:val="24"/>
          <w:szCs w:val="32"/>
          <w:u w:val="single"/>
        </w:rPr>
        <w:t>PENALITES</w:t>
      </w:r>
      <w:bookmarkEnd w:id="1450"/>
      <w:r w:rsidRPr="00411E52">
        <w:rPr>
          <w:rFonts w:ascii="FranceTV Brown TT Light" w:hAnsi="FranceTV Brown TT Light" w:cs="FranceTV Brown TT Light"/>
          <w:kern w:val="32"/>
          <w:sz w:val="24"/>
          <w:szCs w:val="32"/>
          <w:u w:val="single"/>
        </w:rPr>
        <w:t xml:space="preserve"> </w:t>
      </w:r>
    </w:p>
    <w:p w14:paraId="14C3E69D" w14:textId="5FC57ACC" w:rsidR="000E49F9" w:rsidRPr="00411E52" w:rsidRDefault="000E49F9" w:rsidP="000E49F9">
      <w:pPr>
        <w:pStyle w:val="Titre2"/>
        <w:ind w:left="0" w:firstLine="284"/>
        <w:jc w:val="left"/>
        <w:rPr>
          <w:rFonts w:ascii="FranceTV Brown TT Light" w:hAnsi="FranceTV Brown TT Light" w:cs="FranceTV Brown TT Light"/>
          <w:bCs/>
          <w:iCs/>
          <w:sz w:val="24"/>
          <w:u w:val="single"/>
        </w:rPr>
      </w:pPr>
      <w:bookmarkStart w:id="1451" w:name="_Toc222230600"/>
      <w:r w:rsidRPr="00411E52">
        <w:rPr>
          <w:rFonts w:ascii="FranceTV Brown TT Light" w:hAnsi="FranceTV Brown TT Light" w:cs="FranceTV Brown TT Light"/>
          <w:bCs/>
          <w:iCs/>
          <w:sz w:val="24"/>
          <w:u w:val="single"/>
        </w:rPr>
        <w:t>Généralités</w:t>
      </w:r>
      <w:bookmarkEnd w:id="1451"/>
      <w:r w:rsidRPr="00411E52">
        <w:rPr>
          <w:rFonts w:ascii="FranceTV Brown TT Light" w:hAnsi="FranceTV Brown TT Light" w:cs="FranceTV Brown TT Light"/>
          <w:bCs/>
          <w:iCs/>
          <w:sz w:val="24"/>
          <w:u w:val="single"/>
        </w:rPr>
        <w:t xml:space="preserve"> </w:t>
      </w:r>
    </w:p>
    <w:p w14:paraId="140C8DEC" w14:textId="77777777" w:rsidR="00103BF9" w:rsidRDefault="00103BF9" w:rsidP="00103BF9">
      <w:pPr>
        <w:pStyle w:val="2Listeflches"/>
        <w:numPr>
          <w:ilvl w:val="0"/>
          <w:numId w:val="0"/>
        </w:numPr>
        <w:suppressAutoHyphens/>
        <w:rPr>
          <w:rFonts w:ascii="FranceTV Brown TT Light" w:eastAsia="Wingdings" w:hAnsi="FranceTV Brown TT Light" w:cs="FranceTV Brown TT Light"/>
          <w:sz w:val="20"/>
          <w:szCs w:val="22"/>
          <w:lang w:val="fr-FR" w:eastAsia="en-US"/>
        </w:rPr>
      </w:pPr>
    </w:p>
    <w:p w14:paraId="72FD2EEE" w14:textId="77777777" w:rsidR="00103BF9" w:rsidRPr="00E4725C" w:rsidRDefault="00103BF9" w:rsidP="00103BF9">
      <w:pPr>
        <w:jc w:val="both"/>
        <w:rPr>
          <w:rFonts w:ascii="FranceTV Brown TT Light" w:hAnsi="FranceTV Brown TT Light" w:cs="FranceTV Brown TT Light"/>
        </w:rPr>
      </w:pPr>
      <w:r w:rsidRPr="00E4725C">
        <w:rPr>
          <w:rFonts w:ascii="FranceTV Brown TT Light" w:hAnsi="FranceTV Brown TT Light" w:cs="FranceTV Brown TT Light"/>
        </w:rPr>
        <w:t>En cas d’inexécution totale ou partielle des prestations, dûment constatée, lors ou hors des contrôles, celle-ci sera signalée au Titulaire. Le signalement pourra se faire par envoi d’un mail,</w:t>
      </w:r>
    </w:p>
    <w:p w14:paraId="75FE5A24" w14:textId="77777777" w:rsidR="00103BF9" w:rsidRPr="00E4725C" w:rsidRDefault="00103BF9" w:rsidP="00103BF9">
      <w:pPr>
        <w:jc w:val="both"/>
        <w:rPr>
          <w:rFonts w:ascii="FranceTV Brown TT Light" w:hAnsi="FranceTV Brown TT Light" w:cs="FranceTV Brown TT Light"/>
        </w:rPr>
      </w:pPr>
    </w:p>
    <w:p w14:paraId="39D516AF" w14:textId="77777777" w:rsidR="00103BF9" w:rsidRPr="00E4725C" w:rsidRDefault="00103BF9" w:rsidP="00103BF9">
      <w:pPr>
        <w:jc w:val="both"/>
        <w:rPr>
          <w:rFonts w:ascii="FranceTV Brown TT Light" w:hAnsi="FranceTV Brown TT Light" w:cs="FranceTV Brown TT Light"/>
        </w:rPr>
      </w:pPr>
      <w:r w:rsidRPr="00E4725C">
        <w:rPr>
          <w:rFonts w:ascii="FranceTV Brown TT Light" w:hAnsi="FranceTV Brown TT Light" w:cs="FranceTV Brown TT Light"/>
        </w:rPr>
        <w:t>France Télévisions pourra procéder de plein droit à l’application, dans le cadre d’une réclamation transmise par mail, d’une pénalité de 300 Euros HT</w:t>
      </w:r>
      <w:r>
        <w:rPr>
          <w:rFonts w:ascii="FranceTV Brown TT Light" w:hAnsi="FranceTV Brown TT Light" w:cs="FranceTV Brown TT Light"/>
        </w:rPr>
        <w:t>.</w:t>
      </w:r>
    </w:p>
    <w:p w14:paraId="3ED3F7F0" w14:textId="77777777" w:rsidR="00103BF9" w:rsidRPr="00E4725C" w:rsidRDefault="00103BF9" w:rsidP="00103BF9">
      <w:pPr>
        <w:jc w:val="both"/>
        <w:rPr>
          <w:rFonts w:ascii="FranceTV Brown TT Light" w:hAnsi="FranceTV Brown TT Light" w:cs="FranceTV Brown TT Light"/>
        </w:rPr>
      </w:pPr>
    </w:p>
    <w:p w14:paraId="64DB8D26" w14:textId="77777777" w:rsidR="00103BF9" w:rsidRPr="00E4725C" w:rsidRDefault="00103BF9" w:rsidP="00103BF9">
      <w:pPr>
        <w:jc w:val="both"/>
        <w:rPr>
          <w:rFonts w:ascii="FranceTV Brown TT Light" w:hAnsi="FranceTV Brown TT Light" w:cs="FranceTV Brown TT Light"/>
        </w:rPr>
      </w:pPr>
      <w:r w:rsidRPr="00E4725C">
        <w:rPr>
          <w:rFonts w:ascii="FranceTV Brown TT Light" w:hAnsi="FranceTV Brown TT Light" w:cs="FranceTV Brown TT Light"/>
        </w:rPr>
        <w:t>En fonction des différentes remarques, le Titulaire devra mettre en place l’intégralité des actions correctives avec les moyens nécessaires afin de garantir à France Télévisions la réalisation pleine et entière des prestations.</w:t>
      </w:r>
    </w:p>
    <w:p w14:paraId="55C2D846" w14:textId="77777777" w:rsidR="00103BF9" w:rsidRPr="00E4725C" w:rsidRDefault="00103BF9" w:rsidP="00103BF9">
      <w:pPr>
        <w:jc w:val="both"/>
        <w:rPr>
          <w:rFonts w:ascii="FranceTV Brown TT Light" w:hAnsi="FranceTV Brown TT Light" w:cs="FranceTV Brown TT Light"/>
        </w:rPr>
      </w:pPr>
    </w:p>
    <w:p w14:paraId="75BB8118" w14:textId="77777777" w:rsidR="006E70E0" w:rsidRPr="006E70E0" w:rsidRDefault="00103BF9" w:rsidP="006E70E0">
      <w:pPr>
        <w:jc w:val="both"/>
        <w:rPr>
          <w:rFonts w:ascii="FranceTV Brown TT Light" w:hAnsi="FranceTV Brown TT Light" w:cs="FranceTV Brown TT Light"/>
        </w:rPr>
      </w:pPr>
      <w:r w:rsidRPr="00E4725C">
        <w:rPr>
          <w:rFonts w:ascii="FranceTV Brown TT Light" w:hAnsi="FranceTV Brown TT Light" w:cs="FranceTV Brown TT Light"/>
        </w:rPr>
        <w:t>Si aucune amélioration n’était constatée dans les 24 heures ouvrées qui suivent la demande d’intervention, c’est-à-dire si les actions correctives n’ont pas été mises en place ou si celles mises en place n’ont pas donné satisfaction, France Télévisions pourra procéder à nouveau de plein droit à l’application d</w:t>
      </w:r>
      <w:r w:rsidR="00D756B7">
        <w:rPr>
          <w:rFonts w:ascii="FranceTV Brown TT Light" w:hAnsi="FranceTV Brown TT Light" w:cs="FranceTV Brown TT Light"/>
        </w:rPr>
        <w:t>’une</w:t>
      </w:r>
      <w:r w:rsidRPr="00E4725C">
        <w:rPr>
          <w:rFonts w:ascii="FranceTV Brown TT Light" w:hAnsi="FranceTV Brown TT Light" w:cs="FranceTV Brown TT Light"/>
        </w:rPr>
        <w:t xml:space="preserve"> pénalité </w:t>
      </w:r>
      <w:r w:rsidR="00D756B7">
        <w:rPr>
          <w:rFonts w:ascii="FranceTV Brown TT Light" w:hAnsi="FranceTV Brown TT Light" w:cs="FranceTV Brown TT Light"/>
        </w:rPr>
        <w:t>de 2,5% sur le forfait mensuel HT global du site concerné</w:t>
      </w:r>
      <w:r w:rsidRPr="00E4725C">
        <w:rPr>
          <w:rFonts w:ascii="FranceTV Brown TT Light" w:hAnsi="FranceTV Brown TT Light" w:cs="FranceTV Brown TT Light"/>
        </w:rPr>
        <w:t xml:space="preserve">. </w:t>
      </w:r>
      <w:r w:rsidR="006E70E0" w:rsidRPr="006E70E0">
        <w:rPr>
          <w:rFonts w:ascii="FranceTV Brown TT Light" w:hAnsi="FranceTV Brown TT Light" w:cs="FranceTV Brown TT Light"/>
        </w:rPr>
        <w:t>Le Titulaire est réputé avoir vérifié le contenu des documents du dossier de consultation et des pièces descriptives, et avoir une parfaire connaissance :</w:t>
      </w:r>
    </w:p>
    <w:p w14:paraId="35546763" w14:textId="7149064D" w:rsidR="006E70E0" w:rsidRPr="006E70E0" w:rsidRDefault="006E70E0" w:rsidP="009E52B8">
      <w:pPr>
        <w:pStyle w:val="Paragraphedeliste"/>
        <w:numPr>
          <w:ilvl w:val="0"/>
          <w:numId w:val="30"/>
        </w:numPr>
        <w:rPr>
          <w:rFonts w:ascii="FranceTV Brown TT Light" w:hAnsi="FranceTV Brown TT Light" w:cs="FranceTV Brown TT Light"/>
          <w:color w:val="auto"/>
        </w:rPr>
      </w:pPr>
      <w:r w:rsidRPr="006E70E0">
        <w:rPr>
          <w:rFonts w:ascii="FranceTV Brown TT Light" w:hAnsi="FranceTV Brown TT Light" w:cs="FranceTV Brown TT Light"/>
          <w:color w:val="auto"/>
        </w:rPr>
        <w:t>De la localisation et de la constitution des établissements.</w:t>
      </w:r>
    </w:p>
    <w:p w14:paraId="020F0993" w14:textId="7BACAC8C" w:rsidR="006E70E0" w:rsidRPr="006E70E0" w:rsidRDefault="006E70E0" w:rsidP="009E52B8">
      <w:pPr>
        <w:pStyle w:val="Paragraphedeliste"/>
        <w:numPr>
          <w:ilvl w:val="0"/>
          <w:numId w:val="30"/>
        </w:numPr>
        <w:rPr>
          <w:rFonts w:ascii="FranceTV Brown TT Light" w:hAnsi="FranceTV Brown TT Light" w:cs="FranceTV Brown TT Light"/>
          <w:color w:val="auto"/>
        </w:rPr>
      </w:pPr>
      <w:r w:rsidRPr="006E70E0">
        <w:rPr>
          <w:rFonts w:ascii="FranceTV Brown TT Light" w:hAnsi="FranceTV Brown TT Light" w:cs="FranceTV Brown TT Light"/>
          <w:color w:val="auto"/>
        </w:rPr>
        <w:t>Des contraintes dues à l’usage.</w:t>
      </w:r>
    </w:p>
    <w:p w14:paraId="15EF0041" w14:textId="704EF4C6" w:rsidR="006E70E0" w:rsidRPr="006E70E0" w:rsidRDefault="006E70E0" w:rsidP="009E52B8">
      <w:pPr>
        <w:pStyle w:val="Paragraphedeliste"/>
        <w:numPr>
          <w:ilvl w:val="0"/>
          <w:numId w:val="30"/>
        </w:numPr>
        <w:rPr>
          <w:rFonts w:ascii="FranceTV Brown TT Light" w:hAnsi="FranceTV Brown TT Light" w:cs="FranceTV Brown TT Light"/>
          <w:color w:val="auto"/>
        </w:rPr>
      </w:pPr>
      <w:r w:rsidRPr="006E70E0">
        <w:rPr>
          <w:rFonts w:ascii="FranceTV Brown TT Light" w:hAnsi="FranceTV Brown TT Light" w:cs="FranceTV Brown TT Light"/>
          <w:color w:val="auto"/>
        </w:rPr>
        <w:t>De la consistance des équipements et natures d’ouvrages dont il doit assurer.</w:t>
      </w:r>
    </w:p>
    <w:p w14:paraId="0CE98BC5" w14:textId="783E4C5B" w:rsidR="006E70E0" w:rsidRPr="006E70E0" w:rsidRDefault="006E70E0" w:rsidP="009E52B8">
      <w:pPr>
        <w:pStyle w:val="Paragraphedeliste"/>
        <w:numPr>
          <w:ilvl w:val="0"/>
          <w:numId w:val="30"/>
        </w:numPr>
        <w:rPr>
          <w:rFonts w:ascii="FranceTV Brown TT Light" w:hAnsi="FranceTV Brown TT Light" w:cs="FranceTV Brown TT Light"/>
          <w:color w:val="auto"/>
        </w:rPr>
      </w:pPr>
      <w:r w:rsidRPr="006E70E0">
        <w:rPr>
          <w:rFonts w:ascii="FranceTV Brown TT Light" w:hAnsi="FranceTV Brown TT Light" w:cs="FranceTV Brown TT Light"/>
          <w:color w:val="auto"/>
        </w:rPr>
        <w:t>Des conditions particulières d’accès liées à la sécurité, l’hygiène et la spécificité des bâtiments de France Télévisions.</w:t>
      </w:r>
    </w:p>
    <w:p w14:paraId="76A3B9FD" w14:textId="77777777" w:rsidR="006E70E0" w:rsidRPr="006E70E0" w:rsidRDefault="006E70E0" w:rsidP="006E70E0">
      <w:pPr>
        <w:jc w:val="both"/>
        <w:rPr>
          <w:rFonts w:ascii="FranceTV Brown TT Light" w:hAnsi="FranceTV Brown TT Light" w:cs="FranceTV Brown TT Light"/>
        </w:rPr>
      </w:pPr>
    </w:p>
    <w:p w14:paraId="02230C4F" w14:textId="77777777" w:rsidR="006E70E0" w:rsidRPr="006E70E0" w:rsidRDefault="006E70E0" w:rsidP="006E70E0">
      <w:pPr>
        <w:jc w:val="both"/>
        <w:rPr>
          <w:rFonts w:ascii="FranceTV Brown TT Light" w:hAnsi="FranceTV Brown TT Light" w:cs="FranceTV Brown TT Light"/>
        </w:rPr>
      </w:pPr>
      <w:r w:rsidRPr="006E70E0">
        <w:rPr>
          <w:rFonts w:ascii="FranceTV Brown TT Light" w:hAnsi="FranceTV Brown TT Light" w:cs="FranceTV Brown TT Light"/>
        </w:rPr>
        <w:t>Le Titulaire déclare être parfaitement informé, de la constitution des établissements, de la consistance des équipements et installations, des surfaces et qualités des matériaux dont il doit assurer Les prestations.</w:t>
      </w:r>
    </w:p>
    <w:p w14:paraId="159BEDAC" w14:textId="77777777" w:rsidR="006E70E0" w:rsidRPr="006E70E0" w:rsidRDefault="006E70E0" w:rsidP="006E70E0">
      <w:pPr>
        <w:jc w:val="both"/>
        <w:rPr>
          <w:rFonts w:ascii="FranceTV Brown TT Light" w:hAnsi="FranceTV Brown TT Light" w:cs="FranceTV Brown TT Light"/>
        </w:rPr>
      </w:pPr>
    </w:p>
    <w:p w14:paraId="1FF1211C" w14:textId="2B1A4B45" w:rsidR="00556E47" w:rsidDel="00634A4E" w:rsidRDefault="006E70E0" w:rsidP="00103BF9">
      <w:pPr>
        <w:jc w:val="both"/>
        <w:rPr>
          <w:del w:id="1452" w:author="CLUZEAU Marie" w:date="2026-02-17T09:47:00Z" w16du:dateUtc="2026-02-17T08:47:00Z"/>
          <w:rFonts w:ascii="FranceTV Brown TT Light" w:hAnsi="FranceTV Brown TT Light" w:cs="FranceTV Brown TT Light"/>
        </w:rPr>
      </w:pPr>
      <w:r w:rsidRPr="006E70E0">
        <w:rPr>
          <w:rFonts w:ascii="FranceTV Brown TT Light" w:hAnsi="FranceTV Brown TT Light" w:cs="FranceTV Brown TT Light"/>
        </w:rPr>
        <w:t>Le Titulaire ne peut pas opposer la méconnaissance ou l’insuffisance d’informations pour ne pas assurer sa prestation, partiellement ou en totalité sur l’ensemble des locaux et équipements des sites de France Télévisions.</w:t>
      </w:r>
    </w:p>
    <w:p w14:paraId="6CD8E21F" w14:textId="77777777" w:rsidR="009E52B8" w:rsidRPr="00122C22" w:rsidDel="00634A4E" w:rsidRDefault="009E52B8" w:rsidP="00103BF9">
      <w:pPr>
        <w:jc w:val="both"/>
        <w:rPr>
          <w:del w:id="1453" w:author="CLUZEAU Marie" w:date="2026-02-17T09:47:00Z" w16du:dateUtc="2026-02-17T08:47:00Z"/>
          <w:rFonts w:ascii="FranceTV Brown TT Light" w:hAnsi="FranceTV Brown TT Light" w:cs="FranceTV Brown TT Light"/>
        </w:rPr>
      </w:pPr>
    </w:p>
    <w:p w14:paraId="116DA127" w14:textId="09222CFD" w:rsidR="009E52B8" w:rsidRPr="00122C22" w:rsidDel="00634A4E" w:rsidRDefault="009E52B8" w:rsidP="001765C3">
      <w:pPr>
        <w:pStyle w:val="Titre3"/>
        <w:rPr>
          <w:del w:id="1454" w:author="CLUZEAU Marie" w:date="2026-02-17T09:47:00Z" w16du:dateUtc="2026-02-17T08:47:00Z"/>
          <w:rFonts w:ascii="FranceTV Brown TT Light" w:hAnsi="FranceTV Brown TT Light" w:cs="FranceTV Brown TT Light"/>
        </w:rPr>
      </w:pPr>
      <w:del w:id="1455" w:author="CLUZEAU Marie" w:date="2026-02-17T09:47:00Z" w16du:dateUtc="2026-02-17T08:47:00Z">
        <w:r w:rsidRPr="00122C22" w:rsidDel="00634A4E">
          <w:rPr>
            <w:rFonts w:ascii="FranceTV Brown TT Light" w:hAnsi="FranceTV Brown TT Light" w:cs="FranceTV Brown TT Light"/>
          </w:rPr>
          <w:delText>Pénalités liées à̀ l’inexécution des prestations à la demande</w:delText>
        </w:r>
      </w:del>
    </w:p>
    <w:p w14:paraId="35CC1CBA" w14:textId="30769520" w:rsidR="009E52B8" w:rsidRPr="009E52B8" w:rsidDel="00634A4E" w:rsidRDefault="001765C3" w:rsidP="009E52B8">
      <w:pPr>
        <w:jc w:val="both"/>
        <w:rPr>
          <w:del w:id="1456" w:author="CLUZEAU Marie" w:date="2026-02-17T09:47:00Z" w16du:dateUtc="2026-02-17T08:47:00Z"/>
          <w:rFonts w:ascii="FranceTV Brown TT Light" w:hAnsi="FranceTV Brown TT Light" w:cs="FranceTV Brown TT Light"/>
        </w:rPr>
      </w:pPr>
      <w:del w:id="1457" w:author="CLUZEAU Marie" w:date="2026-02-17T09:47:00Z" w16du:dateUtc="2026-02-17T08:47:00Z">
        <w:r w:rsidRPr="009E52B8" w:rsidDel="00634A4E">
          <w:rPr>
            <w:rFonts w:ascii="FranceTV Brown TT Light" w:hAnsi="FranceTV Brown TT Light" w:cs="FranceTV Brown TT Light"/>
          </w:rPr>
          <w:delText>Les opérations réalisées</w:delText>
        </w:r>
        <w:r w:rsidR="009E52B8" w:rsidRPr="009E52B8" w:rsidDel="00634A4E">
          <w:rPr>
            <w:rFonts w:ascii="FranceTV Brown TT Light" w:hAnsi="FranceTV Brown TT Light" w:cs="FranceTV Brown TT Light"/>
          </w:rPr>
          <w:delText xml:space="preserve"> sur Bon de Commande qui n’auront été exécutées que partiellement, ou non exécutées feront l’objet d’une réfaction d’une valeur correspondante aux prestations non réalisées en appliquant la formule suivante : Nombre de M2, unité ou heures non réalisé par deux fois le prix du bordereau de prix mentionné dans l’annexe à l’Acte d’Engagement pour chaque lot considéré́.</w:delText>
        </w:r>
      </w:del>
    </w:p>
    <w:p w14:paraId="7276D0F3" w14:textId="4FCBDB50" w:rsidR="009E52B8" w:rsidRPr="009E52B8" w:rsidDel="00634A4E" w:rsidRDefault="009E52B8" w:rsidP="009E52B8">
      <w:pPr>
        <w:jc w:val="both"/>
        <w:rPr>
          <w:del w:id="1458" w:author="CLUZEAU Marie" w:date="2026-02-17T09:47:00Z" w16du:dateUtc="2026-02-17T08:47:00Z"/>
          <w:rFonts w:ascii="FranceTV Brown TT Light" w:hAnsi="FranceTV Brown TT Light" w:cs="FranceTV Brown TT Light"/>
        </w:rPr>
      </w:pPr>
      <w:del w:id="1459" w:author="CLUZEAU Marie" w:date="2026-02-17T09:47:00Z" w16du:dateUtc="2026-02-17T08:47:00Z">
        <w:r w:rsidRPr="009E52B8" w:rsidDel="00634A4E">
          <w:rPr>
            <w:rFonts w:ascii="FranceTV Brown TT Light" w:hAnsi="FranceTV Brown TT Light" w:cs="FranceTV Brown TT Light"/>
          </w:rPr>
          <w:delText>Le non-respect d’un calendrier d’exécution des prestations, pourra donner lieu à̀ l’application de pénalités. La pénalité́ sera d’un montant de 150 euros HT par jour calendaire de retard par planning.</w:delText>
        </w:r>
      </w:del>
    </w:p>
    <w:p w14:paraId="533B021F" w14:textId="5AA961C7" w:rsidR="009E52B8" w:rsidRPr="009E52B8" w:rsidDel="00634A4E" w:rsidRDefault="009E52B8" w:rsidP="009E52B8">
      <w:pPr>
        <w:jc w:val="both"/>
        <w:rPr>
          <w:del w:id="1460" w:author="CLUZEAU Marie" w:date="2026-02-17T09:47:00Z" w16du:dateUtc="2026-02-17T08:47:00Z"/>
          <w:rFonts w:ascii="FranceTV Brown TT Light" w:hAnsi="FranceTV Brown TT Light" w:cs="FranceTV Brown TT Light"/>
        </w:rPr>
      </w:pPr>
    </w:p>
    <w:p w14:paraId="19CD453E" w14:textId="0F116FE1" w:rsidR="009E52B8" w:rsidRPr="00122C22" w:rsidDel="00634A4E" w:rsidRDefault="009E52B8" w:rsidP="001765C3">
      <w:pPr>
        <w:pStyle w:val="Titre3"/>
        <w:rPr>
          <w:del w:id="1461" w:author="CLUZEAU Marie" w:date="2026-02-17T09:47:00Z" w16du:dateUtc="2026-02-17T08:47:00Z"/>
          <w:rFonts w:ascii="FranceTV Brown TT Light" w:hAnsi="FranceTV Brown TT Light" w:cs="FranceTV Brown TT Light"/>
        </w:rPr>
      </w:pPr>
      <w:del w:id="1462" w:author="CLUZEAU Marie" w:date="2026-02-17T09:47:00Z" w16du:dateUtc="2026-02-17T08:47:00Z">
        <w:r w:rsidRPr="00122C22" w:rsidDel="00634A4E">
          <w:rPr>
            <w:rFonts w:ascii="FranceTV Brown TT Light" w:hAnsi="FranceTV Brown TT Light" w:cs="FranceTV Brown TT Light"/>
          </w:rPr>
          <w:delText>Pénalités liées à la rupture des consommables sanitaires</w:delText>
        </w:r>
      </w:del>
    </w:p>
    <w:p w14:paraId="72E6172A" w14:textId="65B5FBC9" w:rsidR="009E52B8" w:rsidRPr="009E52B8" w:rsidDel="00634A4E" w:rsidRDefault="009E52B8" w:rsidP="009E52B8">
      <w:pPr>
        <w:jc w:val="both"/>
        <w:rPr>
          <w:del w:id="1463" w:author="CLUZEAU Marie" w:date="2026-02-17T09:47:00Z" w16du:dateUtc="2026-02-17T08:47:00Z"/>
          <w:rFonts w:ascii="FranceTV Brown TT Light" w:hAnsi="FranceTV Brown TT Light" w:cs="FranceTV Brown TT Light"/>
        </w:rPr>
      </w:pPr>
      <w:del w:id="1464" w:author="CLUZEAU Marie" w:date="2026-02-17T09:47:00Z" w16du:dateUtc="2026-02-17T08:47:00Z">
        <w:r w:rsidRPr="009E52B8" w:rsidDel="00634A4E">
          <w:rPr>
            <w:rFonts w:ascii="FranceTV Brown TT Light" w:hAnsi="FranceTV Brown TT Light" w:cs="FranceTV Brown TT Light"/>
          </w:rPr>
          <w:delText>Dans le cadre de son marché, charge au Prestataire de mettre en place les distributeurs sanitaires et de disposer du stock nécessaire à la mise en place des consommables par ses agents.</w:delText>
        </w:r>
      </w:del>
    </w:p>
    <w:p w14:paraId="00139694" w14:textId="58B0933A" w:rsidR="009E52B8" w:rsidRPr="009E52B8" w:rsidDel="00634A4E" w:rsidRDefault="009E52B8" w:rsidP="009E52B8">
      <w:pPr>
        <w:jc w:val="both"/>
        <w:rPr>
          <w:del w:id="1465" w:author="CLUZEAU Marie" w:date="2026-02-17T09:47:00Z" w16du:dateUtc="2026-02-17T08:47:00Z"/>
          <w:rFonts w:ascii="FranceTV Brown TT Light" w:hAnsi="FranceTV Brown TT Light" w:cs="FranceTV Brown TT Light"/>
        </w:rPr>
      </w:pPr>
      <w:del w:id="1466" w:author="CLUZEAU Marie" w:date="2026-02-17T09:47:00Z" w16du:dateUtc="2026-02-17T08:47:00Z">
        <w:r w:rsidRPr="009E52B8" w:rsidDel="00634A4E">
          <w:rPr>
            <w:rFonts w:ascii="FranceTV Brown TT Light" w:hAnsi="FranceTV Brown TT Light" w:cs="FranceTV Brown TT Light"/>
          </w:rPr>
          <w:delText>En cas de rupture de consommable (consommable non mis en place et/ou non livré sur site) France Télévisions appliquera une pénalité de 50 Euros HT par manquement constaté et par jour.</w:delText>
        </w:r>
      </w:del>
    </w:p>
    <w:p w14:paraId="0A846A09" w14:textId="523BB736" w:rsidR="009E52B8" w:rsidRPr="009E52B8" w:rsidDel="00634A4E" w:rsidRDefault="009E52B8" w:rsidP="009E52B8">
      <w:pPr>
        <w:jc w:val="both"/>
        <w:rPr>
          <w:del w:id="1467" w:author="CLUZEAU Marie" w:date="2026-02-17T09:47:00Z" w16du:dateUtc="2026-02-17T08:47:00Z"/>
          <w:rFonts w:ascii="FranceTV Brown TT Light" w:hAnsi="FranceTV Brown TT Light" w:cs="FranceTV Brown TT Light"/>
        </w:rPr>
      </w:pPr>
      <w:del w:id="1468" w:author="CLUZEAU Marie" w:date="2026-02-17T09:47:00Z" w16du:dateUtc="2026-02-17T08:47:00Z">
        <w:r w:rsidRPr="009E52B8" w:rsidDel="00634A4E">
          <w:rPr>
            <w:rFonts w:ascii="FranceTV Brown TT Light" w:hAnsi="FranceTV Brown TT Light" w:cs="FranceTV Brown TT Light"/>
          </w:rPr>
          <w:delText>Cette pénalité sera appliquée quel que soit le type de consommable manquant ou de distributeur défectueux non réparé ou remplacé.</w:delText>
        </w:r>
      </w:del>
    </w:p>
    <w:p w14:paraId="14E48C94" w14:textId="6D499C9C" w:rsidR="009E52B8" w:rsidRPr="009E52B8" w:rsidDel="00634A4E" w:rsidRDefault="009E52B8" w:rsidP="009E52B8">
      <w:pPr>
        <w:jc w:val="both"/>
        <w:rPr>
          <w:del w:id="1469" w:author="CLUZEAU Marie" w:date="2026-02-17T09:47:00Z" w16du:dateUtc="2026-02-17T08:47:00Z"/>
          <w:rFonts w:ascii="FranceTV Brown TT Light" w:hAnsi="FranceTV Brown TT Light" w:cs="FranceTV Brown TT Light"/>
        </w:rPr>
      </w:pPr>
      <w:del w:id="1470" w:author="CLUZEAU Marie" w:date="2026-02-17T09:47:00Z" w16du:dateUtc="2026-02-17T08:47:00Z">
        <w:r w:rsidRPr="009E52B8" w:rsidDel="00634A4E">
          <w:rPr>
            <w:rFonts w:ascii="FranceTV Brown TT Light" w:hAnsi="FranceTV Brown TT Light" w:cs="FranceTV Brown TT Light"/>
          </w:rPr>
          <w:delText xml:space="preserve">Au cas où les ruptures seraient dues à </w:delText>
        </w:r>
        <w:r w:rsidR="001765C3" w:rsidRPr="009E52B8" w:rsidDel="00634A4E">
          <w:rPr>
            <w:rFonts w:ascii="FranceTV Brown TT Light" w:hAnsi="FranceTV Brown TT Light" w:cs="FranceTV Brown TT Light"/>
          </w:rPr>
          <w:delText>une mauvaise estimation</w:delText>
        </w:r>
        <w:r w:rsidRPr="009E52B8" w:rsidDel="00634A4E">
          <w:rPr>
            <w:rFonts w:ascii="FranceTV Brown TT Light" w:hAnsi="FranceTV Brown TT Light" w:cs="FranceTV Brown TT Light"/>
          </w:rPr>
          <w:delText xml:space="preserve"> des effectifs sur site, un ajustement serait effectué en accord avec France Télévisions et aucune pénalités relative au quantitatif ne pourra être appliquée.</w:delText>
        </w:r>
      </w:del>
    </w:p>
    <w:p w14:paraId="1EF1B878" w14:textId="3C0A0DA0" w:rsidR="009E52B8" w:rsidRPr="00122C22" w:rsidDel="00634A4E" w:rsidRDefault="009E52B8" w:rsidP="009E52B8">
      <w:pPr>
        <w:jc w:val="both"/>
        <w:rPr>
          <w:del w:id="1471" w:author="CLUZEAU Marie" w:date="2026-02-17T09:47:00Z" w16du:dateUtc="2026-02-17T08:47:00Z"/>
          <w:rFonts w:ascii="FranceTV Brown TT Light" w:hAnsi="FranceTV Brown TT Light" w:cs="FranceTV Brown TT Light"/>
        </w:rPr>
      </w:pPr>
    </w:p>
    <w:p w14:paraId="3A3E8571" w14:textId="4EFDD4D0" w:rsidR="009E52B8" w:rsidRPr="00122C22" w:rsidDel="00634A4E" w:rsidRDefault="009E52B8" w:rsidP="001765C3">
      <w:pPr>
        <w:pStyle w:val="Titre3"/>
        <w:rPr>
          <w:del w:id="1472" w:author="CLUZEAU Marie" w:date="2026-02-17T09:47:00Z" w16du:dateUtc="2026-02-17T08:47:00Z"/>
          <w:rFonts w:ascii="FranceTV Brown TT Light" w:hAnsi="FranceTV Brown TT Light" w:cs="FranceTV Brown TT Light"/>
        </w:rPr>
      </w:pPr>
      <w:del w:id="1473" w:author="CLUZEAU Marie" w:date="2026-02-17T09:47:00Z" w16du:dateUtc="2026-02-17T08:47:00Z">
        <w:r w:rsidRPr="00122C22" w:rsidDel="00634A4E">
          <w:rPr>
            <w:rFonts w:ascii="FranceTV Brown TT Light" w:hAnsi="FranceTV Brown TT Light" w:cs="FranceTV Brown TT Light"/>
          </w:rPr>
          <w:delText>Pénalités pour manquement par suite des contrôles de la qualité́</w:delText>
        </w:r>
      </w:del>
    </w:p>
    <w:p w14:paraId="0B920A02" w14:textId="1A6DE8A2" w:rsidR="009E52B8" w:rsidRPr="009E52B8" w:rsidDel="00634A4E" w:rsidRDefault="009E52B8" w:rsidP="009E52B8">
      <w:pPr>
        <w:jc w:val="both"/>
        <w:rPr>
          <w:del w:id="1474" w:author="CLUZEAU Marie" w:date="2026-02-17T09:47:00Z" w16du:dateUtc="2026-02-17T08:47:00Z"/>
          <w:rFonts w:ascii="FranceTV Brown TT Light" w:hAnsi="FranceTV Brown TT Light" w:cs="FranceTV Brown TT Light"/>
        </w:rPr>
      </w:pPr>
      <w:del w:id="1475" w:author="CLUZEAU Marie" w:date="2026-02-17T09:47:00Z" w16du:dateUtc="2026-02-17T08:47:00Z">
        <w:r w:rsidRPr="009E52B8" w:rsidDel="00634A4E">
          <w:rPr>
            <w:rFonts w:ascii="FranceTV Brown TT Light" w:hAnsi="FranceTV Brown TT Light" w:cs="FranceTV Brown TT Light"/>
          </w:rPr>
          <w:delText>Conformément à l’engagement du seuil d’acceptabilité du titulaire du marché du cadre de réponse du lot concerné, les manquements caractérisés (note globale inférieure au seuil d’acceptabilité du Titulaire) donneront lieu à̀ l’application de points de pénalités. La valeur du point est fixée à̀ 500 euros HT par % en dessous de du seuil d’acceptabilité du Titulaire.</w:delText>
        </w:r>
      </w:del>
    </w:p>
    <w:p w14:paraId="7C96ACEA" w14:textId="7353C9DF" w:rsidR="009E52B8" w:rsidRPr="009E52B8" w:rsidDel="00634A4E" w:rsidRDefault="009E52B8" w:rsidP="009E52B8">
      <w:pPr>
        <w:jc w:val="both"/>
        <w:rPr>
          <w:del w:id="1476" w:author="CLUZEAU Marie" w:date="2026-02-17T09:47:00Z" w16du:dateUtc="2026-02-17T08:47:00Z"/>
          <w:rFonts w:ascii="FranceTV Brown TT Light" w:hAnsi="FranceTV Brown TT Light" w:cs="FranceTV Brown TT Light"/>
        </w:rPr>
      </w:pPr>
      <w:del w:id="1477" w:author="CLUZEAU Marie" w:date="2026-02-17T09:47:00Z" w16du:dateUtc="2026-02-17T08:47:00Z">
        <w:r w:rsidRPr="009E52B8" w:rsidDel="00634A4E">
          <w:rPr>
            <w:rFonts w:ascii="FranceTV Brown TT Light" w:hAnsi="FranceTV Brown TT Light" w:cs="FranceTV Brown TT Light"/>
          </w:rPr>
          <w:delText>Tout audit négatif se suivra de pénalités calculées de la façon suivante :</w:delText>
        </w:r>
      </w:del>
    </w:p>
    <w:p w14:paraId="3B748412" w14:textId="3CD10D70" w:rsidR="009E52B8" w:rsidRPr="009E52B8" w:rsidDel="00634A4E" w:rsidRDefault="009E52B8" w:rsidP="009E52B8">
      <w:pPr>
        <w:jc w:val="both"/>
        <w:rPr>
          <w:del w:id="1478" w:author="CLUZEAU Marie" w:date="2026-02-17T09:47:00Z" w16du:dateUtc="2026-02-17T08:47:00Z"/>
          <w:rFonts w:ascii="FranceTV Brown TT Light" w:hAnsi="FranceTV Brown TT Light" w:cs="FranceTV Brown TT Light"/>
        </w:rPr>
      </w:pPr>
      <w:del w:id="1479" w:author="CLUZEAU Marie" w:date="2026-02-17T09:47:00Z" w16du:dateUtc="2026-02-17T08:47:00Z">
        <w:r w:rsidRPr="009E52B8" w:rsidDel="00634A4E">
          <w:rPr>
            <w:rFonts w:ascii="FranceTV Brown TT Light" w:hAnsi="FranceTV Brown TT Light" w:cs="FranceTV Brown TT Light"/>
          </w:rPr>
          <w:delText>Valeur absolue de la Note négative x 500 euros HT</w:delText>
        </w:r>
      </w:del>
    </w:p>
    <w:p w14:paraId="7FFB7223" w14:textId="222378F2" w:rsidR="009E52B8" w:rsidRPr="009E52B8" w:rsidDel="00634A4E" w:rsidRDefault="009E52B8" w:rsidP="009E52B8">
      <w:pPr>
        <w:jc w:val="both"/>
        <w:rPr>
          <w:del w:id="1480" w:author="CLUZEAU Marie" w:date="2026-02-17T09:47:00Z" w16du:dateUtc="2026-02-17T08:47:00Z"/>
          <w:rFonts w:ascii="FranceTV Brown TT Light" w:hAnsi="FranceTV Brown TT Light" w:cs="FranceTV Brown TT Light"/>
        </w:rPr>
      </w:pPr>
      <w:del w:id="1481" w:author="CLUZEAU Marie" w:date="2026-02-17T09:47:00Z" w16du:dateUtc="2026-02-17T08:47:00Z">
        <w:r w:rsidRPr="009E52B8" w:rsidDel="00634A4E">
          <w:rPr>
            <w:rFonts w:ascii="FranceTV Brown TT Light" w:hAnsi="FranceTV Brown TT Light" w:cs="FranceTV Brown TT Light"/>
          </w:rPr>
          <w:delText>Ex : une note à -2% = (0-(-2)) x 500 = 1 000 euros HT</w:delText>
        </w:r>
      </w:del>
    </w:p>
    <w:p w14:paraId="6C56B37B" w14:textId="4787AF69" w:rsidR="009E52B8" w:rsidRPr="009E52B8" w:rsidDel="00634A4E" w:rsidRDefault="009E52B8" w:rsidP="009E52B8">
      <w:pPr>
        <w:jc w:val="both"/>
        <w:rPr>
          <w:del w:id="1482" w:author="CLUZEAU Marie" w:date="2026-02-17T09:47:00Z" w16du:dateUtc="2026-02-17T08:47:00Z"/>
          <w:rFonts w:ascii="FranceTV Brown TT Light" w:hAnsi="FranceTV Brown TT Light" w:cs="FranceTV Brown TT Light"/>
        </w:rPr>
      </w:pPr>
      <w:del w:id="1483" w:author="CLUZEAU Marie" w:date="2026-02-17T09:47:00Z" w16du:dateUtc="2026-02-17T08:47:00Z">
        <w:r w:rsidRPr="009E52B8" w:rsidDel="00634A4E">
          <w:rPr>
            <w:rFonts w:ascii="FranceTV Brown TT Light" w:hAnsi="FranceTV Brown TT Light" w:cs="FranceTV Brown TT Light"/>
          </w:rPr>
          <w:delText>Ex : une note à -1% = (0-(-1)) x 500 = 500 euros HT</w:delText>
        </w:r>
      </w:del>
    </w:p>
    <w:p w14:paraId="55305ECF" w14:textId="1B9BC422" w:rsidR="009E52B8" w:rsidRPr="009E52B8" w:rsidDel="00634A4E" w:rsidRDefault="009E52B8" w:rsidP="009E52B8">
      <w:pPr>
        <w:jc w:val="both"/>
        <w:rPr>
          <w:del w:id="1484" w:author="CLUZEAU Marie" w:date="2026-02-17T09:47:00Z" w16du:dateUtc="2026-02-17T08:47:00Z"/>
          <w:rFonts w:ascii="FranceTV Brown TT Light" w:hAnsi="FranceTV Brown TT Light" w:cs="FranceTV Brown TT Light"/>
        </w:rPr>
      </w:pPr>
      <w:del w:id="1485" w:author="CLUZEAU Marie" w:date="2026-02-17T09:47:00Z" w16du:dateUtc="2026-02-17T08:47:00Z">
        <w:r w:rsidRPr="009E52B8" w:rsidDel="00634A4E">
          <w:rPr>
            <w:rFonts w:ascii="FranceTV Brown TT Light" w:hAnsi="FranceTV Brown TT Light" w:cs="FranceTV Brown TT Light"/>
          </w:rPr>
          <w:delText>Ex : une note à -1,23% = (0-(-1,23)) x 500 = 615 euros HT</w:delText>
        </w:r>
      </w:del>
    </w:p>
    <w:p w14:paraId="3BB1FF0B" w14:textId="7EA0AFDB" w:rsidR="009E52B8" w:rsidRPr="009E52B8" w:rsidDel="00634A4E" w:rsidRDefault="009E52B8" w:rsidP="009E52B8">
      <w:pPr>
        <w:jc w:val="both"/>
        <w:rPr>
          <w:del w:id="1486" w:author="CLUZEAU Marie" w:date="2026-02-17T09:47:00Z" w16du:dateUtc="2026-02-17T08:47:00Z"/>
          <w:rFonts w:ascii="FranceTV Brown TT Light" w:hAnsi="FranceTV Brown TT Light" w:cs="FranceTV Brown TT Light"/>
        </w:rPr>
      </w:pPr>
      <w:del w:id="1487" w:author="CLUZEAU Marie" w:date="2026-02-17T09:47:00Z" w16du:dateUtc="2026-02-17T08:47:00Z">
        <w:r w:rsidRPr="009E52B8" w:rsidDel="00634A4E">
          <w:rPr>
            <w:rFonts w:ascii="FranceTV Brown TT Light" w:hAnsi="FranceTV Brown TT Light" w:cs="FranceTV Brown TT Light"/>
          </w:rPr>
          <w:delText>A noter que le montant total de pénalité sur l’indice qualité général d’un audit qualité ne pourra dépasser 60% du montant mensuel HT du site contrôlé facturé par le titulaire.</w:delText>
        </w:r>
      </w:del>
    </w:p>
    <w:p w14:paraId="36922CA7" w14:textId="652EAA39" w:rsidR="009E52B8" w:rsidRPr="009E52B8" w:rsidDel="00634A4E" w:rsidRDefault="009E52B8" w:rsidP="009E52B8">
      <w:pPr>
        <w:jc w:val="both"/>
        <w:rPr>
          <w:del w:id="1488" w:author="CLUZEAU Marie" w:date="2026-02-17T09:47:00Z" w16du:dateUtc="2026-02-17T08:47:00Z"/>
          <w:rFonts w:ascii="FranceTV Brown TT Light" w:hAnsi="FranceTV Brown TT Light" w:cs="FranceTV Brown TT Light"/>
        </w:rPr>
      </w:pPr>
      <w:del w:id="1489" w:author="CLUZEAU Marie" w:date="2026-02-17T09:47:00Z" w16du:dateUtc="2026-02-17T08:47:00Z">
        <w:r w:rsidRPr="009E52B8" w:rsidDel="00634A4E">
          <w:rPr>
            <w:rFonts w:ascii="FranceTV Brown TT Light" w:hAnsi="FranceTV Brown TT Light" w:cs="FranceTV Brown TT Light"/>
          </w:rPr>
          <w:delText>Les pénalités appliquées sont déterminées dans l’outil de contrôle qualité.</w:delText>
        </w:r>
      </w:del>
    </w:p>
    <w:p w14:paraId="20C7CC79" w14:textId="4A4546C4" w:rsidR="009E52B8" w:rsidRPr="009E52B8" w:rsidDel="00634A4E" w:rsidRDefault="009E52B8" w:rsidP="009E52B8">
      <w:pPr>
        <w:jc w:val="both"/>
        <w:rPr>
          <w:del w:id="1490" w:author="CLUZEAU Marie" w:date="2026-02-17T09:47:00Z" w16du:dateUtc="2026-02-17T08:47:00Z"/>
          <w:rFonts w:ascii="FranceTV Brown TT Light" w:hAnsi="FranceTV Brown TT Light" w:cs="FranceTV Brown TT Light"/>
        </w:rPr>
      </w:pPr>
    </w:p>
    <w:p w14:paraId="2BFC1493" w14:textId="42A19620" w:rsidR="009E52B8" w:rsidRPr="00122C22" w:rsidDel="00634A4E" w:rsidRDefault="009E52B8" w:rsidP="001765C3">
      <w:pPr>
        <w:pStyle w:val="Titre3"/>
        <w:rPr>
          <w:del w:id="1491" w:author="CLUZEAU Marie" w:date="2026-02-17T09:47:00Z" w16du:dateUtc="2026-02-17T08:47:00Z"/>
          <w:rFonts w:ascii="FranceTV Brown TT Light" w:hAnsi="FranceTV Brown TT Light" w:cs="FranceTV Brown TT Light"/>
        </w:rPr>
      </w:pPr>
      <w:del w:id="1492" w:author="CLUZEAU Marie" w:date="2026-02-17T09:47:00Z" w16du:dateUtc="2026-02-17T08:47:00Z">
        <w:r w:rsidRPr="00122C22" w:rsidDel="00634A4E">
          <w:rPr>
            <w:rFonts w:ascii="FranceTV Brown TT Light" w:hAnsi="FranceTV Brown TT Light" w:cs="FranceTV Brown TT Light"/>
          </w:rPr>
          <w:delText>Pénalités liées à̀ l’absence de représentant du Titulaire</w:delText>
        </w:r>
      </w:del>
    </w:p>
    <w:p w14:paraId="00AE2459" w14:textId="15745FF9" w:rsidR="009E52B8" w:rsidRPr="009E52B8" w:rsidDel="00634A4E" w:rsidRDefault="009E52B8" w:rsidP="009E52B8">
      <w:pPr>
        <w:jc w:val="both"/>
        <w:rPr>
          <w:del w:id="1493" w:author="CLUZEAU Marie" w:date="2026-02-17T09:47:00Z" w16du:dateUtc="2026-02-17T08:47:00Z"/>
          <w:rFonts w:ascii="FranceTV Brown TT Light" w:hAnsi="FranceTV Brown TT Light" w:cs="FranceTV Brown TT Light"/>
        </w:rPr>
      </w:pPr>
      <w:del w:id="1494" w:author="CLUZEAU Marie" w:date="2026-02-17T09:47:00Z" w16du:dateUtc="2026-02-17T08:47:00Z">
        <w:r w:rsidRPr="009E52B8" w:rsidDel="00634A4E">
          <w:rPr>
            <w:rFonts w:ascii="FranceTV Brown TT Light" w:hAnsi="FranceTV Brown TT Light" w:cs="FranceTV Brown TT Light"/>
          </w:rPr>
          <w:delText>Pour un contrôle contradictoire, en cas d’absence du représentant du Titulaire, celui-ci sera quand même réalisé́ et une pénalité́ forfaitaire de 100 Euros HT sera appliquée.</w:delText>
        </w:r>
      </w:del>
    </w:p>
    <w:p w14:paraId="33B50EC0" w14:textId="2C92A20F" w:rsidR="009E52B8" w:rsidRPr="009E52B8" w:rsidDel="00634A4E" w:rsidRDefault="009E52B8" w:rsidP="009E52B8">
      <w:pPr>
        <w:jc w:val="both"/>
        <w:rPr>
          <w:del w:id="1495" w:author="CLUZEAU Marie" w:date="2026-02-17T09:47:00Z" w16du:dateUtc="2026-02-17T08:47:00Z"/>
          <w:rFonts w:ascii="FranceTV Brown TT Light" w:hAnsi="FranceTV Brown TT Light" w:cs="FranceTV Brown TT Light"/>
        </w:rPr>
      </w:pPr>
    </w:p>
    <w:p w14:paraId="440399DE" w14:textId="02270067" w:rsidR="009E52B8" w:rsidRPr="00122C22" w:rsidDel="00634A4E" w:rsidRDefault="009E52B8" w:rsidP="001765C3">
      <w:pPr>
        <w:pStyle w:val="Titre3"/>
        <w:rPr>
          <w:del w:id="1496" w:author="CLUZEAU Marie" w:date="2026-02-17T09:47:00Z" w16du:dateUtc="2026-02-17T08:47:00Z"/>
          <w:rFonts w:ascii="FranceTV Brown TT Light" w:hAnsi="FranceTV Brown TT Light" w:cs="FranceTV Brown TT Light"/>
        </w:rPr>
      </w:pPr>
      <w:del w:id="1497" w:author="CLUZEAU Marie" w:date="2026-02-17T09:47:00Z" w16du:dateUtc="2026-02-17T08:47:00Z">
        <w:r w:rsidRPr="00122C22" w:rsidDel="00634A4E">
          <w:rPr>
            <w:rFonts w:ascii="FranceTV Brown TT Light" w:hAnsi="FranceTV Brown TT Light" w:cs="FranceTV Brown TT Light"/>
          </w:rPr>
          <w:delText>Pénalités liées au niveau de qualité́ global obtenu</w:delText>
        </w:r>
      </w:del>
    </w:p>
    <w:p w14:paraId="086BCC00" w14:textId="657F528C" w:rsidR="009E52B8" w:rsidRPr="009E52B8" w:rsidDel="00634A4E" w:rsidRDefault="009E52B8" w:rsidP="009E52B8">
      <w:pPr>
        <w:jc w:val="both"/>
        <w:rPr>
          <w:del w:id="1498" w:author="CLUZEAU Marie" w:date="2026-02-17T09:47:00Z" w16du:dateUtc="2026-02-17T08:47:00Z"/>
          <w:rFonts w:ascii="FranceTV Brown TT Light" w:hAnsi="FranceTV Brown TT Light" w:cs="FranceTV Brown TT Light"/>
        </w:rPr>
      </w:pPr>
      <w:del w:id="1499" w:author="CLUZEAU Marie" w:date="2026-02-17T09:47:00Z" w16du:dateUtc="2026-02-17T08:47:00Z">
        <w:r w:rsidRPr="009E52B8" w:rsidDel="00634A4E">
          <w:rPr>
            <w:rFonts w:ascii="FranceTV Brown TT Light" w:hAnsi="FranceTV Brown TT Light" w:cs="FranceTV Brown TT Light"/>
          </w:rPr>
          <w:delText>Dans le cadre d’un audit qualité́ réalisé́, si l’indice de dysfonctionnement général était inférieur au niveau de qualité́ à atteindre (note inférieure au seuil d’acceptabilité du Titulaire), il pourra être procédé́ à un nouveau contrôle. Afin de valider la mise en place des actions correctives. Ce contrôle sera soumis aux mêmes pénalités que les autres audits qualités.</w:delText>
        </w:r>
      </w:del>
    </w:p>
    <w:p w14:paraId="2A7DE2CF" w14:textId="608EBBC5" w:rsidR="009E52B8" w:rsidRPr="009E52B8" w:rsidDel="00634A4E" w:rsidRDefault="009E52B8" w:rsidP="009E52B8">
      <w:pPr>
        <w:jc w:val="both"/>
        <w:rPr>
          <w:del w:id="1500" w:author="CLUZEAU Marie" w:date="2026-02-17T09:47:00Z" w16du:dateUtc="2026-02-17T08:47:00Z"/>
          <w:rFonts w:ascii="FranceTV Brown TT Light" w:hAnsi="FranceTV Brown TT Light" w:cs="FranceTV Brown TT Light"/>
        </w:rPr>
      </w:pPr>
    </w:p>
    <w:p w14:paraId="3A72EBA0" w14:textId="0997BC6C" w:rsidR="009E52B8" w:rsidRPr="00122C22" w:rsidDel="00634A4E" w:rsidRDefault="009E52B8" w:rsidP="008A6C16">
      <w:pPr>
        <w:pStyle w:val="Titre3"/>
        <w:rPr>
          <w:del w:id="1501" w:author="CLUZEAU Marie" w:date="2026-02-17T09:47:00Z" w16du:dateUtc="2026-02-17T08:47:00Z"/>
          <w:rFonts w:ascii="FranceTV Brown TT Light" w:hAnsi="FranceTV Brown TT Light" w:cs="FranceTV Brown TT Light"/>
        </w:rPr>
      </w:pPr>
      <w:del w:id="1502" w:author="CLUZEAU Marie" w:date="2026-02-17T09:47:00Z" w16du:dateUtc="2026-02-17T08:47:00Z">
        <w:r w:rsidRPr="00122C22" w:rsidDel="00634A4E">
          <w:rPr>
            <w:rFonts w:ascii="FranceTV Brown TT Light" w:hAnsi="FranceTV Brown TT Light" w:cs="FranceTV Brown TT Light"/>
          </w:rPr>
          <w:delText>Pénalités pour absence de réponse à l’audit qualité́</w:delText>
        </w:r>
      </w:del>
    </w:p>
    <w:p w14:paraId="65C63D74" w14:textId="10DE8542" w:rsidR="009E52B8" w:rsidRPr="009E52B8" w:rsidDel="00634A4E" w:rsidRDefault="009E52B8" w:rsidP="009E52B8">
      <w:pPr>
        <w:jc w:val="both"/>
        <w:rPr>
          <w:del w:id="1503" w:author="CLUZEAU Marie" w:date="2026-02-17T09:47:00Z" w16du:dateUtc="2026-02-17T08:47:00Z"/>
          <w:rFonts w:ascii="FranceTV Brown TT Light" w:hAnsi="FranceTV Brown TT Light" w:cs="FranceTV Brown TT Light"/>
        </w:rPr>
      </w:pPr>
      <w:del w:id="1504" w:author="CLUZEAU Marie" w:date="2026-02-17T09:47:00Z" w16du:dateUtc="2026-02-17T08:47:00Z">
        <w:r w:rsidRPr="009E52B8" w:rsidDel="00634A4E">
          <w:rPr>
            <w:rFonts w:ascii="FranceTV Brown TT Light" w:hAnsi="FranceTV Brown TT Light" w:cs="FranceTV Brown TT Light"/>
          </w:rPr>
          <w:delText>Pour donner suite à la transmission de l’audit qualité, le Prestataire devra envoyer à France Télévisions dans les 48 heures ouvrées suivant la communication du résultat qualité, un planning précis avec les mesures prises pour corriger les manquements dans le délai imposé.</w:delText>
        </w:r>
      </w:del>
    </w:p>
    <w:p w14:paraId="01306D4D" w14:textId="0E0F028A" w:rsidR="009E52B8" w:rsidRPr="009E52B8" w:rsidDel="00634A4E" w:rsidRDefault="009E52B8" w:rsidP="009E52B8">
      <w:pPr>
        <w:jc w:val="both"/>
        <w:rPr>
          <w:del w:id="1505" w:author="CLUZEAU Marie" w:date="2026-02-17T09:47:00Z" w16du:dateUtc="2026-02-17T08:47:00Z"/>
          <w:rFonts w:ascii="FranceTV Brown TT Light" w:hAnsi="FranceTV Brown TT Light" w:cs="FranceTV Brown TT Light"/>
        </w:rPr>
      </w:pPr>
      <w:del w:id="1506" w:author="CLUZEAU Marie" w:date="2026-02-17T09:47:00Z" w16du:dateUtc="2026-02-17T08:47:00Z">
        <w:r w:rsidRPr="009E52B8" w:rsidDel="00634A4E">
          <w:rPr>
            <w:rFonts w:ascii="FranceTV Brown TT Light" w:hAnsi="FranceTV Brown TT Light" w:cs="FranceTV Brown TT Light"/>
          </w:rPr>
          <w:delText>Pour chaque jour calendaire de retard de réponse à l’audit qualité sera appliquée une pénalité de 50 euros HT sans excéder le montant maximal de 500 euros HT.</w:delText>
        </w:r>
      </w:del>
    </w:p>
    <w:p w14:paraId="39DDD480" w14:textId="0A3A1B53" w:rsidR="009E52B8" w:rsidRPr="009E52B8" w:rsidDel="00634A4E" w:rsidRDefault="009E52B8" w:rsidP="009E52B8">
      <w:pPr>
        <w:jc w:val="both"/>
        <w:rPr>
          <w:del w:id="1507" w:author="CLUZEAU Marie" w:date="2026-02-17T09:47:00Z" w16du:dateUtc="2026-02-17T08:47:00Z"/>
          <w:rFonts w:ascii="FranceTV Brown TT Light" w:hAnsi="FranceTV Brown TT Light" w:cs="FranceTV Brown TT Light"/>
        </w:rPr>
      </w:pPr>
      <w:del w:id="1508" w:author="CLUZEAU Marie" w:date="2026-02-17T09:47:00Z" w16du:dateUtc="2026-02-17T08:47:00Z">
        <w:r w:rsidRPr="009E52B8" w:rsidDel="00634A4E">
          <w:rPr>
            <w:rFonts w:ascii="FranceTV Brown TT Light" w:hAnsi="FranceTV Brown TT Light" w:cs="FranceTV Brown TT Light"/>
          </w:rPr>
          <w:delText>En cas de non-réponse à un audit qualité́ (dans le délai maximal des 14 jours après réception, délai après lequel la réponse à l’audit ne peut plus être réalisée), France Télévisions appliquera une pénalité́ de 500 Euros HT.</w:delText>
        </w:r>
      </w:del>
    </w:p>
    <w:p w14:paraId="0E2E0ED1" w14:textId="435CC143" w:rsidR="009E52B8" w:rsidRPr="009E52B8" w:rsidDel="00634A4E" w:rsidRDefault="009E52B8" w:rsidP="009E52B8">
      <w:pPr>
        <w:jc w:val="both"/>
        <w:rPr>
          <w:del w:id="1509" w:author="CLUZEAU Marie" w:date="2026-02-17T09:47:00Z" w16du:dateUtc="2026-02-17T08:47:00Z"/>
          <w:rFonts w:ascii="FranceTV Brown TT Light" w:hAnsi="FranceTV Brown TT Light" w:cs="FranceTV Brown TT Light"/>
        </w:rPr>
      </w:pPr>
      <w:del w:id="1510" w:author="CLUZEAU Marie" w:date="2026-02-17T09:47:00Z" w16du:dateUtc="2026-02-17T08:47:00Z">
        <w:r w:rsidRPr="009E52B8" w:rsidDel="00634A4E">
          <w:rPr>
            <w:rFonts w:ascii="FranceTV Brown TT Light" w:hAnsi="FranceTV Brown TT Light" w:cs="FranceTV Brown TT Light"/>
          </w:rPr>
          <w:delText>Il est entendu que si un problème technique indépendant du titulaire explique ce retard, les pénalités ne seront pas appliquées. Dans le cas où l’absence de réponse serait du fait du titulaire (mauvaise adresse électronique, absence, congés), les pénalités seraient systématiquement appliquées.</w:delText>
        </w:r>
      </w:del>
    </w:p>
    <w:p w14:paraId="17FB1E7A" w14:textId="77777777" w:rsidR="009E52B8" w:rsidRPr="009E52B8" w:rsidRDefault="009E52B8" w:rsidP="009E52B8">
      <w:pPr>
        <w:jc w:val="both"/>
        <w:rPr>
          <w:rFonts w:ascii="FranceTV Brown TT Light" w:hAnsi="FranceTV Brown TT Light" w:cs="FranceTV Brown TT Light"/>
        </w:rPr>
      </w:pPr>
    </w:p>
    <w:p w14:paraId="17CCEACA" w14:textId="5F5CFA96" w:rsidR="009E52B8" w:rsidRPr="00122C22" w:rsidDel="00634A4E" w:rsidRDefault="009E52B8" w:rsidP="008A6C16">
      <w:pPr>
        <w:pStyle w:val="Titre3"/>
        <w:rPr>
          <w:del w:id="1511" w:author="CLUZEAU Marie" w:date="2026-02-17T09:47:00Z" w16du:dateUtc="2026-02-17T08:47:00Z"/>
          <w:rFonts w:ascii="FranceTV Brown TT Light" w:hAnsi="FranceTV Brown TT Light" w:cs="FranceTV Brown TT Light"/>
        </w:rPr>
      </w:pPr>
      <w:del w:id="1512" w:author="CLUZEAU Marie" w:date="2026-02-17T09:47:00Z" w16du:dateUtc="2026-02-17T08:47:00Z">
        <w:r w:rsidRPr="00122C22" w:rsidDel="00634A4E">
          <w:rPr>
            <w:rFonts w:ascii="FranceTV Brown TT Light" w:hAnsi="FranceTV Brown TT Light" w:cs="FranceTV Brown TT Light"/>
          </w:rPr>
          <w:delText>Pénalités pour retard de fourniture de documents</w:delText>
        </w:r>
      </w:del>
    </w:p>
    <w:p w14:paraId="2B581144" w14:textId="43F2EEC5" w:rsidR="009E52B8" w:rsidRPr="009E52B8" w:rsidDel="00634A4E" w:rsidRDefault="009E52B8" w:rsidP="009E52B8">
      <w:pPr>
        <w:jc w:val="both"/>
        <w:rPr>
          <w:del w:id="1513" w:author="CLUZEAU Marie" w:date="2026-02-17T09:47:00Z" w16du:dateUtc="2026-02-17T08:47:00Z"/>
          <w:rFonts w:ascii="FranceTV Brown TT Light" w:hAnsi="FranceTV Brown TT Light" w:cs="FranceTV Brown TT Light"/>
        </w:rPr>
      </w:pPr>
      <w:del w:id="1514" w:author="CLUZEAU Marie" w:date="2026-02-17T09:47:00Z" w16du:dateUtc="2026-02-17T08:47:00Z">
        <w:r w:rsidRPr="009E52B8" w:rsidDel="00634A4E">
          <w:rPr>
            <w:rFonts w:ascii="FranceTV Brown TT Light" w:hAnsi="FranceTV Brown TT Light" w:cs="FranceTV Brown TT Light"/>
          </w:rPr>
          <w:delText>En cas de non-présentation des documents (plannings, liste quotidienne des salariés, comptes-rendus, plans d’action, etc.), France Télévisions pourra appliquer une pénalité́ forfaitaire de 50 euros par document et par jour calendaire de retard.</w:delText>
        </w:r>
      </w:del>
    </w:p>
    <w:p w14:paraId="6C9B14EC" w14:textId="59BED3E8" w:rsidR="009E52B8" w:rsidRPr="009E52B8" w:rsidDel="00634A4E" w:rsidRDefault="009E52B8" w:rsidP="009E52B8">
      <w:pPr>
        <w:jc w:val="both"/>
        <w:rPr>
          <w:del w:id="1515" w:author="CLUZEAU Marie" w:date="2026-02-17T09:47:00Z" w16du:dateUtc="2026-02-17T08:47:00Z"/>
          <w:rFonts w:ascii="FranceTV Brown TT Light" w:hAnsi="FranceTV Brown TT Light" w:cs="FranceTV Brown TT Light"/>
        </w:rPr>
      </w:pPr>
    </w:p>
    <w:p w14:paraId="147E9CEB" w14:textId="6472AC28" w:rsidR="009E52B8" w:rsidRPr="00122C22" w:rsidDel="00634A4E" w:rsidRDefault="009E52B8" w:rsidP="008A6C16">
      <w:pPr>
        <w:pStyle w:val="Titre3"/>
        <w:rPr>
          <w:del w:id="1516" w:author="CLUZEAU Marie" w:date="2026-02-17T09:47:00Z" w16du:dateUtc="2026-02-17T08:47:00Z"/>
          <w:rFonts w:ascii="FranceTV Brown TT Light" w:hAnsi="FranceTV Brown TT Light" w:cs="FranceTV Brown TT Light"/>
        </w:rPr>
      </w:pPr>
      <w:del w:id="1517" w:author="CLUZEAU Marie" w:date="2026-02-17T09:47:00Z" w16du:dateUtc="2026-02-17T08:47:00Z">
        <w:r w:rsidRPr="00122C22" w:rsidDel="00634A4E">
          <w:rPr>
            <w:rFonts w:ascii="FranceTV Brown TT Light" w:hAnsi="FranceTV Brown TT Light" w:cs="FranceTV Brown TT Light"/>
          </w:rPr>
          <w:delText>Pénalités pour retard de dotation en matériel</w:delText>
        </w:r>
      </w:del>
    </w:p>
    <w:p w14:paraId="5856AE86" w14:textId="1939447A" w:rsidR="009E52B8" w:rsidRPr="009E52B8" w:rsidDel="00634A4E" w:rsidRDefault="009E52B8" w:rsidP="009E52B8">
      <w:pPr>
        <w:jc w:val="both"/>
        <w:rPr>
          <w:del w:id="1518" w:author="CLUZEAU Marie" w:date="2026-02-17T09:47:00Z" w16du:dateUtc="2026-02-17T08:47:00Z"/>
          <w:rFonts w:ascii="FranceTV Brown TT Light" w:hAnsi="FranceTV Brown TT Light" w:cs="FranceTV Brown TT Light"/>
        </w:rPr>
      </w:pPr>
      <w:del w:id="1519" w:author="CLUZEAU Marie" w:date="2026-02-17T09:47:00Z" w16du:dateUtc="2026-02-17T08:47:00Z">
        <w:r w:rsidRPr="009E52B8" w:rsidDel="00634A4E">
          <w:rPr>
            <w:rFonts w:ascii="FranceTV Brown TT Light" w:hAnsi="FranceTV Brown TT Light" w:cs="FranceTV Brown TT Light"/>
          </w:rPr>
          <w:delText>En cas de non mise en place des matériels prévus dans l’offre du Prestataire, France Télévisions pourra appliquer une pénalité forfaitaire de 50 euros HT par matériel par jour calendaire de retard.</w:delText>
        </w:r>
      </w:del>
    </w:p>
    <w:p w14:paraId="10722BA4" w14:textId="634E4EF2" w:rsidR="009E52B8" w:rsidRPr="009E52B8" w:rsidDel="00634A4E" w:rsidRDefault="009E52B8" w:rsidP="009E52B8">
      <w:pPr>
        <w:jc w:val="both"/>
        <w:rPr>
          <w:del w:id="1520" w:author="CLUZEAU Marie" w:date="2026-02-17T09:47:00Z" w16du:dateUtc="2026-02-17T08:47:00Z"/>
          <w:rFonts w:ascii="FranceTV Brown TT Light" w:hAnsi="FranceTV Brown TT Light" w:cs="FranceTV Brown TT Light"/>
        </w:rPr>
      </w:pPr>
      <w:del w:id="1521" w:author="CLUZEAU Marie" w:date="2026-02-17T09:47:00Z" w16du:dateUtc="2026-02-17T08:47:00Z">
        <w:r w:rsidRPr="009E52B8" w:rsidDel="00634A4E">
          <w:rPr>
            <w:rFonts w:ascii="FranceTV Brown TT Light" w:hAnsi="FranceTV Brown TT Light" w:cs="FranceTV Brown TT Light"/>
          </w:rPr>
          <w:delText>Cette pénalité sera applicable en début de marché et tout au long de celui-ci.</w:delText>
        </w:r>
      </w:del>
    </w:p>
    <w:p w14:paraId="0700E7B5" w14:textId="45908909" w:rsidR="009E52B8" w:rsidRPr="009E52B8" w:rsidDel="00634A4E" w:rsidRDefault="009E52B8" w:rsidP="009E52B8">
      <w:pPr>
        <w:jc w:val="both"/>
        <w:rPr>
          <w:del w:id="1522" w:author="CLUZEAU Marie" w:date="2026-02-17T09:47:00Z" w16du:dateUtc="2026-02-17T08:47:00Z"/>
          <w:rFonts w:ascii="FranceTV Brown TT Light" w:hAnsi="FranceTV Brown TT Light" w:cs="FranceTV Brown TT Light"/>
        </w:rPr>
      </w:pPr>
      <w:del w:id="1523" w:author="CLUZEAU Marie" w:date="2026-02-17T09:47:00Z" w16du:dateUtc="2026-02-17T08:47:00Z">
        <w:r w:rsidRPr="009E52B8" w:rsidDel="00634A4E">
          <w:rPr>
            <w:rFonts w:ascii="FranceTV Brown TT Light" w:hAnsi="FranceTV Brown TT Light" w:cs="FranceTV Brown TT Light"/>
          </w:rPr>
          <w:delText>Il convient également de rappeler que tout matériel dont l’amortissement arrivant à échéance en cours de marché devra être remplacé dans les délais.</w:delText>
        </w:r>
      </w:del>
    </w:p>
    <w:p w14:paraId="48C5B5EA" w14:textId="54E605E5" w:rsidR="009E52B8" w:rsidRPr="009E52B8" w:rsidDel="00634A4E" w:rsidRDefault="009E52B8" w:rsidP="009E52B8">
      <w:pPr>
        <w:jc w:val="both"/>
        <w:rPr>
          <w:del w:id="1524" w:author="CLUZEAU Marie" w:date="2026-02-17T09:47:00Z" w16du:dateUtc="2026-02-17T08:47:00Z"/>
          <w:rFonts w:ascii="FranceTV Brown TT Light" w:hAnsi="FranceTV Brown TT Light" w:cs="FranceTV Brown TT Light"/>
        </w:rPr>
      </w:pPr>
    </w:p>
    <w:p w14:paraId="63E09D75" w14:textId="20FF4DB7" w:rsidR="009E52B8" w:rsidRPr="00122C22" w:rsidDel="00634A4E" w:rsidRDefault="009E52B8" w:rsidP="008A6C16">
      <w:pPr>
        <w:pStyle w:val="Titre3"/>
        <w:rPr>
          <w:del w:id="1525" w:author="CLUZEAU Marie" w:date="2026-02-17T09:47:00Z" w16du:dateUtc="2026-02-17T08:47:00Z"/>
          <w:rFonts w:ascii="FranceTV Brown TT Light" w:hAnsi="FranceTV Brown TT Light" w:cs="FranceTV Brown TT Light"/>
        </w:rPr>
      </w:pPr>
      <w:del w:id="1526" w:author="CLUZEAU Marie" w:date="2026-02-17T09:47:00Z" w16du:dateUtc="2026-02-17T08:47:00Z">
        <w:r w:rsidRPr="00122C22" w:rsidDel="00634A4E">
          <w:rPr>
            <w:rFonts w:ascii="FranceTV Brown TT Light" w:hAnsi="FranceTV Brown TT Light" w:cs="FranceTV Brown TT Light"/>
          </w:rPr>
          <w:delText>Pénalités pour non-respect des produits prévus</w:delText>
        </w:r>
      </w:del>
    </w:p>
    <w:p w14:paraId="3B058E56" w14:textId="45A8354C" w:rsidR="009E52B8" w:rsidRPr="009E52B8" w:rsidDel="00634A4E" w:rsidRDefault="009E52B8" w:rsidP="009E52B8">
      <w:pPr>
        <w:jc w:val="both"/>
        <w:rPr>
          <w:del w:id="1527" w:author="CLUZEAU Marie" w:date="2026-02-17T09:47:00Z" w16du:dateUtc="2026-02-17T08:47:00Z"/>
          <w:rFonts w:ascii="FranceTV Brown TT Light" w:hAnsi="FranceTV Brown TT Light" w:cs="FranceTV Brown TT Light"/>
        </w:rPr>
      </w:pPr>
      <w:del w:id="1528" w:author="CLUZEAU Marie" w:date="2026-02-17T09:47:00Z" w16du:dateUtc="2026-02-17T08:47:00Z">
        <w:r w:rsidRPr="009E52B8" w:rsidDel="00634A4E">
          <w:rPr>
            <w:rFonts w:ascii="FranceTV Brown TT Light" w:hAnsi="FranceTV Brown TT Light" w:cs="FranceTV Brown TT Light"/>
          </w:rPr>
          <w:delText>En cas de non-respect de la mise en place des produits prévus dans l’offre du Titulaire, France Télévisions appliquera une pénalité́ représentant 50% de la totalité́ de la dotation pour produits mentionnée dans le cadre de réponse.</w:delText>
        </w:r>
      </w:del>
    </w:p>
    <w:p w14:paraId="5F32443E" w14:textId="748671F8" w:rsidR="009E52B8" w:rsidRPr="009E52B8" w:rsidDel="00634A4E" w:rsidRDefault="009E52B8" w:rsidP="009E52B8">
      <w:pPr>
        <w:jc w:val="both"/>
        <w:rPr>
          <w:del w:id="1529" w:author="CLUZEAU Marie" w:date="2026-02-17T09:47:00Z" w16du:dateUtc="2026-02-17T08:47:00Z"/>
          <w:rFonts w:ascii="FranceTV Brown TT Light" w:hAnsi="FranceTV Brown TT Light" w:cs="FranceTV Brown TT Light"/>
        </w:rPr>
      </w:pPr>
      <w:del w:id="1530" w:author="CLUZEAU Marie" w:date="2026-02-17T09:47:00Z" w16du:dateUtc="2026-02-17T08:47:00Z">
        <w:r w:rsidRPr="009E52B8" w:rsidDel="00634A4E">
          <w:rPr>
            <w:rFonts w:ascii="FranceTV Brown TT Light" w:hAnsi="FranceTV Brown TT Light" w:cs="FranceTV Brown TT Light"/>
          </w:rPr>
          <w:delText>Cette pénalité́ sera reconduite mensuellement en cas de besoin tant que les produits proposés dans l’offre du Titulaire ne seront pas mis en place sur l’ensemble du périmètre du marché́.</w:delText>
        </w:r>
      </w:del>
    </w:p>
    <w:p w14:paraId="2670F7E9" w14:textId="64CF1DF8" w:rsidR="009E52B8" w:rsidRPr="009E52B8" w:rsidDel="00634A4E" w:rsidRDefault="009E52B8" w:rsidP="009E52B8">
      <w:pPr>
        <w:jc w:val="both"/>
        <w:rPr>
          <w:del w:id="1531" w:author="CLUZEAU Marie" w:date="2026-02-17T09:47:00Z" w16du:dateUtc="2026-02-17T08:47:00Z"/>
          <w:rFonts w:ascii="FranceTV Brown TT Light" w:hAnsi="FranceTV Brown TT Light" w:cs="FranceTV Brown TT Light"/>
        </w:rPr>
      </w:pPr>
    </w:p>
    <w:p w14:paraId="56E36302" w14:textId="2F12775B" w:rsidR="009E52B8" w:rsidRPr="00122C22" w:rsidDel="00634A4E" w:rsidRDefault="009E52B8" w:rsidP="00CA7EEA">
      <w:pPr>
        <w:pStyle w:val="Titre3"/>
        <w:rPr>
          <w:del w:id="1532" w:author="CLUZEAU Marie" w:date="2026-02-17T09:47:00Z" w16du:dateUtc="2026-02-17T08:47:00Z"/>
          <w:rFonts w:ascii="FranceTV Brown TT Light" w:hAnsi="FranceTV Brown TT Light" w:cs="FranceTV Brown TT Light"/>
        </w:rPr>
      </w:pPr>
      <w:del w:id="1533" w:author="CLUZEAU Marie" w:date="2026-02-17T09:47:00Z" w16du:dateUtc="2026-02-17T08:47:00Z">
        <w:r w:rsidRPr="00122C22" w:rsidDel="00634A4E">
          <w:rPr>
            <w:rFonts w:ascii="FranceTV Brown TT Light" w:hAnsi="FranceTV Brown TT Light" w:cs="FranceTV Brown TT Light"/>
          </w:rPr>
          <w:delText>Pénalités pour non-respect des engagements en matière de développement durable et des plans de formation</w:delText>
        </w:r>
      </w:del>
    </w:p>
    <w:p w14:paraId="6C5A3ADC" w14:textId="38D8F08E" w:rsidR="009E52B8" w:rsidRPr="009E52B8" w:rsidDel="00634A4E" w:rsidRDefault="009E52B8" w:rsidP="009E52B8">
      <w:pPr>
        <w:jc w:val="both"/>
        <w:rPr>
          <w:del w:id="1534" w:author="CLUZEAU Marie" w:date="2026-02-17T09:47:00Z" w16du:dateUtc="2026-02-17T08:47:00Z"/>
          <w:rFonts w:ascii="FranceTV Brown TT Light" w:hAnsi="FranceTV Brown TT Light" w:cs="FranceTV Brown TT Light"/>
        </w:rPr>
      </w:pPr>
      <w:del w:id="1535" w:author="CLUZEAU Marie" w:date="2026-02-17T09:47:00Z" w16du:dateUtc="2026-02-17T08:47:00Z">
        <w:r w:rsidRPr="009E52B8" w:rsidDel="00634A4E">
          <w:rPr>
            <w:rFonts w:ascii="FranceTV Brown TT Light" w:hAnsi="FranceTV Brown TT Light" w:cs="FranceTV Brown TT Light"/>
          </w:rPr>
          <w:delText>En cas de non-respect de ses engagements en ce qui concerne la formation ainsi qu’en matière d’insertion sociale ou en ce qui concerne la lutte contre l’illettrisme et l’alphabétisation, le Titulaire sera pénalisé́ en fin d’année contractuelle d’un montant représentant 0,3% de la masse salariale globale mentionnée aux comptes d’exploitation (Décomposition du prix Global et Forfaitaire pour chacun des lots considérés).  Cette pénalité́ sera reproduite annuellement en cas de besoin tant que des actions concrètes ne sont pas engagées sur l’ensemble du périmètre du marché́.</w:delText>
        </w:r>
      </w:del>
    </w:p>
    <w:p w14:paraId="5C9102C8" w14:textId="759141C3" w:rsidR="009E52B8" w:rsidRPr="009E52B8" w:rsidDel="00634A4E" w:rsidRDefault="009E52B8" w:rsidP="009E52B8">
      <w:pPr>
        <w:jc w:val="both"/>
        <w:rPr>
          <w:del w:id="1536" w:author="CLUZEAU Marie" w:date="2026-02-17T09:47:00Z" w16du:dateUtc="2026-02-17T08:47:00Z"/>
          <w:rFonts w:ascii="FranceTV Brown TT Light" w:hAnsi="FranceTV Brown TT Light" w:cs="FranceTV Brown TT Light"/>
        </w:rPr>
      </w:pPr>
    </w:p>
    <w:p w14:paraId="42248C0C" w14:textId="599613AC" w:rsidR="009E52B8" w:rsidRPr="00122C22" w:rsidDel="00634A4E" w:rsidRDefault="009E52B8" w:rsidP="00CA7EEA">
      <w:pPr>
        <w:pStyle w:val="Titre3"/>
        <w:rPr>
          <w:del w:id="1537" w:author="CLUZEAU Marie" w:date="2026-02-17T09:47:00Z" w16du:dateUtc="2026-02-17T08:47:00Z"/>
          <w:rFonts w:ascii="FranceTV Brown TT Light" w:hAnsi="FranceTV Brown TT Light" w:cs="FranceTV Brown TT Light"/>
        </w:rPr>
      </w:pPr>
      <w:del w:id="1538" w:author="CLUZEAU Marie" w:date="2026-02-17T09:47:00Z" w16du:dateUtc="2026-02-17T08:47:00Z">
        <w:r w:rsidRPr="00122C22" w:rsidDel="00634A4E">
          <w:rPr>
            <w:rFonts w:ascii="FranceTV Brown TT Light" w:hAnsi="FranceTV Brown TT Light" w:cs="FranceTV Brown TT Light"/>
          </w:rPr>
          <w:delText>Pénalités pour non-respect des engagements en matière de sécurité́ et d’habilitation</w:delText>
        </w:r>
      </w:del>
    </w:p>
    <w:p w14:paraId="0F1D7696" w14:textId="03169454" w:rsidR="009E52B8" w:rsidRPr="009E52B8" w:rsidDel="00634A4E" w:rsidRDefault="009E52B8" w:rsidP="009E52B8">
      <w:pPr>
        <w:jc w:val="both"/>
        <w:rPr>
          <w:del w:id="1539" w:author="CLUZEAU Marie" w:date="2026-02-17T09:47:00Z" w16du:dateUtc="2026-02-17T08:47:00Z"/>
          <w:rFonts w:ascii="FranceTV Brown TT Light" w:hAnsi="FranceTV Brown TT Light" w:cs="FranceTV Brown TT Light"/>
        </w:rPr>
      </w:pPr>
      <w:del w:id="1540" w:author="CLUZEAU Marie" w:date="2026-02-17T09:47:00Z" w16du:dateUtc="2026-02-17T08:47:00Z">
        <w:r w:rsidRPr="009E52B8" w:rsidDel="00634A4E">
          <w:rPr>
            <w:rFonts w:ascii="FranceTV Brown TT Light" w:hAnsi="FranceTV Brown TT Light" w:cs="FranceTV Brown TT Light"/>
          </w:rPr>
          <w:delText>En cas de non-respect des consignes relatives aux certificats et habilitations nécessaires à la conduite de prestations spécifiques le Titulaire sera pénalisé d’un montant forfaitaire de 1500 euros HT par constat établi. (Agrément nominatif du Certibiocide et du Certiphyto pour la fumigation). Ces certificats doivent être en cours de validité.</w:delText>
        </w:r>
      </w:del>
    </w:p>
    <w:p w14:paraId="785B243E" w14:textId="14451663" w:rsidR="009E52B8" w:rsidRPr="009E52B8" w:rsidDel="00634A4E" w:rsidRDefault="009E52B8" w:rsidP="009E52B8">
      <w:pPr>
        <w:jc w:val="both"/>
        <w:rPr>
          <w:del w:id="1541" w:author="CLUZEAU Marie" w:date="2026-02-17T09:47:00Z" w16du:dateUtc="2026-02-17T08:47:00Z"/>
          <w:rFonts w:ascii="FranceTV Brown TT Light" w:hAnsi="FranceTV Brown TT Light" w:cs="FranceTV Brown TT Light"/>
        </w:rPr>
      </w:pPr>
    </w:p>
    <w:p w14:paraId="5B8A50DD" w14:textId="7975E4EC" w:rsidR="009E52B8" w:rsidRPr="00122C22" w:rsidDel="00634A4E" w:rsidRDefault="009E52B8" w:rsidP="00CA7EEA">
      <w:pPr>
        <w:pStyle w:val="Titre3"/>
        <w:rPr>
          <w:del w:id="1542" w:author="CLUZEAU Marie" w:date="2026-02-17T09:47:00Z" w16du:dateUtc="2026-02-17T08:47:00Z"/>
          <w:rFonts w:ascii="FranceTV Brown TT Light" w:hAnsi="FranceTV Brown TT Light" w:cs="FranceTV Brown TT Light"/>
        </w:rPr>
      </w:pPr>
      <w:del w:id="1543" w:author="CLUZEAU Marie" w:date="2026-02-17T09:47:00Z" w16du:dateUtc="2026-02-17T08:47:00Z">
        <w:r w:rsidRPr="00122C22" w:rsidDel="00634A4E">
          <w:rPr>
            <w:rFonts w:ascii="FranceTV Brown TT Light" w:hAnsi="FranceTV Brown TT Light" w:cs="FranceTV Brown TT Light"/>
          </w:rPr>
          <w:delText>Pénalités pour attitude discourtoise ou incorrecte</w:delText>
        </w:r>
      </w:del>
    </w:p>
    <w:p w14:paraId="644D0F51" w14:textId="531BD9F1" w:rsidR="009E52B8" w:rsidRPr="009E52B8" w:rsidDel="00634A4E" w:rsidRDefault="009E52B8" w:rsidP="009E52B8">
      <w:pPr>
        <w:jc w:val="both"/>
        <w:rPr>
          <w:del w:id="1544" w:author="CLUZEAU Marie" w:date="2026-02-17T09:47:00Z" w16du:dateUtc="2026-02-17T08:47:00Z"/>
          <w:rFonts w:ascii="FranceTV Brown TT Light" w:hAnsi="FranceTV Brown TT Light" w:cs="FranceTV Brown TT Light"/>
        </w:rPr>
      </w:pPr>
      <w:del w:id="1545" w:author="CLUZEAU Marie" w:date="2026-02-17T09:47:00Z" w16du:dateUtc="2026-02-17T08:47:00Z">
        <w:r w:rsidRPr="009E52B8" w:rsidDel="00634A4E">
          <w:rPr>
            <w:rFonts w:ascii="FranceTV Brown TT Light" w:hAnsi="FranceTV Brown TT Light" w:cs="FranceTV Brown TT Light"/>
          </w:rPr>
          <w:delText>En cas de constat direct ou indirect (plainte orale au bureau des informations ou réclamation écrite) d’une attitude discourtoise ou incorrecte envers les visiteurs ou personnel de France Télévisions. Il sera appliqué une pénalité́ de 450 Euros HT par manquement constaté.</w:delText>
        </w:r>
      </w:del>
    </w:p>
    <w:p w14:paraId="7B5178E1" w14:textId="6E84CE56" w:rsidR="009E52B8" w:rsidRPr="009E52B8" w:rsidDel="00634A4E" w:rsidRDefault="009E52B8" w:rsidP="00CA7EEA">
      <w:pPr>
        <w:pStyle w:val="Titre3"/>
        <w:numPr>
          <w:ilvl w:val="0"/>
          <w:numId w:val="0"/>
        </w:numPr>
        <w:ind w:left="293" w:hanging="293"/>
        <w:rPr>
          <w:del w:id="1546" w:author="CLUZEAU Marie" w:date="2026-02-17T09:47:00Z" w16du:dateUtc="2026-02-17T08:47:00Z"/>
        </w:rPr>
      </w:pPr>
    </w:p>
    <w:p w14:paraId="7F974380" w14:textId="4D07D30A" w:rsidR="009E52B8" w:rsidRPr="00122C22" w:rsidDel="00634A4E" w:rsidRDefault="009E52B8" w:rsidP="00CA7EEA">
      <w:pPr>
        <w:pStyle w:val="Titre3"/>
        <w:rPr>
          <w:del w:id="1547" w:author="CLUZEAU Marie" w:date="2026-02-17T09:47:00Z" w16du:dateUtc="2026-02-17T08:47:00Z"/>
          <w:rFonts w:ascii="FranceTV Brown TT Light" w:hAnsi="FranceTV Brown TT Light" w:cs="FranceTV Brown TT Light"/>
        </w:rPr>
      </w:pPr>
      <w:del w:id="1548" w:author="CLUZEAU Marie" w:date="2026-02-17T09:47:00Z" w16du:dateUtc="2026-02-17T08:47:00Z">
        <w:r w:rsidRPr="00122C22" w:rsidDel="00634A4E">
          <w:rPr>
            <w:rFonts w:ascii="FranceTV Brown TT Light" w:hAnsi="FranceTV Brown TT Light" w:cs="FranceTV Brown TT Light"/>
          </w:rPr>
          <w:delText>Pénalités pour impossibilité́ de joindre un responsable opérationnel</w:delText>
        </w:r>
      </w:del>
    </w:p>
    <w:p w14:paraId="690577C3" w14:textId="422034FB" w:rsidR="009E52B8" w:rsidRPr="009E52B8" w:rsidDel="00634A4E" w:rsidRDefault="009E52B8" w:rsidP="009E52B8">
      <w:pPr>
        <w:jc w:val="both"/>
        <w:rPr>
          <w:del w:id="1549" w:author="CLUZEAU Marie" w:date="2026-02-17T09:47:00Z" w16du:dateUtc="2026-02-17T08:47:00Z"/>
          <w:rFonts w:ascii="FranceTV Brown TT Light" w:hAnsi="FranceTV Brown TT Light" w:cs="FranceTV Brown TT Light"/>
        </w:rPr>
      </w:pPr>
      <w:del w:id="1550" w:author="CLUZEAU Marie" w:date="2026-02-17T09:47:00Z" w16du:dateUtc="2026-02-17T08:47:00Z">
        <w:r w:rsidRPr="009E52B8" w:rsidDel="00634A4E">
          <w:rPr>
            <w:rFonts w:ascii="FranceTV Brown TT Light" w:hAnsi="FranceTV Brown TT Light" w:cs="FranceTV Brown TT Light"/>
          </w:rPr>
          <w:delText>En cas d’impossibilité́ de joindre un responsable opérationnel, France Télévisions appliquera une pénalité́ de 450 Euros HT par manquement constaté.</w:delText>
        </w:r>
      </w:del>
    </w:p>
    <w:p w14:paraId="11D07432" w14:textId="689D48F6" w:rsidR="009E52B8" w:rsidRPr="009E52B8" w:rsidDel="00634A4E" w:rsidRDefault="009E52B8" w:rsidP="009E52B8">
      <w:pPr>
        <w:jc w:val="both"/>
        <w:rPr>
          <w:del w:id="1551" w:author="CLUZEAU Marie" w:date="2026-02-17T09:47:00Z" w16du:dateUtc="2026-02-17T08:47:00Z"/>
          <w:rFonts w:ascii="FranceTV Brown TT Light" w:hAnsi="FranceTV Brown TT Light" w:cs="FranceTV Brown TT Light"/>
        </w:rPr>
      </w:pPr>
    </w:p>
    <w:p w14:paraId="05065B6A" w14:textId="01B0A51C" w:rsidR="009E52B8" w:rsidRPr="00122C22" w:rsidDel="00634A4E" w:rsidRDefault="009E52B8" w:rsidP="00CA7EEA">
      <w:pPr>
        <w:pStyle w:val="Titre3"/>
        <w:rPr>
          <w:del w:id="1552" w:author="CLUZEAU Marie" w:date="2026-02-17T09:47:00Z" w16du:dateUtc="2026-02-17T08:47:00Z"/>
          <w:rFonts w:ascii="FranceTV Brown TT Light" w:hAnsi="FranceTV Brown TT Light" w:cs="FranceTV Brown TT Light"/>
        </w:rPr>
      </w:pPr>
      <w:del w:id="1553" w:author="CLUZEAU Marie" w:date="2026-02-17T09:47:00Z" w16du:dateUtc="2026-02-17T08:47:00Z">
        <w:r w:rsidRPr="00122C22" w:rsidDel="00634A4E">
          <w:rPr>
            <w:rFonts w:ascii="FranceTV Brown TT Light" w:hAnsi="FranceTV Brown TT Light" w:cs="FranceTV Brown TT Light"/>
          </w:rPr>
          <w:delText>Pénalités pour perte de moyens d’accès</w:delText>
        </w:r>
      </w:del>
    </w:p>
    <w:p w14:paraId="5FED9C4A" w14:textId="4D2DB46F" w:rsidR="009E52B8" w:rsidRPr="009E52B8" w:rsidDel="00634A4E" w:rsidRDefault="009E52B8" w:rsidP="009E52B8">
      <w:pPr>
        <w:jc w:val="both"/>
        <w:rPr>
          <w:del w:id="1554" w:author="CLUZEAU Marie" w:date="2026-02-17T09:47:00Z" w16du:dateUtc="2026-02-17T08:47:00Z"/>
          <w:rFonts w:ascii="FranceTV Brown TT Light" w:hAnsi="FranceTV Brown TT Light" w:cs="FranceTV Brown TT Light"/>
        </w:rPr>
      </w:pPr>
      <w:del w:id="1555" w:author="CLUZEAU Marie" w:date="2026-02-17T09:47:00Z" w16du:dateUtc="2026-02-17T08:47:00Z">
        <w:r w:rsidRPr="009E52B8" w:rsidDel="00634A4E">
          <w:rPr>
            <w:rFonts w:ascii="FranceTV Brown TT Light" w:hAnsi="FranceTV Brown TT Light" w:cs="FranceTV Brown TT Light"/>
          </w:rPr>
          <w:delText>En cas de perte d’un badge individuel d’accès permettant l’accès à un local et/ou une zone d’activité́, une pénalité́ unitaire forfaitaire de 30 euros sera appliquée au Titulaire. En cas de perte d’une clé hors pass, le titulaire aura la charge de procéder, à ses frais, au changement des serrures concernées par cette perte.</w:delText>
        </w:r>
      </w:del>
    </w:p>
    <w:p w14:paraId="3991B839" w14:textId="6D6FD4EC" w:rsidR="009E52B8" w:rsidRPr="00122C22" w:rsidDel="00634A4E" w:rsidRDefault="009E52B8" w:rsidP="009E52B8">
      <w:pPr>
        <w:jc w:val="both"/>
        <w:rPr>
          <w:del w:id="1556" w:author="CLUZEAU Marie" w:date="2026-02-17T09:47:00Z" w16du:dateUtc="2026-02-17T08:47:00Z"/>
          <w:rFonts w:ascii="FranceTV Brown TT Light" w:hAnsi="FranceTV Brown TT Light" w:cs="FranceTV Brown TT Light"/>
        </w:rPr>
      </w:pPr>
    </w:p>
    <w:p w14:paraId="2655276B" w14:textId="5F7489CF" w:rsidR="009E52B8" w:rsidRPr="00122C22" w:rsidDel="00634A4E" w:rsidRDefault="009E52B8" w:rsidP="00CA7EEA">
      <w:pPr>
        <w:pStyle w:val="Titre3"/>
        <w:rPr>
          <w:del w:id="1557" w:author="CLUZEAU Marie" w:date="2026-02-17T09:47:00Z" w16du:dateUtc="2026-02-17T08:47:00Z"/>
          <w:rFonts w:ascii="FranceTV Brown TT Light" w:hAnsi="FranceTV Brown TT Light" w:cs="FranceTV Brown TT Light"/>
        </w:rPr>
      </w:pPr>
      <w:del w:id="1558" w:author="CLUZEAU Marie" w:date="2026-02-17T09:47:00Z" w16du:dateUtc="2026-02-17T08:47:00Z">
        <w:r w:rsidRPr="00122C22" w:rsidDel="00634A4E">
          <w:rPr>
            <w:rFonts w:ascii="FranceTV Brown TT Light" w:hAnsi="FranceTV Brown TT Light" w:cs="FranceTV Brown TT Light"/>
          </w:rPr>
          <w:delText>Pénalités pour absence ou port incorrect de tenue du Titulaire</w:delText>
        </w:r>
      </w:del>
    </w:p>
    <w:p w14:paraId="2BD5FD01" w14:textId="34BC0BC1" w:rsidR="009E52B8" w:rsidRPr="009E52B8" w:rsidDel="00634A4E" w:rsidRDefault="009E52B8" w:rsidP="009E52B8">
      <w:pPr>
        <w:jc w:val="both"/>
        <w:rPr>
          <w:del w:id="1559" w:author="CLUZEAU Marie" w:date="2026-02-17T09:47:00Z" w16du:dateUtc="2026-02-17T08:47:00Z"/>
          <w:rFonts w:ascii="FranceTV Brown TT Light" w:hAnsi="FranceTV Brown TT Light" w:cs="FranceTV Brown TT Light"/>
        </w:rPr>
      </w:pPr>
      <w:del w:id="1560" w:author="CLUZEAU Marie" w:date="2026-02-17T09:47:00Z" w16du:dateUtc="2026-02-17T08:47:00Z">
        <w:r w:rsidRPr="009E52B8" w:rsidDel="00634A4E">
          <w:rPr>
            <w:rFonts w:ascii="FranceTV Brown TT Light" w:hAnsi="FranceTV Brown TT Light" w:cs="FranceTV Brown TT Light"/>
          </w:rPr>
          <w:delText>En cas d’absence ou de port incorrect de la tenue (dotation complète, bon état général, sigle de la société, badge nominatif...) prévu dans l’offre du titulaire, France Télévisions appliquera une pénalité́ de 450 Euros HT par manquement constaté.</w:delText>
        </w:r>
      </w:del>
    </w:p>
    <w:p w14:paraId="4B57CDA1" w14:textId="77777777" w:rsidR="009E52B8" w:rsidRPr="009E52B8" w:rsidDel="00634A4E" w:rsidRDefault="009E52B8" w:rsidP="009E52B8">
      <w:pPr>
        <w:jc w:val="both"/>
        <w:rPr>
          <w:del w:id="1561" w:author="CLUZEAU Marie" w:date="2026-02-17T09:47:00Z" w16du:dateUtc="2026-02-17T08:47:00Z"/>
          <w:rFonts w:ascii="FranceTV Brown TT Light" w:hAnsi="FranceTV Brown TT Light" w:cs="FranceTV Brown TT Light"/>
        </w:rPr>
      </w:pPr>
    </w:p>
    <w:p w14:paraId="02787129" w14:textId="556CDD66" w:rsidR="009E52B8" w:rsidRPr="00122C22" w:rsidDel="00634A4E" w:rsidRDefault="009E52B8" w:rsidP="00CA7EEA">
      <w:pPr>
        <w:pStyle w:val="Titre3"/>
        <w:rPr>
          <w:del w:id="1562" w:author="CLUZEAU Marie" w:date="2026-02-17T09:47:00Z" w16du:dateUtc="2026-02-17T08:47:00Z"/>
          <w:rFonts w:ascii="FranceTV Brown TT Light" w:hAnsi="FranceTV Brown TT Light" w:cs="FranceTV Brown TT Light"/>
        </w:rPr>
      </w:pPr>
      <w:del w:id="1563" w:author="CLUZEAU Marie" w:date="2026-02-17T09:47:00Z" w16du:dateUtc="2026-02-17T08:47:00Z">
        <w:r w:rsidRPr="00122C22" w:rsidDel="00634A4E">
          <w:rPr>
            <w:rFonts w:ascii="FranceTV Brown TT Light" w:hAnsi="FranceTV Brown TT Light" w:cs="FranceTV Brown TT Light"/>
          </w:rPr>
          <w:delText>Pénalités pour suivi des absences et/ou mesures de sécurité pour travailleurs isolés</w:delText>
        </w:r>
      </w:del>
    </w:p>
    <w:p w14:paraId="6199D2F0" w14:textId="751BED1D" w:rsidR="009E52B8" w:rsidRPr="009E52B8" w:rsidDel="00634A4E" w:rsidRDefault="009E52B8" w:rsidP="009E52B8">
      <w:pPr>
        <w:jc w:val="both"/>
        <w:rPr>
          <w:del w:id="1564" w:author="CLUZEAU Marie" w:date="2026-02-17T09:47:00Z" w16du:dateUtc="2026-02-17T08:47:00Z"/>
          <w:rFonts w:ascii="FranceTV Brown TT Light" w:hAnsi="FranceTV Brown TT Light" w:cs="FranceTV Brown TT Light"/>
        </w:rPr>
      </w:pPr>
      <w:del w:id="1565" w:author="CLUZEAU Marie" w:date="2026-02-17T09:47:00Z" w16du:dateUtc="2026-02-17T08:47:00Z">
        <w:r w:rsidRPr="009E52B8" w:rsidDel="00634A4E">
          <w:rPr>
            <w:rFonts w:ascii="FranceTV Brown TT Light" w:hAnsi="FranceTV Brown TT Light" w:cs="FranceTV Brown TT Light"/>
          </w:rPr>
          <w:delText>En cas de manquement répétés aux procédures de sécurité relatives aux travailleurs isolés, le titulaire se verrait appliquer 30 Euros HT par manquement constaté (défaut de suivi des travailleurs isolés).</w:delText>
        </w:r>
      </w:del>
    </w:p>
    <w:p w14:paraId="653E1F00" w14:textId="4B645830" w:rsidR="009E52B8" w:rsidRPr="009E52B8" w:rsidDel="00634A4E" w:rsidRDefault="009E52B8" w:rsidP="009E52B8">
      <w:pPr>
        <w:jc w:val="both"/>
        <w:rPr>
          <w:del w:id="1566" w:author="CLUZEAU Marie" w:date="2026-02-17T09:47:00Z" w16du:dateUtc="2026-02-17T08:47:00Z"/>
          <w:rFonts w:ascii="FranceTV Brown TT Light" w:hAnsi="FranceTV Brown TT Light" w:cs="FranceTV Brown TT Light"/>
        </w:rPr>
      </w:pPr>
    </w:p>
    <w:p w14:paraId="1B381D5E" w14:textId="55609C9E" w:rsidR="009E52B8" w:rsidRPr="00122C22" w:rsidDel="00634A4E" w:rsidRDefault="009E52B8" w:rsidP="00C90F90">
      <w:pPr>
        <w:pStyle w:val="Titre3"/>
        <w:rPr>
          <w:del w:id="1567" w:author="CLUZEAU Marie" w:date="2026-02-17T09:47:00Z" w16du:dateUtc="2026-02-17T08:47:00Z"/>
          <w:rFonts w:ascii="FranceTV Brown TT Light" w:hAnsi="FranceTV Brown TT Light" w:cs="FranceTV Brown TT Light"/>
        </w:rPr>
      </w:pPr>
      <w:del w:id="1568" w:author="CLUZEAU Marie" w:date="2026-02-17T09:47:00Z" w16du:dateUtc="2026-02-17T08:47:00Z">
        <w:r w:rsidRPr="00122C22" w:rsidDel="00634A4E">
          <w:rPr>
            <w:rFonts w:ascii="FranceTV Brown TT Light" w:hAnsi="FranceTV Brown TT Light" w:cs="FranceTV Brown TT Light"/>
          </w:rPr>
          <w:delText>Pénalités pour absence de respect des gestes barrières (en période de crise sanitaire) et/ou port des ÉPI</w:delText>
        </w:r>
      </w:del>
    </w:p>
    <w:p w14:paraId="52CB54DF" w14:textId="260EFE71" w:rsidR="009E52B8" w:rsidRPr="009E52B8" w:rsidDel="00634A4E" w:rsidRDefault="009E52B8" w:rsidP="009E52B8">
      <w:pPr>
        <w:jc w:val="both"/>
        <w:rPr>
          <w:del w:id="1569" w:author="CLUZEAU Marie" w:date="2026-02-17T09:47:00Z" w16du:dateUtc="2026-02-17T08:47:00Z"/>
          <w:rFonts w:ascii="FranceTV Brown TT Light" w:hAnsi="FranceTV Brown TT Light" w:cs="FranceTV Brown TT Light"/>
        </w:rPr>
      </w:pPr>
      <w:del w:id="1570" w:author="CLUZEAU Marie" w:date="2026-02-17T09:47:00Z" w16du:dateUtc="2026-02-17T08:47:00Z">
        <w:r w:rsidRPr="009E52B8" w:rsidDel="00634A4E">
          <w:rPr>
            <w:rFonts w:ascii="FranceTV Brown TT Light" w:hAnsi="FranceTV Brown TT Light" w:cs="FranceTV Brown TT Light"/>
          </w:rPr>
          <w:delText>En cas de manquement répétés aux procédures de sécurité, gestes barrières et/ou port des ÉPI dûment constatés, le titulaire se verrait appliquer 30 Euros HT par manquement constaté (par agent et par jour).</w:delText>
        </w:r>
      </w:del>
    </w:p>
    <w:p w14:paraId="5D83D1EA" w14:textId="28440527" w:rsidR="009E52B8" w:rsidRPr="009E52B8" w:rsidDel="00634A4E" w:rsidRDefault="009E52B8" w:rsidP="009E52B8">
      <w:pPr>
        <w:jc w:val="both"/>
        <w:rPr>
          <w:del w:id="1571" w:author="CLUZEAU Marie" w:date="2026-02-17T09:47:00Z" w16du:dateUtc="2026-02-17T08:47:00Z"/>
          <w:rFonts w:ascii="FranceTV Brown TT Light" w:hAnsi="FranceTV Brown TT Light" w:cs="FranceTV Brown TT Light"/>
        </w:rPr>
      </w:pPr>
    </w:p>
    <w:p w14:paraId="2518F538" w14:textId="5E57343E" w:rsidR="009E52B8" w:rsidRPr="00122C22" w:rsidDel="00634A4E" w:rsidRDefault="009E52B8" w:rsidP="00C90F90">
      <w:pPr>
        <w:pStyle w:val="Titre3"/>
        <w:rPr>
          <w:del w:id="1572" w:author="CLUZEAU Marie" w:date="2026-02-17T09:47:00Z" w16du:dateUtc="2026-02-17T08:47:00Z"/>
          <w:rFonts w:ascii="FranceTV Brown TT Light" w:hAnsi="FranceTV Brown TT Light" w:cs="FranceTV Brown TT Light"/>
        </w:rPr>
      </w:pPr>
      <w:del w:id="1573" w:author="CLUZEAU Marie" w:date="2026-02-17T09:47:00Z" w16du:dateUtc="2026-02-17T08:47:00Z">
        <w:r w:rsidRPr="00122C22" w:rsidDel="00634A4E">
          <w:rPr>
            <w:rFonts w:ascii="FranceTV Brown TT Light" w:hAnsi="FranceTV Brown TT Light" w:cs="FranceTV Brown TT Light"/>
          </w:rPr>
          <w:delText>Pénalités pour délai non respecté lors d’une demande de devis</w:delText>
        </w:r>
      </w:del>
    </w:p>
    <w:p w14:paraId="49843ECF" w14:textId="0027F21C" w:rsidR="009E52B8" w:rsidRPr="009E52B8" w:rsidDel="00634A4E" w:rsidRDefault="009E52B8" w:rsidP="009E52B8">
      <w:pPr>
        <w:jc w:val="both"/>
        <w:rPr>
          <w:del w:id="1574" w:author="CLUZEAU Marie" w:date="2026-02-17T09:47:00Z" w16du:dateUtc="2026-02-17T08:47:00Z"/>
          <w:rFonts w:ascii="FranceTV Brown TT Light" w:hAnsi="FranceTV Brown TT Light" w:cs="FranceTV Brown TT Light"/>
        </w:rPr>
      </w:pPr>
      <w:del w:id="1575" w:author="CLUZEAU Marie" w:date="2026-02-17T09:47:00Z" w16du:dateUtc="2026-02-17T08:47:00Z">
        <w:r w:rsidRPr="009E52B8" w:rsidDel="00634A4E">
          <w:rPr>
            <w:rFonts w:ascii="FranceTV Brown TT Light" w:hAnsi="FranceTV Brown TT Light" w:cs="FranceTV Brown TT Light"/>
          </w:rPr>
          <w:delText>Dans le cadre d ‘une demande de prestation complémentaire, France Télévisions demandera par courriel au titulaire un devis chiffré selon le BPU. Le titulaire devra envoyer le chiffrage sous un délai de 72 heures.</w:delText>
        </w:r>
      </w:del>
    </w:p>
    <w:p w14:paraId="716A6064" w14:textId="1D5F2434" w:rsidR="009E52B8" w:rsidRPr="009E52B8" w:rsidDel="00634A4E" w:rsidRDefault="009E52B8" w:rsidP="009E52B8">
      <w:pPr>
        <w:jc w:val="both"/>
        <w:rPr>
          <w:del w:id="1576" w:author="CLUZEAU Marie" w:date="2026-02-17T09:47:00Z" w16du:dateUtc="2026-02-17T08:47:00Z"/>
          <w:rFonts w:ascii="FranceTV Brown TT Light" w:hAnsi="FranceTV Brown TT Light" w:cs="FranceTV Brown TT Light"/>
        </w:rPr>
      </w:pPr>
      <w:del w:id="1577" w:author="CLUZEAU Marie" w:date="2026-02-17T09:47:00Z" w16du:dateUtc="2026-02-17T08:47:00Z">
        <w:r w:rsidRPr="009E52B8" w:rsidDel="00634A4E">
          <w:rPr>
            <w:rFonts w:ascii="FranceTV Brown TT Light" w:hAnsi="FranceTV Brown TT Light" w:cs="FranceTV Brown TT Light"/>
          </w:rPr>
          <w:delText>En cas de délai non respecté, France Télévisions pourra appliquer une pénalité́ forfaitaire de 50 euros par devis et par jour calendaire de retard.</w:delText>
        </w:r>
      </w:del>
    </w:p>
    <w:p w14:paraId="1900CA53" w14:textId="77777777" w:rsidR="009E52B8" w:rsidRPr="00E807D0" w:rsidRDefault="009E52B8" w:rsidP="009E52B8">
      <w:pPr>
        <w:jc w:val="both"/>
        <w:rPr>
          <w:rFonts w:ascii="FranceTV Brown TT Light" w:hAnsi="FranceTV Brown TT Light" w:cs="FranceTV Brown TT Light"/>
        </w:rPr>
      </w:pPr>
    </w:p>
    <w:p w14:paraId="4E5E9E81" w14:textId="77777777" w:rsidR="009E52B8" w:rsidRPr="00122C22" w:rsidRDefault="009E52B8" w:rsidP="00C90F90">
      <w:pPr>
        <w:pStyle w:val="Titre2"/>
        <w:rPr>
          <w:rFonts w:ascii="FranceTV Brown TT Light" w:hAnsi="FranceTV Brown TT Light" w:cs="FranceTV Brown TT Light"/>
          <w:u w:val="single"/>
        </w:rPr>
      </w:pPr>
      <w:bookmarkStart w:id="1578" w:name="_Toc222230601"/>
      <w:r w:rsidRPr="00122C22">
        <w:rPr>
          <w:rFonts w:ascii="FranceTV Brown TT Light" w:hAnsi="FranceTV Brown TT Light" w:cs="FranceTV Brown TT Light"/>
          <w:u w:val="single"/>
        </w:rPr>
        <w:t>Pénalités et manquement aux obligations contractuelles</w:t>
      </w:r>
      <w:bookmarkEnd w:id="1578"/>
    </w:p>
    <w:p w14:paraId="1EF3983A" w14:textId="77777777" w:rsidR="009E52B8" w:rsidRPr="009E52B8" w:rsidRDefault="009E52B8" w:rsidP="009E52B8">
      <w:pPr>
        <w:jc w:val="both"/>
        <w:rPr>
          <w:rFonts w:ascii="FranceTV Brown TT Light" w:hAnsi="FranceTV Brown TT Light" w:cs="FranceTV Brown TT Light"/>
        </w:rPr>
      </w:pPr>
      <w:r w:rsidRPr="009E52B8">
        <w:rPr>
          <w:rFonts w:ascii="FranceTV Brown TT Light" w:hAnsi="FranceTV Brown TT Light" w:cs="FranceTV Brown TT Light"/>
        </w:rPr>
        <w:t>En dehors des cas prévus au présent article, au cours de l'exécution du présent accord-cadre, si France Télévisions constate ou s'il lui est rapporté un quelconque manquement aux obligations contractuelles auxquelles le titulaire est tenu, elle en informe celui-ci immédiatement via le support écrit de sa convenance (courriel, lettre avec AR, etc.). Le titulaire est tenu de corriger le manquement en cause dans le délai de vingt-quatre (24) heures faisant suite à son signalement par France Télévisions.</w:t>
      </w:r>
    </w:p>
    <w:p w14:paraId="0223A8FD" w14:textId="77777777" w:rsidR="009E52B8" w:rsidRPr="009E52B8" w:rsidRDefault="009E52B8" w:rsidP="009E52B8">
      <w:pPr>
        <w:jc w:val="both"/>
        <w:rPr>
          <w:rFonts w:ascii="FranceTV Brown TT Light" w:hAnsi="FranceTV Brown TT Light" w:cs="FranceTV Brown TT Light"/>
        </w:rPr>
      </w:pPr>
      <w:r w:rsidRPr="009E52B8">
        <w:rPr>
          <w:rFonts w:ascii="FranceTV Brown TT Light" w:hAnsi="FranceTV Brown TT Light" w:cs="FranceTV Brown TT Light"/>
        </w:rPr>
        <w:t>En cas de non-respect de ce délai et sans mise en demeure préalable, France Télévisions prononce à l'encontre du titulaire une pénalité forfaitaire de 500 euros par jour de retard dans la résolution du manquement contractuel.</w:t>
      </w:r>
    </w:p>
    <w:p w14:paraId="2D16A311" w14:textId="77777777" w:rsidR="009E52B8" w:rsidRPr="009E52B8" w:rsidRDefault="009E52B8" w:rsidP="009E52B8">
      <w:pPr>
        <w:jc w:val="both"/>
        <w:rPr>
          <w:rFonts w:ascii="FranceTV Brown TT Light" w:hAnsi="FranceTV Brown TT Light" w:cs="FranceTV Brown TT Light"/>
        </w:rPr>
      </w:pPr>
      <w:r w:rsidRPr="009E52B8">
        <w:rPr>
          <w:rFonts w:ascii="FranceTV Brown TT Light" w:hAnsi="FranceTV Brown TT Light" w:cs="FranceTV Brown TT Light"/>
        </w:rPr>
        <w:t>Si le manquement résultant d'une action ou d'une inaction du titulaire s'avérait parfaitement constitué et que toute mesure correctrice devenait par là même sans objet, le titulaire s'expose, sans mise en demeure préalable, à une pénalité forfaitaire de 2 000 euros.</w:t>
      </w:r>
    </w:p>
    <w:p w14:paraId="587A7CA6" w14:textId="77777777" w:rsidR="009E52B8" w:rsidRPr="009E52B8" w:rsidRDefault="009E52B8" w:rsidP="009E52B8">
      <w:pPr>
        <w:jc w:val="both"/>
        <w:rPr>
          <w:rFonts w:ascii="FranceTV Brown TT Light" w:hAnsi="FranceTV Brown TT Light" w:cs="FranceTV Brown TT Light"/>
        </w:rPr>
      </w:pPr>
    </w:p>
    <w:p w14:paraId="6E0CC2FF" w14:textId="77777777" w:rsidR="009E52B8" w:rsidRPr="00122C22" w:rsidRDefault="009E52B8" w:rsidP="00C90F90">
      <w:pPr>
        <w:pStyle w:val="Titre2"/>
        <w:rPr>
          <w:rFonts w:ascii="FranceTV Brown TT Light" w:hAnsi="FranceTV Brown TT Light" w:cs="FranceTV Brown TT Light"/>
          <w:u w:val="single"/>
        </w:rPr>
      </w:pPr>
      <w:bookmarkStart w:id="1579" w:name="_Toc222230602"/>
      <w:r w:rsidRPr="00122C22">
        <w:rPr>
          <w:rFonts w:ascii="FranceTV Brown TT Light" w:hAnsi="FranceTV Brown TT Light" w:cs="FranceTV Brown TT Light"/>
          <w:u w:val="single"/>
        </w:rPr>
        <w:t>Pénalités pour changement d’intervenant non-autorisé</w:t>
      </w:r>
      <w:bookmarkEnd w:id="1579"/>
    </w:p>
    <w:p w14:paraId="7AA1908B" w14:textId="77777777" w:rsidR="009E52B8" w:rsidRPr="009E52B8" w:rsidRDefault="009E52B8" w:rsidP="009E52B8">
      <w:pPr>
        <w:jc w:val="both"/>
        <w:rPr>
          <w:rFonts w:ascii="FranceTV Brown TT Light" w:hAnsi="FranceTV Brown TT Light" w:cs="FranceTV Brown TT Light"/>
        </w:rPr>
      </w:pPr>
      <w:r w:rsidRPr="009E52B8">
        <w:rPr>
          <w:rFonts w:ascii="FranceTV Brown TT Light" w:hAnsi="FranceTV Brown TT Light" w:cs="FranceTV Brown TT Light"/>
        </w:rPr>
        <w:t>Les pénalités sont applicables au Titulaire en cas de changement(s) d’intervenant(s) réalisé(s) à son initiative dans les conditions exposées ci-après.</w:t>
      </w:r>
    </w:p>
    <w:p w14:paraId="23331185" w14:textId="77777777" w:rsidR="009E52B8" w:rsidRPr="009E52B8" w:rsidRDefault="009E52B8" w:rsidP="009E52B8">
      <w:pPr>
        <w:jc w:val="both"/>
        <w:rPr>
          <w:rFonts w:ascii="FranceTV Brown TT Light" w:hAnsi="FranceTV Brown TT Light" w:cs="FranceTV Brown TT Light"/>
        </w:rPr>
      </w:pPr>
      <w:r w:rsidRPr="009E52B8">
        <w:rPr>
          <w:rFonts w:ascii="FranceTV Brown TT Light" w:hAnsi="FranceTV Brown TT Light" w:cs="FranceTV Brown TT Light"/>
        </w:rPr>
        <w:t>Le Titulaire commet une faute lorsqu’il affecte à la réalisation des prestations, objet du présent accord-cadre, un intervenant en remplacement de celui désigné dans le Dossier technique (remis lors de la mise en concurrence) :</w:t>
      </w:r>
    </w:p>
    <w:p w14:paraId="7933D9E1" w14:textId="5EFF566A" w:rsidR="009E52B8" w:rsidRPr="00C90F90" w:rsidRDefault="00C90F90" w:rsidP="00C90F90">
      <w:pPr>
        <w:pStyle w:val="Paragraphedeliste"/>
        <w:numPr>
          <w:ilvl w:val="0"/>
          <w:numId w:val="31"/>
        </w:numPr>
        <w:rPr>
          <w:rFonts w:ascii="FranceTV Brown TT Light" w:hAnsi="FranceTV Brown TT Light" w:cs="FranceTV Brown TT Light"/>
          <w:color w:val="auto"/>
        </w:rPr>
      </w:pPr>
      <w:r w:rsidRPr="00C90F90">
        <w:rPr>
          <w:rFonts w:ascii="FranceTV Brown TT Light" w:hAnsi="FranceTV Brown TT Light" w:cs="FranceTV Brown TT Light"/>
          <w:color w:val="auto"/>
        </w:rPr>
        <w:t>Dont</w:t>
      </w:r>
      <w:r w:rsidR="009E52B8" w:rsidRPr="00C90F90">
        <w:rPr>
          <w:rFonts w:ascii="FranceTV Brown TT Light" w:hAnsi="FranceTV Brown TT Light" w:cs="FranceTV Brown TT Light"/>
          <w:color w:val="auto"/>
        </w:rPr>
        <w:t xml:space="preserve"> le profil ne respecte pas le profil contractualisé (dont le profil ne présente pas de compétence équivalente : en termes d’expertise, de formation secondaire ou universitaire, de formation professionnelle, d’expérience en nature de missions et/ou en durée)</w:t>
      </w:r>
    </w:p>
    <w:p w14:paraId="553A8047" w14:textId="7F6D2BD5" w:rsidR="009E52B8" w:rsidRPr="00C90F90" w:rsidRDefault="00C90F90" w:rsidP="00C90F90">
      <w:pPr>
        <w:pStyle w:val="Paragraphedeliste"/>
        <w:numPr>
          <w:ilvl w:val="0"/>
          <w:numId w:val="31"/>
        </w:numPr>
        <w:rPr>
          <w:rFonts w:ascii="FranceTV Brown TT Light" w:hAnsi="FranceTV Brown TT Light" w:cs="FranceTV Brown TT Light"/>
          <w:color w:val="auto"/>
        </w:rPr>
      </w:pPr>
      <w:r w:rsidRPr="00C90F90">
        <w:rPr>
          <w:rFonts w:ascii="FranceTV Brown TT Light" w:hAnsi="FranceTV Brown TT Light" w:cs="FranceTV Brown TT Light"/>
          <w:color w:val="auto"/>
        </w:rPr>
        <w:t>Et</w:t>
      </w:r>
      <w:r w:rsidR="009E52B8" w:rsidRPr="00C90F90">
        <w:rPr>
          <w:rFonts w:ascii="FranceTV Brown TT Light" w:hAnsi="FranceTV Brown TT Light" w:cs="FranceTV Brown TT Light"/>
          <w:color w:val="auto"/>
        </w:rPr>
        <w:t>/ou sans avoir obtenu l’accord exprès préalable de France Télévisions pour un remplacement.</w:t>
      </w:r>
    </w:p>
    <w:p w14:paraId="4058013B" w14:textId="77777777" w:rsidR="009E52B8" w:rsidRPr="009E52B8" w:rsidRDefault="009E52B8" w:rsidP="009E52B8">
      <w:pPr>
        <w:jc w:val="both"/>
        <w:rPr>
          <w:rFonts w:ascii="FranceTV Brown TT Light" w:hAnsi="FranceTV Brown TT Light" w:cs="FranceTV Brown TT Light"/>
        </w:rPr>
      </w:pPr>
    </w:p>
    <w:p w14:paraId="0B33FB52" w14:textId="5DB87FE0" w:rsidR="009E52B8" w:rsidRPr="009E52B8" w:rsidRDefault="009E52B8" w:rsidP="009E52B8">
      <w:pPr>
        <w:jc w:val="both"/>
        <w:rPr>
          <w:rFonts w:ascii="FranceTV Brown TT Light" w:hAnsi="FranceTV Brown TT Light" w:cs="FranceTV Brown TT Light"/>
        </w:rPr>
      </w:pPr>
      <w:r w:rsidRPr="009E52B8">
        <w:rPr>
          <w:rFonts w:ascii="FranceTV Brown TT Light" w:hAnsi="FranceTV Brown TT Light" w:cs="FranceTV Brown TT Light"/>
        </w:rPr>
        <w:t xml:space="preserve">La mise en </w:t>
      </w:r>
      <w:r w:rsidR="00C90F90" w:rsidRPr="009E52B8">
        <w:rPr>
          <w:rFonts w:ascii="FranceTV Brown TT Light" w:hAnsi="FranceTV Brown TT Light" w:cs="FranceTV Brown TT Light"/>
        </w:rPr>
        <w:t>œuvre</w:t>
      </w:r>
      <w:r w:rsidRPr="009E52B8">
        <w:rPr>
          <w:rFonts w:ascii="FranceTV Brown TT Light" w:hAnsi="FranceTV Brown TT Light" w:cs="FranceTV Brown TT Light"/>
        </w:rPr>
        <w:t xml:space="preserve"> d’une pénalité forfaitaire de 100 euros (par jour) démarre depuis le 1er jour où le remplacement a eu lieu.</w:t>
      </w:r>
    </w:p>
    <w:p w14:paraId="643D25D2" w14:textId="77777777" w:rsidR="009E52B8" w:rsidRPr="009E52B8" w:rsidRDefault="009E52B8" w:rsidP="009E52B8">
      <w:pPr>
        <w:jc w:val="both"/>
        <w:rPr>
          <w:rFonts w:ascii="FranceTV Brown TT Light" w:hAnsi="FranceTV Brown TT Light" w:cs="FranceTV Brown TT Light"/>
        </w:rPr>
      </w:pPr>
    </w:p>
    <w:p w14:paraId="18E0C980" w14:textId="77777777" w:rsidR="009E52B8" w:rsidRPr="009E52B8" w:rsidRDefault="009E52B8" w:rsidP="009E52B8">
      <w:pPr>
        <w:jc w:val="both"/>
        <w:rPr>
          <w:rFonts w:ascii="FranceTV Brown TT Light" w:hAnsi="FranceTV Brown TT Light" w:cs="FranceTV Brown TT Light"/>
        </w:rPr>
      </w:pPr>
      <w:r w:rsidRPr="009E52B8">
        <w:rPr>
          <w:rFonts w:ascii="FranceTV Brown TT Light" w:hAnsi="FranceTV Brown TT Light" w:cs="FranceTV Brown TT Light"/>
        </w:rPr>
        <w:t>Les pénalités sont applicables, que le changement d’intervenant ait lieu :</w:t>
      </w:r>
    </w:p>
    <w:p w14:paraId="029EEFAC" w14:textId="2D06A6FA" w:rsidR="009E52B8" w:rsidRPr="00C90F90" w:rsidRDefault="009E52B8" w:rsidP="00C90F90">
      <w:pPr>
        <w:pStyle w:val="Paragraphedeliste"/>
        <w:numPr>
          <w:ilvl w:val="0"/>
          <w:numId w:val="34"/>
        </w:numPr>
        <w:rPr>
          <w:rFonts w:ascii="FranceTV Brown TT Light" w:hAnsi="FranceTV Brown TT Light" w:cs="FranceTV Brown TT Light"/>
          <w:color w:val="auto"/>
        </w:rPr>
      </w:pPr>
      <w:r w:rsidRPr="00C90F90">
        <w:rPr>
          <w:rFonts w:ascii="FranceTV Brown TT Light" w:hAnsi="FranceTV Brown TT Light" w:cs="FranceTV Brown TT Light"/>
          <w:color w:val="auto"/>
        </w:rPr>
        <w:t>Dès le démarrage de l’accord-cadre, lorsqu’il mobilise un intervenant qui n’est pas celui dont le profil a été contractualisé.</w:t>
      </w:r>
    </w:p>
    <w:p w14:paraId="265D477E" w14:textId="14CAD21A" w:rsidR="009E52B8" w:rsidRPr="00C90F90" w:rsidRDefault="009E52B8" w:rsidP="00C90F90">
      <w:pPr>
        <w:pStyle w:val="Paragraphedeliste"/>
        <w:numPr>
          <w:ilvl w:val="0"/>
          <w:numId w:val="34"/>
        </w:numPr>
        <w:rPr>
          <w:rFonts w:ascii="FranceTV Brown TT Light" w:hAnsi="FranceTV Brown TT Light" w:cs="FranceTV Brown TT Light"/>
          <w:color w:val="auto"/>
        </w:rPr>
      </w:pPr>
      <w:r w:rsidRPr="00C90F90">
        <w:rPr>
          <w:rFonts w:ascii="FranceTV Brown TT Light" w:hAnsi="FranceTV Brown TT Light" w:cs="FranceTV Brown TT Light"/>
          <w:color w:val="auto"/>
        </w:rPr>
        <w:t>En cours d’exécution de l’accord-cadre, lorsqu’il mobilise un nouvel intervenant en remplacement de celui dont le profil a été contractualisé.</w:t>
      </w:r>
    </w:p>
    <w:p w14:paraId="638C747B" w14:textId="77777777" w:rsidR="009E52B8" w:rsidRPr="009E52B8" w:rsidRDefault="009E52B8" w:rsidP="009E52B8">
      <w:pPr>
        <w:jc w:val="both"/>
        <w:rPr>
          <w:rFonts w:ascii="FranceTV Brown TT Light" w:hAnsi="FranceTV Brown TT Light" w:cs="FranceTV Brown TT Light"/>
        </w:rPr>
      </w:pPr>
    </w:p>
    <w:p w14:paraId="1E5D7D02" w14:textId="77777777" w:rsidR="009E52B8" w:rsidRPr="009E52B8" w:rsidRDefault="009E52B8" w:rsidP="009E52B8">
      <w:pPr>
        <w:jc w:val="both"/>
        <w:rPr>
          <w:rFonts w:ascii="FranceTV Brown TT Light" w:hAnsi="FranceTV Brown TT Light" w:cs="FranceTV Brown TT Light"/>
        </w:rPr>
      </w:pPr>
      <w:r w:rsidRPr="009E52B8">
        <w:rPr>
          <w:rFonts w:ascii="FranceTV Brown TT Light" w:hAnsi="FranceTV Brown TT Light" w:cs="FranceTV Brown TT Light"/>
        </w:rPr>
        <w:t>Ainsi, si le Titulaire persiste à ne pas présenter le profil requis (respectant le profil contractualisé) pour la réalisation des prestations ou s’il continue d’affecter à la réalisation des prestations un nouvel intervenant sans l’accord de France Télévisions, il encourt l’application de la pénalité forfaitaire jusqu’à ce que les stipulations prévues dans l’accord-cadre soient respectées.</w:t>
      </w:r>
    </w:p>
    <w:p w14:paraId="039185E7" w14:textId="77777777" w:rsidR="009E52B8" w:rsidRPr="009E52B8" w:rsidRDefault="009E52B8" w:rsidP="009E52B8">
      <w:pPr>
        <w:jc w:val="both"/>
        <w:rPr>
          <w:rFonts w:ascii="FranceTV Brown TT Light" w:hAnsi="FranceTV Brown TT Light" w:cs="FranceTV Brown TT Light"/>
        </w:rPr>
      </w:pPr>
    </w:p>
    <w:p w14:paraId="31E67CAC" w14:textId="5329863F" w:rsidR="009F3C9A" w:rsidRDefault="009E52B8" w:rsidP="009E52B8">
      <w:pPr>
        <w:jc w:val="both"/>
        <w:rPr>
          <w:ins w:id="1580" w:author="BLIN Prescillia" w:date="2026-02-06T14:49:00Z" w16du:dateUtc="2026-02-06T13:49:00Z"/>
          <w:rFonts w:ascii="FranceTV Brown TT Light" w:hAnsi="FranceTV Brown TT Light" w:cs="FranceTV Brown TT Light"/>
        </w:rPr>
      </w:pPr>
      <w:r w:rsidRPr="009E52B8">
        <w:rPr>
          <w:rFonts w:ascii="FranceTV Brown TT Light" w:hAnsi="FranceTV Brown TT Light" w:cs="FranceTV Brown TT Light"/>
        </w:rPr>
        <w:t>Les différentes pénalités prévues s’exercent sans préjudice de toute autre sanction contractuelle pouvant être exercée par le Pouvoir adjudicateur contre le Titulaire.</w:t>
      </w:r>
    </w:p>
    <w:p w14:paraId="1E1B46D0" w14:textId="77777777" w:rsidR="00F50B4B" w:rsidRDefault="00F50B4B" w:rsidP="009E52B8">
      <w:pPr>
        <w:jc w:val="both"/>
        <w:rPr>
          <w:ins w:id="1581" w:author="BLIN Prescillia" w:date="2026-02-06T14:49:00Z" w16du:dateUtc="2026-02-06T13:49:00Z"/>
          <w:rFonts w:ascii="FranceTV Brown TT Light" w:hAnsi="FranceTV Brown TT Light" w:cs="FranceTV Brown TT Light"/>
        </w:rPr>
      </w:pPr>
    </w:p>
    <w:p w14:paraId="188667BF" w14:textId="1B8619AF" w:rsidR="00F50B4B" w:rsidRPr="00FF0FA2" w:rsidRDefault="00F50B4B">
      <w:pPr>
        <w:pStyle w:val="Titre2"/>
        <w:jc w:val="left"/>
        <w:rPr>
          <w:ins w:id="1582" w:author="BLIN Prescillia" w:date="2026-02-06T14:49:00Z" w16du:dateUtc="2026-02-06T13:49:00Z"/>
          <w:rFonts w:ascii="FranceTV Brown TT Light" w:hAnsi="FranceTV Brown TT Light" w:cs="FranceTV Brown TT Light"/>
          <w:b w:val="0"/>
          <w:u w:val="single"/>
          <w:rPrChange w:id="1583" w:author="CLUZEAU Marie" w:date="2026-02-17T14:21:00Z" w16du:dateUtc="2026-02-17T13:21:00Z">
            <w:rPr>
              <w:ins w:id="1584" w:author="BLIN Prescillia" w:date="2026-02-06T14:49:00Z" w16du:dateUtc="2026-02-06T13:49:00Z"/>
              <w:rFonts w:ascii="FranceTV Brown TT Light" w:hAnsi="FranceTV Brown TT Light" w:cs="FranceTV Brown TT Light"/>
              <w:b/>
            </w:rPr>
          </w:rPrChange>
        </w:rPr>
        <w:pPrChange w:id="1585" w:author="CLUZEAU Marie" w:date="2026-02-17T14:37:00Z" w16du:dateUtc="2026-02-17T13:37:00Z">
          <w:pPr>
            <w:jc w:val="both"/>
          </w:pPr>
        </w:pPrChange>
      </w:pPr>
      <w:ins w:id="1586" w:author="BLIN Prescillia" w:date="2026-02-06T14:49:00Z" w16du:dateUtc="2026-02-06T13:49:00Z">
        <w:del w:id="1587" w:author="CLUZEAU Marie" w:date="2026-02-17T14:21:00Z" w16du:dateUtc="2026-02-17T13:21:00Z">
          <w:r w:rsidRPr="00FF0FA2" w:rsidDel="00FF0FA2">
            <w:rPr>
              <w:rFonts w:ascii="FranceTV Brown TT Light" w:hAnsi="FranceTV Brown TT Light" w:cs="FranceTV Brown TT Light"/>
              <w:u w:val="single"/>
              <w:rPrChange w:id="1588" w:author="CLUZEAU Marie" w:date="2026-02-17T14:21:00Z" w16du:dateUtc="2026-02-17T13:21:00Z">
                <w:rPr>
                  <w:rFonts w:ascii="FranceTV Brown TT Light" w:hAnsi="FranceTV Brown TT Light" w:cs="FranceTV Brown TT Light"/>
                  <w:b/>
                </w:rPr>
              </w:rPrChange>
            </w:rPr>
            <w:delText>Proposition clause</w:delText>
          </w:r>
        </w:del>
      </w:ins>
      <w:bookmarkStart w:id="1589" w:name="_Toc222230603"/>
      <w:ins w:id="1590" w:author="CLUZEAU Marie" w:date="2026-02-17T14:21:00Z" w16du:dateUtc="2026-02-17T13:21:00Z">
        <w:r w:rsidR="00FF0FA2" w:rsidRPr="00FF0FA2">
          <w:rPr>
            <w:rFonts w:ascii="FranceTV Brown TT Light" w:hAnsi="FranceTV Brown TT Light" w:cs="FranceTV Brown TT Light"/>
            <w:u w:val="single"/>
            <w:rPrChange w:id="1591" w:author="CLUZEAU Marie" w:date="2026-02-17T14:21:00Z" w16du:dateUtc="2026-02-17T13:21:00Z">
              <w:rPr>
                <w:rFonts w:ascii="FranceTV Brown TT Light" w:hAnsi="FranceTV Brown TT Light" w:cs="FranceTV Brown TT Light"/>
                <w:b/>
              </w:rPr>
            </w:rPrChange>
          </w:rPr>
          <w:t>Clause</w:t>
        </w:r>
      </w:ins>
      <w:ins w:id="1592" w:author="BLIN Prescillia" w:date="2026-02-06T14:49:00Z" w16du:dateUtc="2026-02-06T13:49:00Z">
        <w:r w:rsidRPr="00FF0FA2">
          <w:rPr>
            <w:rFonts w:ascii="FranceTV Brown TT Light" w:hAnsi="FranceTV Brown TT Light" w:cs="FranceTV Brown TT Light"/>
            <w:u w:val="single"/>
            <w:rPrChange w:id="1593" w:author="CLUZEAU Marie" w:date="2026-02-17T14:21:00Z" w16du:dateUtc="2026-02-17T13:21:00Z">
              <w:rPr>
                <w:rFonts w:ascii="FranceTV Brown TT Light" w:hAnsi="FranceTV Brown TT Light" w:cs="FranceTV Brown TT Light"/>
                <w:b/>
              </w:rPr>
            </w:rPrChange>
          </w:rPr>
          <w:t xml:space="preserve"> de pénalité</w:t>
        </w:r>
      </w:ins>
      <w:ins w:id="1594" w:author="CLUZEAU Marie" w:date="2026-02-17T14:21:00Z" w16du:dateUtc="2026-02-17T13:21:00Z">
        <w:r w:rsidR="00FF0FA2" w:rsidRPr="00FF0FA2">
          <w:rPr>
            <w:rFonts w:ascii="FranceTV Brown TT Light" w:hAnsi="FranceTV Brown TT Light" w:cs="FranceTV Brown TT Light"/>
            <w:u w:val="single"/>
            <w:rPrChange w:id="1595" w:author="CLUZEAU Marie" w:date="2026-02-17T14:21:00Z" w16du:dateUtc="2026-02-17T13:21:00Z">
              <w:rPr>
                <w:rFonts w:ascii="FranceTV Brown TT Light" w:hAnsi="FranceTV Brown TT Light" w:cs="FranceTV Brown TT Light"/>
                <w:b/>
              </w:rPr>
            </w:rPrChange>
          </w:rPr>
          <w:t>s applicables</w:t>
        </w:r>
      </w:ins>
      <w:ins w:id="1596" w:author="BLIN Prescillia" w:date="2026-02-06T14:49:00Z" w16du:dateUtc="2026-02-06T13:49:00Z">
        <w:r w:rsidRPr="00FF0FA2">
          <w:rPr>
            <w:rFonts w:ascii="FranceTV Brown TT Light" w:hAnsi="FranceTV Brown TT Light" w:cs="FranceTV Brown TT Light"/>
            <w:u w:val="single"/>
            <w:rPrChange w:id="1597" w:author="CLUZEAU Marie" w:date="2026-02-17T14:21:00Z" w16du:dateUtc="2026-02-17T13:21:00Z">
              <w:rPr>
                <w:rFonts w:ascii="FranceTV Brown TT Light" w:hAnsi="FranceTV Brown TT Light" w:cs="FranceTV Brown TT Light"/>
                <w:b/>
              </w:rPr>
            </w:rPrChange>
          </w:rPr>
          <w:t xml:space="preserve"> sous forme de tableau :</w:t>
        </w:r>
        <w:bookmarkEnd w:id="1589"/>
      </w:ins>
    </w:p>
    <w:p w14:paraId="4241378A" w14:textId="77777777" w:rsidR="00F50B4B" w:rsidRDefault="00F50B4B" w:rsidP="009E52B8">
      <w:pPr>
        <w:jc w:val="both"/>
        <w:rPr>
          <w:ins w:id="1598" w:author="BLIN Prescillia" w:date="2026-02-06T14:49:00Z" w16du:dateUtc="2026-02-06T13:49:00Z"/>
          <w:rFonts w:ascii="FranceTV Brown TT Light" w:hAnsi="FranceTV Brown TT Light" w:cs="FranceTV Brown TT Light"/>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78"/>
        <w:gridCol w:w="1577"/>
        <w:gridCol w:w="2178"/>
        <w:gridCol w:w="1561"/>
        <w:gridCol w:w="2041"/>
        <w:gridCol w:w="1977"/>
        <w:tblGridChange w:id="1599">
          <w:tblGrid>
            <w:gridCol w:w="278"/>
            <w:gridCol w:w="1577"/>
            <w:gridCol w:w="2178"/>
            <w:gridCol w:w="1561"/>
            <w:gridCol w:w="2041"/>
            <w:gridCol w:w="1977"/>
          </w:tblGrid>
        </w:tblGridChange>
      </w:tblGrid>
      <w:tr w:rsidR="00F50B4B" w:rsidDel="00637BE0" w14:paraId="7DE712A4" w14:textId="0EA56E4A" w:rsidTr="00F50B4B">
        <w:trPr>
          <w:tblHeader/>
          <w:tblCellSpacing w:w="15" w:type="dxa"/>
          <w:ins w:id="1600" w:author="BLIN Prescillia" w:date="2026-02-06T14:50:00Z"/>
          <w:del w:id="1601" w:author="CLUZEAU Marie" w:date="2026-02-16T10:38:00Z"/>
        </w:trPr>
        <w:tc>
          <w:tcPr>
            <w:tcW w:w="0" w:type="auto"/>
            <w:vAlign w:val="center"/>
            <w:hideMark/>
          </w:tcPr>
          <w:p w14:paraId="078E4E23" w14:textId="77777777" w:rsidR="00F50B4B" w:rsidDel="00637BE0" w:rsidRDefault="00F50B4B">
            <w:pPr>
              <w:overflowPunct/>
              <w:autoSpaceDE/>
              <w:autoSpaceDN/>
              <w:adjustRightInd/>
              <w:jc w:val="center"/>
              <w:textAlignment w:val="auto"/>
              <w:rPr>
                <w:ins w:id="1602" w:author="BLIN Prescillia" w:date="2026-02-06T14:50:00Z" w16du:dateUtc="2026-02-06T13:50:00Z"/>
                <w:del w:id="1603" w:author="CLUZEAU Marie" w:date="2026-02-16T10:38:00Z" w16du:dateUtc="2026-02-16T09:38:00Z"/>
                <w:b/>
                <w:bCs/>
              </w:rPr>
            </w:pPr>
            <w:ins w:id="1604" w:author="BLIN Prescillia" w:date="2026-02-06T14:50:00Z" w16du:dateUtc="2026-02-06T13:50:00Z">
              <w:del w:id="1605" w:author="CLUZEAU Marie" w:date="2026-02-16T10:38:00Z" w16du:dateUtc="2026-02-16T09:38:00Z">
                <w:r w:rsidDel="00637BE0">
                  <w:rPr>
                    <w:b/>
                    <w:bCs/>
                  </w:rPr>
                  <w:delText>N°</w:delText>
                </w:r>
              </w:del>
            </w:ins>
          </w:p>
        </w:tc>
        <w:tc>
          <w:tcPr>
            <w:tcW w:w="0" w:type="auto"/>
            <w:vAlign w:val="center"/>
            <w:hideMark/>
          </w:tcPr>
          <w:p w14:paraId="79585C1E" w14:textId="3070964D" w:rsidR="00F50B4B" w:rsidDel="00637BE0" w:rsidRDefault="00F50B4B">
            <w:pPr>
              <w:jc w:val="center"/>
              <w:rPr>
                <w:ins w:id="1606" w:author="BLIN Prescillia" w:date="2026-02-06T14:50:00Z" w16du:dateUtc="2026-02-06T13:50:00Z"/>
                <w:del w:id="1607" w:author="CLUZEAU Marie" w:date="2026-02-16T10:38:00Z" w16du:dateUtc="2026-02-16T09:38:00Z"/>
                <w:b/>
                <w:bCs/>
              </w:rPr>
            </w:pPr>
            <w:ins w:id="1608" w:author="BLIN Prescillia" w:date="2026-02-06T14:50:00Z" w16du:dateUtc="2026-02-06T13:50:00Z">
              <w:del w:id="1609" w:author="CLUZEAU Marie" w:date="2026-02-16T10:38:00Z" w16du:dateUtc="2026-02-16T09:38:00Z">
                <w:r w:rsidDel="00637BE0">
                  <w:rPr>
                    <w:b/>
                    <w:bCs/>
                  </w:rPr>
                  <w:delText>Domaine</w:delText>
                </w:r>
              </w:del>
            </w:ins>
          </w:p>
        </w:tc>
        <w:tc>
          <w:tcPr>
            <w:tcW w:w="0" w:type="auto"/>
            <w:vAlign w:val="center"/>
            <w:hideMark/>
          </w:tcPr>
          <w:p w14:paraId="4DD2EF12" w14:textId="23A6F12F" w:rsidR="00F50B4B" w:rsidDel="00637BE0" w:rsidRDefault="00F50B4B">
            <w:pPr>
              <w:jc w:val="center"/>
              <w:rPr>
                <w:ins w:id="1610" w:author="BLIN Prescillia" w:date="2026-02-06T14:50:00Z" w16du:dateUtc="2026-02-06T13:50:00Z"/>
                <w:del w:id="1611" w:author="CLUZEAU Marie" w:date="2026-02-16T10:38:00Z" w16du:dateUtc="2026-02-16T09:38:00Z"/>
                <w:b/>
                <w:bCs/>
              </w:rPr>
            </w:pPr>
            <w:ins w:id="1612" w:author="BLIN Prescillia" w:date="2026-02-06T14:50:00Z" w16du:dateUtc="2026-02-06T13:50:00Z">
              <w:del w:id="1613" w:author="CLUZEAU Marie" w:date="2026-02-16T10:38:00Z" w16du:dateUtc="2026-02-16T09:38:00Z">
                <w:r w:rsidDel="00637BE0">
                  <w:rPr>
                    <w:b/>
                    <w:bCs/>
                  </w:rPr>
                  <w:delText>Manquement constaté</w:delText>
                </w:r>
              </w:del>
            </w:ins>
          </w:p>
        </w:tc>
        <w:tc>
          <w:tcPr>
            <w:tcW w:w="0" w:type="auto"/>
            <w:vAlign w:val="center"/>
            <w:hideMark/>
          </w:tcPr>
          <w:p w14:paraId="302A6F44" w14:textId="6F3412DB" w:rsidR="00F50B4B" w:rsidDel="00637BE0" w:rsidRDefault="00F50B4B">
            <w:pPr>
              <w:jc w:val="center"/>
              <w:rPr>
                <w:ins w:id="1614" w:author="BLIN Prescillia" w:date="2026-02-06T14:50:00Z" w16du:dateUtc="2026-02-06T13:50:00Z"/>
                <w:del w:id="1615" w:author="CLUZEAU Marie" w:date="2026-02-16T10:38:00Z" w16du:dateUtc="2026-02-16T09:38:00Z"/>
                <w:b/>
                <w:bCs/>
              </w:rPr>
            </w:pPr>
            <w:ins w:id="1616" w:author="BLIN Prescillia" w:date="2026-02-06T14:50:00Z" w16du:dateUtc="2026-02-06T13:50:00Z">
              <w:del w:id="1617" w:author="CLUZEAU Marie" w:date="2026-02-16T10:38:00Z" w16du:dateUtc="2026-02-16T09:38:00Z">
                <w:r w:rsidDel="00637BE0">
                  <w:rPr>
                    <w:b/>
                    <w:bCs/>
                  </w:rPr>
                  <w:delText>Indicateur / Référence</w:delText>
                </w:r>
              </w:del>
            </w:ins>
          </w:p>
        </w:tc>
        <w:tc>
          <w:tcPr>
            <w:tcW w:w="0" w:type="auto"/>
            <w:vAlign w:val="center"/>
            <w:hideMark/>
          </w:tcPr>
          <w:p w14:paraId="66FB427E" w14:textId="72720E17" w:rsidR="00F50B4B" w:rsidDel="00637BE0" w:rsidRDefault="00F50B4B">
            <w:pPr>
              <w:jc w:val="center"/>
              <w:rPr>
                <w:ins w:id="1618" w:author="BLIN Prescillia" w:date="2026-02-06T14:50:00Z" w16du:dateUtc="2026-02-06T13:50:00Z"/>
                <w:del w:id="1619" w:author="CLUZEAU Marie" w:date="2026-02-16T10:38:00Z" w16du:dateUtc="2026-02-16T09:38:00Z"/>
                <w:b/>
                <w:bCs/>
              </w:rPr>
            </w:pPr>
            <w:ins w:id="1620" w:author="BLIN Prescillia" w:date="2026-02-06T14:50:00Z" w16du:dateUtc="2026-02-06T13:50:00Z">
              <w:del w:id="1621" w:author="CLUZEAU Marie" w:date="2026-02-16T10:38:00Z" w16du:dateUtc="2026-02-16T09:38:00Z">
                <w:r w:rsidDel="00637BE0">
                  <w:rPr>
                    <w:b/>
                    <w:bCs/>
                  </w:rPr>
                  <w:delText>Seuil contractuel</w:delText>
                </w:r>
              </w:del>
            </w:ins>
          </w:p>
        </w:tc>
        <w:tc>
          <w:tcPr>
            <w:tcW w:w="0" w:type="auto"/>
            <w:vAlign w:val="center"/>
            <w:hideMark/>
          </w:tcPr>
          <w:p w14:paraId="5032BDDB" w14:textId="61AB95F9" w:rsidR="00F50B4B" w:rsidDel="00637BE0" w:rsidRDefault="00F50B4B">
            <w:pPr>
              <w:jc w:val="center"/>
              <w:rPr>
                <w:ins w:id="1622" w:author="BLIN Prescillia" w:date="2026-02-06T14:50:00Z" w16du:dateUtc="2026-02-06T13:50:00Z"/>
                <w:del w:id="1623" w:author="CLUZEAU Marie" w:date="2026-02-16T10:38:00Z" w16du:dateUtc="2026-02-16T09:38:00Z"/>
                <w:b/>
                <w:bCs/>
              </w:rPr>
            </w:pPr>
            <w:ins w:id="1624" w:author="BLIN Prescillia" w:date="2026-02-06T14:50:00Z" w16du:dateUtc="2026-02-06T13:50:00Z">
              <w:del w:id="1625" w:author="CLUZEAU Marie" w:date="2026-02-16T10:38:00Z" w16du:dateUtc="2026-02-16T09:38:00Z">
                <w:r w:rsidDel="00637BE0">
                  <w:rPr>
                    <w:b/>
                    <w:bCs/>
                  </w:rPr>
                  <w:delText>Pénalité applicable</w:delText>
                </w:r>
              </w:del>
            </w:ins>
          </w:p>
        </w:tc>
      </w:tr>
      <w:tr w:rsidR="00F50B4B" w:rsidDel="00637BE0" w14:paraId="5F4D54B4" w14:textId="29511A69" w:rsidTr="00F50B4B">
        <w:trPr>
          <w:tblCellSpacing w:w="15" w:type="dxa"/>
          <w:ins w:id="1626" w:author="BLIN Prescillia" w:date="2026-02-06T14:50:00Z"/>
          <w:del w:id="1627" w:author="CLUZEAU Marie" w:date="2026-02-16T10:38:00Z"/>
        </w:trPr>
        <w:tc>
          <w:tcPr>
            <w:tcW w:w="0" w:type="auto"/>
            <w:vAlign w:val="center"/>
            <w:hideMark/>
          </w:tcPr>
          <w:p w14:paraId="311E8E1E" w14:textId="325AF27D" w:rsidR="00F50B4B" w:rsidDel="00637BE0" w:rsidRDefault="00F50B4B">
            <w:pPr>
              <w:rPr>
                <w:ins w:id="1628" w:author="BLIN Prescillia" w:date="2026-02-06T14:50:00Z" w16du:dateUtc="2026-02-06T13:50:00Z"/>
                <w:del w:id="1629" w:author="CLUZEAU Marie" w:date="2026-02-16T10:38:00Z" w16du:dateUtc="2026-02-16T09:38:00Z"/>
              </w:rPr>
            </w:pPr>
            <w:ins w:id="1630" w:author="BLIN Prescillia" w:date="2026-02-06T14:50:00Z" w16du:dateUtc="2026-02-06T13:50:00Z">
              <w:del w:id="1631" w:author="CLUZEAU Marie" w:date="2026-02-16T10:38:00Z" w16du:dateUtc="2026-02-16T09:38:00Z">
                <w:r w:rsidDel="00637BE0">
                  <w:delText>1</w:delText>
                </w:r>
              </w:del>
            </w:ins>
          </w:p>
        </w:tc>
        <w:tc>
          <w:tcPr>
            <w:tcW w:w="0" w:type="auto"/>
            <w:vAlign w:val="center"/>
            <w:hideMark/>
          </w:tcPr>
          <w:p w14:paraId="7C3EE5F8" w14:textId="5D7B3D10" w:rsidR="00F50B4B" w:rsidDel="00637BE0" w:rsidRDefault="00F50B4B">
            <w:pPr>
              <w:rPr>
                <w:ins w:id="1632" w:author="BLIN Prescillia" w:date="2026-02-06T14:50:00Z" w16du:dateUtc="2026-02-06T13:50:00Z"/>
                <w:del w:id="1633" w:author="CLUZEAU Marie" w:date="2026-02-16T10:38:00Z" w16du:dateUtc="2026-02-16T09:38:00Z"/>
              </w:rPr>
            </w:pPr>
            <w:ins w:id="1634" w:author="BLIN Prescillia" w:date="2026-02-06T14:50:00Z" w16du:dateUtc="2026-02-06T13:50:00Z">
              <w:del w:id="1635" w:author="CLUZEAU Marie" w:date="2026-02-16T10:38:00Z" w16du:dateUtc="2026-02-16T09:38:00Z">
                <w:r w:rsidDel="00637BE0">
                  <w:delText>Continuité de service</w:delText>
                </w:r>
              </w:del>
            </w:ins>
          </w:p>
        </w:tc>
        <w:tc>
          <w:tcPr>
            <w:tcW w:w="0" w:type="auto"/>
            <w:vAlign w:val="center"/>
            <w:hideMark/>
          </w:tcPr>
          <w:p w14:paraId="14094977" w14:textId="1C7BAACD" w:rsidR="00F50B4B" w:rsidDel="00637BE0" w:rsidRDefault="00F50B4B">
            <w:pPr>
              <w:rPr>
                <w:ins w:id="1636" w:author="BLIN Prescillia" w:date="2026-02-06T14:50:00Z" w16du:dateUtc="2026-02-06T13:50:00Z"/>
                <w:del w:id="1637" w:author="CLUZEAU Marie" w:date="2026-02-16T10:38:00Z" w16du:dateUtc="2026-02-16T09:38:00Z"/>
              </w:rPr>
            </w:pPr>
            <w:ins w:id="1638" w:author="BLIN Prescillia" w:date="2026-02-06T14:50:00Z" w16du:dateUtc="2026-02-06T13:50:00Z">
              <w:del w:id="1639" w:author="CLUZEAU Marie" w:date="2026-02-16T10:38:00Z" w16du:dateUtc="2026-02-16T09:38:00Z">
                <w:r w:rsidDel="00637BE0">
                  <w:delText>Interruption non justifiée d’un service critique</w:delText>
                </w:r>
              </w:del>
            </w:ins>
          </w:p>
        </w:tc>
        <w:tc>
          <w:tcPr>
            <w:tcW w:w="0" w:type="auto"/>
            <w:vAlign w:val="center"/>
            <w:hideMark/>
          </w:tcPr>
          <w:p w14:paraId="43542323" w14:textId="6E6A72CE" w:rsidR="00F50B4B" w:rsidDel="00637BE0" w:rsidRDefault="00F50B4B">
            <w:pPr>
              <w:rPr>
                <w:ins w:id="1640" w:author="BLIN Prescillia" w:date="2026-02-06T14:50:00Z" w16du:dateUtc="2026-02-06T13:50:00Z"/>
                <w:del w:id="1641" w:author="CLUZEAU Marie" w:date="2026-02-16T10:38:00Z" w16du:dateUtc="2026-02-16T09:38:00Z"/>
              </w:rPr>
            </w:pPr>
            <w:ins w:id="1642" w:author="BLIN Prescillia" w:date="2026-02-06T14:50:00Z" w16du:dateUtc="2026-02-06T13:50:00Z">
              <w:del w:id="1643" w:author="CLUZEAU Marie" w:date="2026-02-16T10:38:00Z" w16du:dateUtc="2026-02-16T09:38:00Z">
                <w:r w:rsidDel="00637BE0">
                  <w:delText>Taux de disponibilité</w:delText>
                </w:r>
              </w:del>
            </w:ins>
          </w:p>
        </w:tc>
        <w:tc>
          <w:tcPr>
            <w:tcW w:w="0" w:type="auto"/>
            <w:vAlign w:val="center"/>
            <w:hideMark/>
          </w:tcPr>
          <w:p w14:paraId="0DD4C571" w14:textId="50B3AEF3" w:rsidR="00F50B4B" w:rsidDel="00637BE0" w:rsidRDefault="00F50B4B">
            <w:pPr>
              <w:rPr>
                <w:ins w:id="1644" w:author="BLIN Prescillia" w:date="2026-02-06T14:50:00Z" w16du:dateUtc="2026-02-06T13:50:00Z"/>
                <w:del w:id="1645" w:author="CLUZEAU Marie" w:date="2026-02-16T10:38:00Z" w16du:dateUtc="2026-02-16T09:38:00Z"/>
              </w:rPr>
            </w:pPr>
            <w:ins w:id="1646" w:author="BLIN Prescillia" w:date="2026-02-06T14:50:00Z" w16du:dateUtc="2026-02-06T13:50:00Z">
              <w:del w:id="1647" w:author="CLUZEAU Marie" w:date="2026-02-16T10:38:00Z" w16du:dateUtc="2026-02-16T09:38:00Z">
                <w:r w:rsidDel="00637BE0">
                  <w:delText>≥ 99 %</w:delText>
                </w:r>
              </w:del>
            </w:ins>
          </w:p>
        </w:tc>
        <w:tc>
          <w:tcPr>
            <w:tcW w:w="0" w:type="auto"/>
            <w:vAlign w:val="center"/>
            <w:hideMark/>
          </w:tcPr>
          <w:p w14:paraId="36A73DB8" w14:textId="44526DF5" w:rsidR="00F50B4B" w:rsidDel="00637BE0" w:rsidRDefault="00F50B4B">
            <w:pPr>
              <w:rPr>
                <w:ins w:id="1648" w:author="BLIN Prescillia" w:date="2026-02-06T14:50:00Z" w16du:dateUtc="2026-02-06T13:50:00Z"/>
                <w:del w:id="1649" w:author="CLUZEAU Marie" w:date="2026-02-16T10:38:00Z" w16du:dateUtc="2026-02-16T09:38:00Z"/>
              </w:rPr>
            </w:pPr>
            <w:ins w:id="1650" w:author="BLIN Prescillia" w:date="2026-02-06T14:50:00Z" w16du:dateUtc="2026-02-06T13:50:00Z">
              <w:del w:id="1651" w:author="CLUZEAU Marie" w:date="2026-02-16T10:38:00Z" w16du:dateUtc="2026-02-16T09:38:00Z">
                <w:r w:rsidDel="00637BE0">
                  <w:delText>X € par heure d’indisponibilité</w:delText>
                </w:r>
              </w:del>
            </w:ins>
          </w:p>
        </w:tc>
      </w:tr>
      <w:tr w:rsidR="00F50B4B" w:rsidDel="00637BE0" w14:paraId="5E8413A4" w14:textId="3B1036CE" w:rsidTr="00F50B4B">
        <w:trPr>
          <w:tblCellSpacing w:w="15" w:type="dxa"/>
          <w:ins w:id="1652" w:author="BLIN Prescillia" w:date="2026-02-06T14:50:00Z"/>
          <w:del w:id="1653" w:author="CLUZEAU Marie" w:date="2026-02-16T10:38:00Z"/>
        </w:trPr>
        <w:tc>
          <w:tcPr>
            <w:tcW w:w="0" w:type="auto"/>
            <w:vAlign w:val="center"/>
            <w:hideMark/>
          </w:tcPr>
          <w:p w14:paraId="5A47EE00" w14:textId="65F1A9FD" w:rsidR="00F50B4B" w:rsidDel="00637BE0" w:rsidRDefault="00F50B4B">
            <w:pPr>
              <w:rPr>
                <w:ins w:id="1654" w:author="BLIN Prescillia" w:date="2026-02-06T14:50:00Z" w16du:dateUtc="2026-02-06T13:50:00Z"/>
                <w:del w:id="1655" w:author="CLUZEAU Marie" w:date="2026-02-16T10:38:00Z" w16du:dateUtc="2026-02-16T09:38:00Z"/>
              </w:rPr>
            </w:pPr>
            <w:ins w:id="1656" w:author="BLIN Prescillia" w:date="2026-02-06T14:50:00Z" w16du:dateUtc="2026-02-06T13:50:00Z">
              <w:del w:id="1657" w:author="CLUZEAU Marie" w:date="2026-02-16T10:38:00Z" w16du:dateUtc="2026-02-16T09:38:00Z">
                <w:r w:rsidDel="00637BE0">
                  <w:delText>2</w:delText>
                </w:r>
              </w:del>
            </w:ins>
          </w:p>
        </w:tc>
        <w:tc>
          <w:tcPr>
            <w:tcW w:w="0" w:type="auto"/>
            <w:vAlign w:val="center"/>
            <w:hideMark/>
          </w:tcPr>
          <w:p w14:paraId="148250D1" w14:textId="15001208" w:rsidR="00F50B4B" w:rsidDel="00637BE0" w:rsidRDefault="00F50B4B">
            <w:pPr>
              <w:rPr>
                <w:ins w:id="1658" w:author="BLIN Prescillia" w:date="2026-02-06T14:50:00Z" w16du:dateUtc="2026-02-06T13:50:00Z"/>
                <w:del w:id="1659" w:author="CLUZEAU Marie" w:date="2026-02-16T10:38:00Z" w16du:dateUtc="2026-02-16T09:38:00Z"/>
              </w:rPr>
            </w:pPr>
            <w:ins w:id="1660" w:author="BLIN Prescillia" w:date="2026-02-06T14:50:00Z" w16du:dateUtc="2026-02-06T13:50:00Z">
              <w:del w:id="1661" w:author="CLUZEAU Marie" w:date="2026-02-16T10:38:00Z" w16du:dateUtc="2026-02-16T09:38:00Z">
                <w:r w:rsidDel="00637BE0">
                  <w:delText>Délais d’intervention</w:delText>
                </w:r>
              </w:del>
            </w:ins>
          </w:p>
        </w:tc>
        <w:tc>
          <w:tcPr>
            <w:tcW w:w="0" w:type="auto"/>
            <w:vAlign w:val="center"/>
            <w:hideMark/>
          </w:tcPr>
          <w:p w14:paraId="66631B18" w14:textId="79451585" w:rsidR="00F50B4B" w:rsidDel="00637BE0" w:rsidRDefault="00F50B4B">
            <w:pPr>
              <w:rPr>
                <w:ins w:id="1662" w:author="BLIN Prescillia" w:date="2026-02-06T14:50:00Z" w16du:dateUtc="2026-02-06T13:50:00Z"/>
                <w:del w:id="1663" w:author="CLUZEAU Marie" w:date="2026-02-16T10:38:00Z" w16du:dateUtc="2026-02-16T09:38:00Z"/>
              </w:rPr>
            </w:pPr>
            <w:ins w:id="1664" w:author="BLIN Prescillia" w:date="2026-02-06T14:50:00Z" w16du:dateUtc="2026-02-06T13:50:00Z">
              <w:del w:id="1665" w:author="CLUZEAU Marie" w:date="2026-02-16T10:38:00Z" w16du:dateUtc="2026-02-16T09:38:00Z">
                <w:r w:rsidDel="00637BE0">
                  <w:delText>Dépassement du délai d’intervention contractuel</w:delText>
                </w:r>
              </w:del>
            </w:ins>
          </w:p>
        </w:tc>
        <w:tc>
          <w:tcPr>
            <w:tcW w:w="0" w:type="auto"/>
            <w:vAlign w:val="center"/>
            <w:hideMark/>
          </w:tcPr>
          <w:p w14:paraId="03135844" w14:textId="3D2C676D" w:rsidR="00F50B4B" w:rsidDel="00637BE0" w:rsidRDefault="00F50B4B">
            <w:pPr>
              <w:rPr>
                <w:ins w:id="1666" w:author="BLIN Prescillia" w:date="2026-02-06T14:50:00Z" w16du:dateUtc="2026-02-06T13:50:00Z"/>
                <w:del w:id="1667" w:author="CLUZEAU Marie" w:date="2026-02-16T10:38:00Z" w16du:dateUtc="2026-02-16T09:38:00Z"/>
              </w:rPr>
            </w:pPr>
            <w:ins w:id="1668" w:author="BLIN Prescillia" w:date="2026-02-06T14:50:00Z" w16du:dateUtc="2026-02-06T13:50:00Z">
              <w:del w:id="1669" w:author="CLUZEAU Marie" w:date="2026-02-16T10:38:00Z" w16du:dateUtc="2026-02-16T09:38:00Z">
                <w:r w:rsidDel="00637BE0">
                  <w:delText>Délai d’intervention</w:delText>
                </w:r>
              </w:del>
            </w:ins>
          </w:p>
        </w:tc>
        <w:tc>
          <w:tcPr>
            <w:tcW w:w="0" w:type="auto"/>
            <w:vAlign w:val="center"/>
            <w:hideMark/>
          </w:tcPr>
          <w:p w14:paraId="182DD570" w14:textId="6FBC8D56" w:rsidR="00F50B4B" w:rsidDel="00637BE0" w:rsidRDefault="00F50B4B">
            <w:pPr>
              <w:rPr>
                <w:ins w:id="1670" w:author="BLIN Prescillia" w:date="2026-02-06T14:50:00Z" w16du:dateUtc="2026-02-06T13:50:00Z"/>
                <w:del w:id="1671" w:author="CLUZEAU Marie" w:date="2026-02-16T10:38:00Z" w16du:dateUtc="2026-02-16T09:38:00Z"/>
              </w:rPr>
            </w:pPr>
            <w:ins w:id="1672" w:author="BLIN Prescillia" w:date="2026-02-06T14:50:00Z" w16du:dateUtc="2026-02-06T13:50:00Z">
              <w:del w:id="1673" w:author="CLUZEAU Marie" w:date="2026-02-16T10:38:00Z" w16du:dateUtc="2026-02-16T09:38:00Z">
                <w:r w:rsidDel="00637BE0">
                  <w:delText>Ex. 2h / 4h / 24h</w:delText>
                </w:r>
              </w:del>
            </w:ins>
          </w:p>
        </w:tc>
        <w:tc>
          <w:tcPr>
            <w:tcW w:w="0" w:type="auto"/>
            <w:vAlign w:val="center"/>
            <w:hideMark/>
          </w:tcPr>
          <w:p w14:paraId="3161EE07" w14:textId="69CEBC07" w:rsidR="00F50B4B" w:rsidDel="00637BE0" w:rsidRDefault="00F50B4B">
            <w:pPr>
              <w:rPr>
                <w:ins w:id="1674" w:author="BLIN Prescillia" w:date="2026-02-06T14:50:00Z" w16du:dateUtc="2026-02-06T13:50:00Z"/>
                <w:del w:id="1675" w:author="CLUZEAU Marie" w:date="2026-02-16T10:38:00Z" w16du:dateUtc="2026-02-16T09:38:00Z"/>
              </w:rPr>
            </w:pPr>
            <w:ins w:id="1676" w:author="BLIN Prescillia" w:date="2026-02-06T14:50:00Z" w16du:dateUtc="2026-02-06T13:50:00Z">
              <w:del w:id="1677" w:author="CLUZEAU Marie" w:date="2026-02-16T10:38:00Z" w16du:dateUtc="2026-02-16T09:38:00Z">
                <w:r w:rsidDel="00637BE0">
                  <w:delText>X € par intervention en retard</w:delText>
                </w:r>
              </w:del>
            </w:ins>
          </w:p>
        </w:tc>
      </w:tr>
      <w:tr w:rsidR="00F50B4B" w:rsidDel="00637BE0" w14:paraId="2DBEACA9" w14:textId="307CE93A" w:rsidTr="00F50B4B">
        <w:trPr>
          <w:tblCellSpacing w:w="15" w:type="dxa"/>
          <w:ins w:id="1678" w:author="BLIN Prescillia" w:date="2026-02-06T14:50:00Z"/>
          <w:del w:id="1679" w:author="CLUZEAU Marie" w:date="2026-02-16T10:38:00Z"/>
        </w:trPr>
        <w:tc>
          <w:tcPr>
            <w:tcW w:w="0" w:type="auto"/>
            <w:vAlign w:val="center"/>
            <w:hideMark/>
          </w:tcPr>
          <w:p w14:paraId="1F9EBE8D" w14:textId="1616DD5F" w:rsidR="00F50B4B" w:rsidDel="00637BE0" w:rsidRDefault="00F50B4B">
            <w:pPr>
              <w:rPr>
                <w:ins w:id="1680" w:author="BLIN Prescillia" w:date="2026-02-06T14:50:00Z" w16du:dateUtc="2026-02-06T13:50:00Z"/>
                <w:del w:id="1681" w:author="CLUZEAU Marie" w:date="2026-02-16T10:38:00Z" w16du:dateUtc="2026-02-16T09:38:00Z"/>
              </w:rPr>
            </w:pPr>
            <w:ins w:id="1682" w:author="BLIN Prescillia" w:date="2026-02-06T14:50:00Z" w16du:dateUtc="2026-02-06T13:50:00Z">
              <w:del w:id="1683" w:author="CLUZEAU Marie" w:date="2026-02-16T10:38:00Z" w16du:dateUtc="2026-02-16T09:38:00Z">
                <w:r w:rsidDel="00637BE0">
                  <w:delText>3</w:delText>
                </w:r>
              </w:del>
            </w:ins>
          </w:p>
        </w:tc>
        <w:tc>
          <w:tcPr>
            <w:tcW w:w="0" w:type="auto"/>
            <w:vAlign w:val="center"/>
            <w:hideMark/>
          </w:tcPr>
          <w:p w14:paraId="2800D77A" w14:textId="1124817B" w:rsidR="00F50B4B" w:rsidDel="00637BE0" w:rsidRDefault="00F50B4B">
            <w:pPr>
              <w:rPr>
                <w:ins w:id="1684" w:author="BLIN Prescillia" w:date="2026-02-06T14:50:00Z" w16du:dateUtc="2026-02-06T13:50:00Z"/>
                <w:del w:id="1685" w:author="CLUZEAU Marie" w:date="2026-02-16T10:38:00Z" w16du:dateUtc="2026-02-16T09:38:00Z"/>
              </w:rPr>
            </w:pPr>
            <w:ins w:id="1686" w:author="BLIN Prescillia" w:date="2026-02-06T14:50:00Z" w16du:dateUtc="2026-02-06T13:50:00Z">
              <w:del w:id="1687" w:author="CLUZEAU Marie" w:date="2026-02-16T10:38:00Z" w16du:dateUtc="2026-02-16T09:38:00Z">
                <w:r w:rsidDel="00637BE0">
                  <w:delText>Qualité des prestations</w:delText>
                </w:r>
              </w:del>
            </w:ins>
          </w:p>
        </w:tc>
        <w:tc>
          <w:tcPr>
            <w:tcW w:w="0" w:type="auto"/>
            <w:vAlign w:val="center"/>
            <w:hideMark/>
          </w:tcPr>
          <w:p w14:paraId="43573C43" w14:textId="3C09DCEE" w:rsidR="00F50B4B" w:rsidDel="00637BE0" w:rsidRDefault="00F50B4B">
            <w:pPr>
              <w:rPr>
                <w:ins w:id="1688" w:author="BLIN Prescillia" w:date="2026-02-06T14:50:00Z" w16du:dateUtc="2026-02-06T13:50:00Z"/>
                <w:del w:id="1689" w:author="CLUZEAU Marie" w:date="2026-02-16T10:38:00Z" w16du:dateUtc="2026-02-16T09:38:00Z"/>
              </w:rPr>
            </w:pPr>
            <w:ins w:id="1690" w:author="BLIN Prescillia" w:date="2026-02-06T14:50:00Z" w16du:dateUtc="2026-02-06T13:50:00Z">
              <w:del w:id="1691" w:author="CLUZEAU Marie" w:date="2026-02-16T10:38:00Z" w16du:dateUtc="2026-02-16T09:38:00Z">
                <w:r w:rsidDel="00637BE0">
                  <w:delText>Non-conformité constatée lors d’un contrôle</w:delText>
                </w:r>
              </w:del>
            </w:ins>
          </w:p>
        </w:tc>
        <w:tc>
          <w:tcPr>
            <w:tcW w:w="0" w:type="auto"/>
            <w:vAlign w:val="center"/>
            <w:hideMark/>
          </w:tcPr>
          <w:p w14:paraId="04AFA11F" w14:textId="2C4F3E94" w:rsidR="00F50B4B" w:rsidDel="00637BE0" w:rsidRDefault="00F50B4B">
            <w:pPr>
              <w:rPr>
                <w:ins w:id="1692" w:author="BLIN Prescillia" w:date="2026-02-06T14:50:00Z" w16du:dateUtc="2026-02-06T13:50:00Z"/>
                <w:del w:id="1693" w:author="CLUZEAU Marie" w:date="2026-02-16T10:38:00Z" w16du:dateUtc="2026-02-16T09:38:00Z"/>
              </w:rPr>
            </w:pPr>
            <w:ins w:id="1694" w:author="BLIN Prescillia" w:date="2026-02-06T14:50:00Z" w16du:dateUtc="2026-02-06T13:50:00Z">
              <w:del w:id="1695" w:author="CLUZEAU Marie" w:date="2026-02-16T10:38:00Z" w16du:dateUtc="2026-02-16T09:38:00Z">
                <w:r w:rsidDel="00637BE0">
                  <w:delText>Taux de conformité</w:delText>
                </w:r>
              </w:del>
            </w:ins>
          </w:p>
        </w:tc>
        <w:tc>
          <w:tcPr>
            <w:tcW w:w="0" w:type="auto"/>
            <w:vAlign w:val="center"/>
            <w:hideMark/>
          </w:tcPr>
          <w:p w14:paraId="60C4E060" w14:textId="349DBF3C" w:rsidR="00F50B4B" w:rsidDel="00637BE0" w:rsidRDefault="00F50B4B">
            <w:pPr>
              <w:rPr>
                <w:ins w:id="1696" w:author="BLIN Prescillia" w:date="2026-02-06T14:50:00Z" w16du:dateUtc="2026-02-06T13:50:00Z"/>
                <w:del w:id="1697" w:author="CLUZEAU Marie" w:date="2026-02-16T10:38:00Z" w16du:dateUtc="2026-02-16T09:38:00Z"/>
              </w:rPr>
            </w:pPr>
            <w:ins w:id="1698" w:author="BLIN Prescillia" w:date="2026-02-06T14:50:00Z" w16du:dateUtc="2026-02-06T13:50:00Z">
              <w:del w:id="1699" w:author="CLUZEAU Marie" w:date="2026-02-16T10:38:00Z" w16du:dateUtc="2026-02-16T09:38:00Z">
                <w:r w:rsidDel="00637BE0">
                  <w:delText>≥ 95 %</w:delText>
                </w:r>
              </w:del>
            </w:ins>
          </w:p>
        </w:tc>
        <w:tc>
          <w:tcPr>
            <w:tcW w:w="0" w:type="auto"/>
            <w:vAlign w:val="center"/>
            <w:hideMark/>
          </w:tcPr>
          <w:p w14:paraId="7BE0B2F7" w14:textId="75B15E55" w:rsidR="00F50B4B" w:rsidDel="00637BE0" w:rsidRDefault="00F50B4B">
            <w:pPr>
              <w:rPr>
                <w:ins w:id="1700" w:author="BLIN Prescillia" w:date="2026-02-06T14:50:00Z" w16du:dateUtc="2026-02-06T13:50:00Z"/>
                <w:del w:id="1701" w:author="CLUZEAU Marie" w:date="2026-02-16T10:38:00Z" w16du:dateUtc="2026-02-16T09:38:00Z"/>
              </w:rPr>
            </w:pPr>
            <w:ins w:id="1702" w:author="BLIN Prescillia" w:date="2026-02-06T14:50:00Z" w16du:dateUtc="2026-02-06T13:50:00Z">
              <w:del w:id="1703" w:author="CLUZEAU Marie" w:date="2026-02-16T10:38:00Z" w16du:dateUtc="2026-02-16T09:38:00Z">
                <w:r w:rsidDel="00637BE0">
                  <w:delText>X € par non-conformité constatée</w:delText>
                </w:r>
              </w:del>
            </w:ins>
          </w:p>
        </w:tc>
      </w:tr>
      <w:tr w:rsidR="00F50B4B" w:rsidDel="00637BE0" w14:paraId="267E8BDD" w14:textId="221CB86D" w:rsidTr="00F50B4B">
        <w:trPr>
          <w:tblCellSpacing w:w="15" w:type="dxa"/>
          <w:ins w:id="1704" w:author="BLIN Prescillia" w:date="2026-02-06T14:50:00Z"/>
          <w:del w:id="1705" w:author="CLUZEAU Marie" w:date="2026-02-16T10:38:00Z"/>
        </w:trPr>
        <w:tc>
          <w:tcPr>
            <w:tcW w:w="0" w:type="auto"/>
            <w:vAlign w:val="center"/>
            <w:hideMark/>
          </w:tcPr>
          <w:p w14:paraId="5C1C8D28" w14:textId="43C52444" w:rsidR="00F50B4B" w:rsidDel="00637BE0" w:rsidRDefault="00F50B4B">
            <w:pPr>
              <w:rPr>
                <w:ins w:id="1706" w:author="BLIN Prescillia" w:date="2026-02-06T14:50:00Z" w16du:dateUtc="2026-02-06T13:50:00Z"/>
                <w:del w:id="1707" w:author="CLUZEAU Marie" w:date="2026-02-16T10:38:00Z" w16du:dateUtc="2026-02-16T09:38:00Z"/>
              </w:rPr>
            </w:pPr>
            <w:ins w:id="1708" w:author="BLIN Prescillia" w:date="2026-02-06T14:50:00Z" w16du:dateUtc="2026-02-06T13:50:00Z">
              <w:del w:id="1709" w:author="CLUZEAU Marie" w:date="2026-02-16T10:38:00Z" w16du:dateUtc="2026-02-16T09:38:00Z">
                <w:r w:rsidDel="00637BE0">
                  <w:delText>4</w:delText>
                </w:r>
              </w:del>
            </w:ins>
          </w:p>
        </w:tc>
        <w:tc>
          <w:tcPr>
            <w:tcW w:w="0" w:type="auto"/>
            <w:vAlign w:val="center"/>
            <w:hideMark/>
          </w:tcPr>
          <w:p w14:paraId="4E602F57" w14:textId="7D98724D" w:rsidR="00F50B4B" w:rsidDel="00637BE0" w:rsidRDefault="00F50B4B">
            <w:pPr>
              <w:rPr>
                <w:ins w:id="1710" w:author="BLIN Prescillia" w:date="2026-02-06T14:50:00Z" w16du:dateUtc="2026-02-06T13:50:00Z"/>
                <w:del w:id="1711" w:author="CLUZEAU Marie" w:date="2026-02-16T10:38:00Z" w16du:dateUtc="2026-02-16T09:38:00Z"/>
              </w:rPr>
            </w:pPr>
            <w:ins w:id="1712" w:author="BLIN Prescillia" w:date="2026-02-06T14:52:00Z" w16du:dateUtc="2026-02-06T13:52:00Z">
              <w:del w:id="1713" w:author="CLUZEAU Marie" w:date="2026-02-16T10:38:00Z" w16du:dateUtc="2026-02-16T09:38:00Z">
                <w:r w:rsidDel="00637BE0">
                  <w:delText>Financier</w:delText>
                </w:r>
              </w:del>
            </w:ins>
          </w:p>
        </w:tc>
        <w:tc>
          <w:tcPr>
            <w:tcW w:w="0" w:type="auto"/>
            <w:vAlign w:val="center"/>
            <w:hideMark/>
          </w:tcPr>
          <w:p w14:paraId="5B050774" w14:textId="4B80D4AF" w:rsidR="00F50B4B" w:rsidDel="00637BE0" w:rsidRDefault="00F50B4B">
            <w:pPr>
              <w:rPr>
                <w:ins w:id="1714" w:author="BLIN Prescillia" w:date="2026-02-06T14:50:00Z" w16du:dateUtc="2026-02-06T13:50:00Z"/>
                <w:del w:id="1715" w:author="CLUZEAU Marie" w:date="2026-02-16T10:38:00Z" w16du:dateUtc="2026-02-16T09:38:00Z"/>
              </w:rPr>
            </w:pPr>
            <w:ins w:id="1716" w:author="BLIN Prescillia" w:date="2026-02-06T14:52:00Z" w16du:dateUtc="2026-02-06T13:52:00Z">
              <w:del w:id="1717" w:author="CLUZEAU Marie" w:date="2026-02-16T10:38:00Z" w16du:dateUtc="2026-02-16T09:38:00Z">
                <w:r w:rsidDel="00637BE0">
                  <w:delText>Non-respect des conditions financière contractuelles</w:delText>
                </w:r>
              </w:del>
            </w:ins>
          </w:p>
        </w:tc>
        <w:tc>
          <w:tcPr>
            <w:tcW w:w="0" w:type="auto"/>
            <w:vAlign w:val="center"/>
            <w:hideMark/>
          </w:tcPr>
          <w:p w14:paraId="6AFBC7BA" w14:textId="572C9F45" w:rsidR="00F50B4B" w:rsidDel="00637BE0" w:rsidRDefault="00F50B4B">
            <w:pPr>
              <w:rPr>
                <w:ins w:id="1718" w:author="BLIN Prescillia" w:date="2026-02-06T14:50:00Z" w16du:dateUtc="2026-02-06T13:50:00Z"/>
                <w:del w:id="1719" w:author="CLUZEAU Marie" w:date="2026-02-16T10:38:00Z" w16du:dateUtc="2026-02-16T09:38:00Z"/>
              </w:rPr>
            </w:pPr>
            <w:ins w:id="1720" w:author="BLIN Prescillia" w:date="2026-02-06T14:52:00Z" w16du:dateUtc="2026-02-06T13:52:00Z">
              <w:del w:id="1721" w:author="CLUZEAU Marie" w:date="2026-02-16T10:38:00Z" w16du:dateUtc="2026-02-16T09:38:00Z">
                <w:r w:rsidDel="00637BE0">
                  <w:delText>Grille financière contractuelle</w:delText>
                </w:r>
              </w:del>
            </w:ins>
          </w:p>
        </w:tc>
        <w:tc>
          <w:tcPr>
            <w:tcW w:w="0" w:type="auto"/>
            <w:vAlign w:val="center"/>
            <w:hideMark/>
          </w:tcPr>
          <w:p w14:paraId="582A1B90" w14:textId="6C9D099C" w:rsidR="00F50B4B" w:rsidDel="00637BE0" w:rsidRDefault="00F50B4B">
            <w:pPr>
              <w:rPr>
                <w:ins w:id="1722" w:author="BLIN Prescillia" w:date="2026-02-06T14:50:00Z" w16du:dateUtc="2026-02-06T13:50:00Z"/>
                <w:del w:id="1723" w:author="CLUZEAU Marie" w:date="2026-02-16T10:38:00Z" w16du:dateUtc="2026-02-16T09:38:00Z"/>
              </w:rPr>
            </w:pPr>
            <w:ins w:id="1724" w:author="BLIN Prescillia" w:date="2026-02-06T14:50:00Z" w16du:dateUtc="2026-02-06T13:50:00Z">
              <w:del w:id="1725" w:author="CLUZEAU Marie" w:date="2026-02-16T10:38:00Z" w16du:dateUtc="2026-02-16T09:38:00Z">
                <w:r w:rsidDel="00637BE0">
                  <w:delText xml:space="preserve">100 % </w:delText>
                </w:r>
              </w:del>
            </w:ins>
          </w:p>
        </w:tc>
        <w:tc>
          <w:tcPr>
            <w:tcW w:w="0" w:type="auto"/>
            <w:vAlign w:val="center"/>
            <w:hideMark/>
          </w:tcPr>
          <w:p w14:paraId="627039DA" w14:textId="36778456" w:rsidR="00F50B4B" w:rsidDel="00637BE0" w:rsidRDefault="00F50B4B">
            <w:pPr>
              <w:rPr>
                <w:ins w:id="1726" w:author="BLIN Prescillia" w:date="2026-02-06T14:50:00Z" w16du:dateUtc="2026-02-06T13:50:00Z"/>
                <w:del w:id="1727" w:author="CLUZEAU Marie" w:date="2026-02-16T10:38:00Z" w16du:dateUtc="2026-02-16T09:38:00Z"/>
              </w:rPr>
            </w:pPr>
            <w:ins w:id="1728" w:author="BLIN Prescillia" w:date="2026-02-06T14:50:00Z" w16du:dateUtc="2026-02-06T13:50:00Z">
              <w:del w:id="1729" w:author="CLUZEAU Marie" w:date="2026-02-16T10:38:00Z" w16du:dateUtc="2026-02-16T09:38:00Z">
                <w:r w:rsidDel="00637BE0">
                  <w:delText xml:space="preserve">X € par </w:delText>
                </w:r>
              </w:del>
            </w:ins>
            <w:ins w:id="1730" w:author="BLIN Prescillia" w:date="2026-02-06T14:53:00Z" w16du:dateUtc="2026-02-06T13:53:00Z">
              <w:del w:id="1731" w:author="CLUZEAU Marie" w:date="2026-02-16T10:38:00Z" w16du:dateUtc="2026-02-16T09:38:00Z">
                <w:r w:rsidR="00546273" w:rsidDel="00637BE0">
                  <w:delText>devis non conforme</w:delText>
                </w:r>
              </w:del>
            </w:ins>
          </w:p>
        </w:tc>
      </w:tr>
      <w:tr w:rsidR="00F50B4B" w:rsidDel="00637BE0" w14:paraId="361082D5" w14:textId="3E02FD77" w:rsidTr="00F50B4B">
        <w:trPr>
          <w:tblCellSpacing w:w="15" w:type="dxa"/>
          <w:ins w:id="1732" w:author="BLIN Prescillia" w:date="2026-02-06T14:50:00Z"/>
          <w:del w:id="1733" w:author="CLUZEAU Marie" w:date="2026-02-16T10:38:00Z"/>
        </w:trPr>
        <w:tc>
          <w:tcPr>
            <w:tcW w:w="0" w:type="auto"/>
            <w:vAlign w:val="center"/>
            <w:hideMark/>
          </w:tcPr>
          <w:p w14:paraId="6C19284E" w14:textId="0BB7A0A7" w:rsidR="00F50B4B" w:rsidDel="00637BE0" w:rsidRDefault="00F50B4B">
            <w:pPr>
              <w:rPr>
                <w:ins w:id="1734" w:author="BLIN Prescillia" w:date="2026-02-06T14:50:00Z" w16du:dateUtc="2026-02-06T13:50:00Z"/>
                <w:del w:id="1735" w:author="CLUZEAU Marie" w:date="2026-02-16T10:38:00Z" w16du:dateUtc="2026-02-16T09:38:00Z"/>
              </w:rPr>
            </w:pPr>
            <w:ins w:id="1736" w:author="BLIN Prescillia" w:date="2026-02-06T14:50:00Z" w16du:dateUtc="2026-02-06T13:50:00Z">
              <w:del w:id="1737" w:author="CLUZEAU Marie" w:date="2026-02-16T10:38:00Z" w16du:dateUtc="2026-02-16T09:38:00Z">
                <w:r w:rsidDel="00637BE0">
                  <w:delText>5</w:delText>
                </w:r>
              </w:del>
            </w:ins>
          </w:p>
        </w:tc>
        <w:tc>
          <w:tcPr>
            <w:tcW w:w="0" w:type="auto"/>
            <w:vAlign w:val="center"/>
            <w:hideMark/>
          </w:tcPr>
          <w:p w14:paraId="1C2C1C71" w14:textId="33B2C601" w:rsidR="00F50B4B" w:rsidDel="00637BE0" w:rsidRDefault="00F50B4B">
            <w:pPr>
              <w:rPr>
                <w:ins w:id="1738" w:author="BLIN Prescillia" w:date="2026-02-06T14:50:00Z" w16du:dateUtc="2026-02-06T13:50:00Z"/>
                <w:del w:id="1739" w:author="CLUZEAU Marie" w:date="2026-02-16T10:38:00Z" w16du:dateUtc="2026-02-16T09:38:00Z"/>
              </w:rPr>
            </w:pPr>
            <w:ins w:id="1740" w:author="BLIN Prescillia" w:date="2026-02-06T14:50:00Z" w16du:dateUtc="2026-02-06T13:50:00Z">
              <w:del w:id="1741" w:author="CLUZEAU Marie" w:date="2026-02-16T10:38:00Z" w16du:dateUtc="2026-02-16T09:38:00Z">
                <w:r w:rsidDel="00637BE0">
                  <w:delText>Propreté / services soft</w:delText>
                </w:r>
              </w:del>
            </w:ins>
          </w:p>
        </w:tc>
        <w:tc>
          <w:tcPr>
            <w:tcW w:w="0" w:type="auto"/>
            <w:vAlign w:val="center"/>
            <w:hideMark/>
          </w:tcPr>
          <w:p w14:paraId="634BE84D" w14:textId="2A5BF26F" w:rsidR="00F50B4B" w:rsidDel="00637BE0" w:rsidRDefault="00F50B4B">
            <w:pPr>
              <w:rPr>
                <w:ins w:id="1742" w:author="BLIN Prescillia" w:date="2026-02-06T14:50:00Z" w16du:dateUtc="2026-02-06T13:50:00Z"/>
                <w:del w:id="1743" w:author="CLUZEAU Marie" w:date="2026-02-16T10:38:00Z" w16du:dateUtc="2026-02-16T09:38:00Z"/>
              </w:rPr>
            </w:pPr>
            <w:ins w:id="1744" w:author="BLIN Prescillia" w:date="2026-02-06T14:50:00Z" w16du:dateUtc="2026-02-06T13:50:00Z">
              <w:del w:id="1745" w:author="CLUZEAU Marie" w:date="2026-02-16T10:38:00Z" w16du:dateUtc="2026-02-16T09:38:00Z">
                <w:r w:rsidDel="00637BE0">
                  <w:delText>Niveau de propreté non conforme</w:delText>
                </w:r>
              </w:del>
            </w:ins>
          </w:p>
        </w:tc>
        <w:tc>
          <w:tcPr>
            <w:tcW w:w="0" w:type="auto"/>
            <w:vAlign w:val="center"/>
            <w:hideMark/>
          </w:tcPr>
          <w:p w14:paraId="721BB639" w14:textId="2056F46A" w:rsidR="00F50B4B" w:rsidDel="00637BE0" w:rsidRDefault="00F50B4B">
            <w:pPr>
              <w:rPr>
                <w:ins w:id="1746" w:author="BLIN Prescillia" w:date="2026-02-06T14:50:00Z" w16du:dateUtc="2026-02-06T13:50:00Z"/>
                <w:del w:id="1747" w:author="CLUZEAU Marie" w:date="2026-02-16T10:38:00Z" w16du:dateUtc="2026-02-16T09:38:00Z"/>
              </w:rPr>
            </w:pPr>
            <w:ins w:id="1748" w:author="BLIN Prescillia" w:date="2026-02-06T14:50:00Z" w16du:dateUtc="2026-02-06T13:50:00Z">
              <w:del w:id="1749" w:author="CLUZEAU Marie" w:date="2026-02-16T10:38:00Z" w16du:dateUtc="2026-02-16T09:38:00Z">
                <w:r w:rsidDel="00637BE0">
                  <w:delText>Audit qualité</w:delText>
                </w:r>
              </w:del>
            </w:ins>
          </w:p>
        </w:tc>
        <w:tc>
          <w:tcPr>
            <w:tcW w:w="0" w:type="auto"/>
            <w:vAlign w:val="center"/>
            <w:hideMark/>
          </w:tcPr>
          <w:p w14:paraId="2C2AAA42" w14:textId="55C022D9" w:rsidR="00F50B4B" w:rsidDel="00637BE0" w:rsidRDefault="00F50B4B">
            <w:pPr>
              <w:rPr>
                <w:ins w:id="1750" w:author="BLIN Prescillia" w:date="2026-02-06T14:50:00Z" w16du:dateUtc="2026-02-06T13:50:00Z"/>
                <w:del w:id="1751" w:author="CLUZEAU Marie" w:date="2026-02-16T10:38:00Z" w16du:dateUtc="2026-02-16T09:38:00Z"/>
              </w:rPr>
            </w:pPr>
            <w:ins w:id="1752" w:author="BLIN Prescillia" w:date="2026-02-06T14:50:00Z" w16du:dateUtc="2026-02-06T13:50:00Z">
              <w:del w:id="1753" w:author="CLUZEAU Marie" w:date="2026-02-16T10:38:00Z" w16du:dateUtc="2026-02-16T09:38:00Z">
                <w:r w:rsidDel="00637BE0">
                  <w:delText>Note ≥ X/10</w:delText>
                </w:r>
              </w:del>
            </w:ins>
          </w:p>
        </w:tc>
        <w:tc>
          <w:tcPr>
            <w:tcW w:w="0" w:type="auto"/>
            <w:vAlign w:val="center"/>
            <w:hideMark/>
          </w:tcPr>
          <w:p w14:paraId="7BD2820F" w14:textId="40C41914" w:rsidR="00F50B4B" w:rsidDel="00637BE0" w:rsidRDefault="00F50B4B">
            <w:pPr>
              <w:rPr>
                <w:ins w:id="1754" w:author="BLIN Prescillia" w:date="2026-02-06T14:50:00Z" w16du:dateUtc="2026-02-06T13:50:00Z"/>
                <w:del w:id="1755" w:author="CLUZEAU Marie" w:date="2026-02-16T10:38:00Z" w16du:dateUtc="2026-02-16T09:38:00Z"/>
              </w:rPr>
            </w:pPr>
            <w:ins w:id="1756" w:author="BLIN Prescillia" w:date="2026-02-06T14:50:00Z" w16du:dateUtc="2026-02-06T13:50:00Z">
              <w:del w:id="1757" w:author="CLUZEAU Marie" w:date="2026-02-16T10:38:00Z" w16du:dateUtc="2026-02-16T09:38:00Z">
                <w:r w:rsidDel="00637BE0">
                  <w:delText>X € par point manquant</w:delText>
                </w:r>
              </w:del>
            </w:ins>
          </w:p>
        </w:tc>
      </w:tr>
      <w:tr w:rsidR="00F50B4B" w:rsidDel="00637BE0" w14:paraId="1493C25D" w14:textId="5F99F3B4" w:rsidTr="00F50B4B">
        <w:trPr>
          <w:tblCellSpacing w:w="15" w:type="dxa"/>
          <w:ins w:id="1758" w:author="BLIN Prescillia" w:date="2026-02-06T14:50:00Z"/>
          <w:del w:id="1759" w:author="CLUZEAU Marie" w:date="2026-02-16T10:38:00Z"/>
        </w:trPr>
        <w:tc>
          <w:tcPr>
            <w:tcW w:w="0" w:type="auto"/>
            <w:vAlign w:val="center"/>
            <w:hideMark/>
          </w:tcPr>
          <w:p w14:paraId="54A79DB1" w14:textId="2B733AA9" w:rsidR="00F50B4B" w:rsidDel="00637BE0" w:rsidRDefault="00F50B4B">
            <w:pPr>
              <w:rPr>
                <w:ins w:id="1760" w:author="BLIN Prescillia" w:date="2026-02-06T14:50:00Z" w16du:dateUtc="2026-02-06T13:50:00Z"/>
                <w:del w:id="1761" w:author="CLUZEAU Marie" w:date="2026-02-16T10:38:00Z" w16du:dateUtc="2026-02-16T09:38:00Z"/>
              </w:rPr>
            </w:pPr>
            <w:ins w:id="1762" w:author="BLIN Prescillia" w:date="2026-02-06T14:50:00Z" w16du:dateUtc="2026-02-06T13:50:00Z">
              <w:del w:id="1763" w:author="CLUZEAU Marie" w:date="2026-02-16T10:38:00Z" w16du:dateUtc="2026-02-16T09:38:00Z">
                <w:r w:rsidDel="00637BE0">
                  <w:delText>6</w:delText>
                </w:r>
              </w:del>
            </w:ins>
          </w:p>
        </w:tc>
        <w:tc>
          <w:tcPr>
            <w:tcW w:w="0" w:type="auto"/>
            <w:vAlign w:val="center"/>
            <w:hideMark/>
          </w:tcPr>
          <w:p w14:paraId="3D5968C4" w14:textId="16320663" w:rsidR="00F50B4B" w:rsidDel="00637BE0" w:rsidRDefault="00F50B4B">
            <w:pPr>
              <w:rPr>
                <w:ins w:id="1764" w:author="BLIN Prescillia" w:date="2026-02-06T14:50:00Z" w16du:dateUtc="2026-02-06T13:50:00Z"/>
                <w:del w:id="1765" w:author="CLUZEAU Marie" w:date="2026-02-16T10:38:00Z" w16du:dateUtc="2026-02-16T09:38:00Z"/>
              </w:rPr>
            </w:pPr>
            <w:ins w:id="1766" w:author="BLIN Prescillia" w:date="2026-02-06T14:50:00Z" w16du:dateUtc="2026-02-06T13:50:00Z">
              <w:del w:id="1767" w:author="CLUZEAU Marie" w:date="2026-02-16T10:38:00Z" w16du:dateUtc="2026-02-16T09:38:00Z">
                <w:r w:rsidDel="00637BE0">
                  <w:delText>Reporting</w:delText>
                </w:r>
              </w:del>
            </w:ins>
          </w:p>
        </w:tc>
        <w:tc>
          <w:tcPr>
            <w:tcW w:w="0" w:type="auto"/>
            <w:vAlign w:val="center"/>
            <w:hideMark/>
          </w:tcPr>
          <w:p w14:paraId="2A14FC66" w14:textId="6337188B" w:rsidR="00F50B4B" w:rsidDel="00637BE0" w:rsidRDefault="00F50B4B">
            <w:pPr>
              <w:rPr>
                <w:ins w:id="1768" w:author="BLIN Prescillia" w:date="2026-02-06T14:50:00Z" w16du:dateUtc="2026-02-06T13:50:00Z"/>
                <w:del w:id="1769" w:author="CLUZEAU Marie" w:date="2026-02-16T10:38:00Z" w16du:dateUtc="2026-02-16T09:38:00Z"/>
              </w:rPr>
            </w:pPr>
            <w:ins w:id="1770" w:author="BLIN Prescillia" w:date="2026-02-06T14:50:00Z" w16du:dateUtc="2026-02-06T13:50:00Z">
              <w:del w:id="1771" w:author="CLUZEAU Marie" w:date="2026-02-16T10:38:00Z" w16du:dateUtc="2026-02-16T09:38:00Z">
                <w:r w:rsidDel="00637BE0">
                  <w:delText>Absence ou retard de transmission des rapports</w:delText>
                </w:r>
              </w:del>
            </w:ins>
          </w:p>
        </w:tc>
        <w:tc>
          <w:tcPr>
            <w:tcW w:w="0" w:type="auto"/>
            <w:vAlign w:val="center"/>
            <w:hideMark/>
          </w:tcPr>
          <w:p w14:paraId="02239CB1" w14:textId="75904FF5" w:rsidR="00F50B4B" w:rsidDel="00637BE0" w:rsidRDefault="00F50B4B">
            <w:pPr>
              <w:rPr>
                <w:ins w:id="1772" w:author="BLIN Prescillia" w:date="2026-02-06T14:50:00Z" w16du:dateUtc="2026-02-06T13:50:00Z"/>
                <w:del w:id="1773" w:author="CLUZEAU Marie" w:date="2026-02-16T10:38:00Z" w16du:dateUtc="2026-02-16T09:38:00Z"/>
              </w:rPr>
            </w:pPr>
            <w:ins w:id="1774" w:author="BLIN Prescillia" w:date="2026-02-06T14:50:00Z" w16du:dateUtc="2026-02-06T13:50:00Z">
              <w:del w:id="1775" w:author="CLUZEAU Marie" w:date="2026-02-16T10:38:00Z" w16du:dateUtc="2026-02-16T09:38:00Z">
                <w:r w:rsidDel="00637BE0">
                  <w:delText>Délais de remise</w:delText>
                </w:r>
              </w:del>
            </w:ins>
          </w:p>
        </w:tc>
        <w:tc>
          <w:tcPr>
            <w:tcW w:w="0" w:type="auto"/>
            <w:vAlign w:val="center"/>
            <w:hideMark/>
          </w:tcPr>
          <w:p w14:paraId="2B3ED84B" w14:textId="2500DB3F" w:rsidR="00F50B4B" w:rsidDel="00637BE0" w:rsidRDefault="00F50B4B">
            <w:pPr>
              <w:rPr>
                <w:ins w:id="1776" w:author="BLIN Prescillia" w:date="2026-02-06T14:50:00Z" w16du:dateUtc="2026-02-06T13:50:00Z"/>
                <w:del w:id="1777" w:author="CLUZEAU Marie" w:date="2026-02-16T10:38:00Z" w16du:dateUtc="2026-02-16T09:38:00Z"/>
              </w:rPr>
            </w:pPr>
            <w:ins w:id="1778" w:author="BLIN Prescillia" w:date="2026-02-06T14:50:00Z" w16du:dateUtc="2026-02-06T13:50:00Z">
              <w:del w:id="1779" w:author="CLUZEAU Marie" w:date="2026-02-16T10:38:00Z" w16du:dateUtc="2026-02-16T09:38:00Z">
                <w:r w:rsidDel="00637BE0">
                  <w:delText>J+X</w:delText>
                </w:r>
              </w:del>
            </w:ins>
          </w:p>
        </w:tc>
        <w:tc>
          <w:tcPr>
            <w:tcW w:w="0" w:type="auto"/>
            <w:vAlign w:val="center"/>
            <w:hideMark/>
          </w:tcPr>
          <w:p w14:paraId="24FC6C3F" w14:textId="53903DA6" w:rsidR="00F50B4B" w:rsidDel="00637BE0" w:rsidRDefault="00F50B4B">
            <w:pPr>
              <w:rPr>
                <w:ins w:id="1780" w:author="BLIN Prescillia" w:date="2026-02-06T14:50:00Z" w16du:dateUtc="2026-02-06T13:50:00Z"/>
                <w:del w:id="1781" w:author="CLUZEAU Marie" w:date="2026-02-16T10:38:00Z" w16du:dateUtc="2026-02-16T09:38:00Z"/>
              </w:rPr>
            </w:pPr>
            <w:ins w:id="1782" w:author="BLIN Prescillia" w:date="2026-02-06T14:50:00Z" w16du:dateUtc="2026-02-06T13:50:00Z">
              <w:del w:id="1783" w:author="CLUZEAU Marie" w:date="2026-02-16T10:38:00Z" w16du:dateUtc="2026-02-16T09:38:00Z">
                <w:r w:rsidDel="00637BE0">
                  <w:delText>X € par jour calendaire de retard</w:delText>
                </w:r>
              </w:del>
            </w:ins>
          </w:p>
        </w:tc>
      </w:tr>
      <w:tr w:rsidR="00F50B4B" w:rsidDel="00637BE0" w14:paraId="2237BA8F" w14:textId="7C79BE05" w:rsidTr="00F50B4B">
        <w:trPr>
          <w:tblCellSpacing w:w="15" w:type="dxa"/>
          <w:ins w:id="1784" w:author="BLIN Prescillia" w:date="2026-02-06T14:50:00Z"/>
          <w:del w:id="1785" w:author="CLUZEAU Marie" w:date="2026-02-16T10:38:00Z"/>
        </w:trPr>
        <w:tc>
          <w:tcPr>
            <w:tcW w:w="0" w:type="auto"/>
            <w:vAlign w:val="center"/>
            <w:hideMark/>
          </w:tcPr>
          <w:p w14:paraId="3ABA4449" w14:textId="66BE9FC2" w:rsidR="00F50B4B" w:rsidDel="00637BE0" w:rsidRDefault="00F50B4B">
            <w:pPr>
              <w:rPr>
                <w:ins w:id="1786" w:author="BLIN Prescillia" w:date="2026-02-06T14:50:00Z" w16du:dateUtc="2026-02-06T13:50:00Z"/>
                <w:del w:id="1787" w:author="CLUZEAU Marie" w:date="2026-02-16T10:38:00Z" w16du:dateUtc="2026-02-16T09:38:00Z"/>
              </w:rPr>
            </w:pPr>
            <w:ins w:id="1788" w:author="BLIN Prescillia" w:date="2026-02-06T14:50:00Z" w16du:dateUtc="2026-02-06T13:50:00Z">
              <w:del w:id="1789" w:author="CLUZEAU Marie" w:date="2026-02-16T10:38:00Z" w16du:dateUtc="2026-02-16T09:38:00Z">
                <w:r w:rsidDel="00637BE0">
                  <w:delText>7</w:delText>
                </w:r>
              </w:del>
            </w:ins>
          </w:p>
        </w:tc>
        <w:tc>
          <w:tcPr>
            <w:tcW w:w="0" w:type="auto"/>
            <w:vAlign w:val="center"/>
            <w:hideMark/>
          </w:tcPr>
          <w:p w14:paraId="16DA852F" w14:textId="3F548F74" w:rsidR="00F50B4B" w:rsidDel="00637BE0" w:rsidRDefault="00F50B4B">
            <w:pPr>
              <w:rPr>
                <w:ins w:id="1790" w:author="BLIN Prescillia" w:date="2026-02-06T14:50:00Z" w16du:dateUtc="2026-02-06T13:50:00Z"/>
                <w:del w:id="1791" w:author="CLUZEAU Marie" w:date="2026-02-16T10:38:00Z" w16du:dateUtc="2026-02-16T09:38:00Z"/>
              </w:rPr>
            </w:pPr>
            <w:ins w:id="1792" w:author="BLIN Prescillia" w:date="2026-02-06T14:50:00Z" w16du:dateUtc="2026-02-06T13:50:00Z">
              <w:del w:id="1793" w:author="CLUZEAU Marie" w:date="2026-02-16T10:38:00Z" w16du:dateUtc="2026-02-16T09:38:00Z">
                <w:r w:rsidDel="00637BE0">
                  <w:delText>Sécurité / sûreté</w:delText>
                </w:r>
              </w:del>
            </w:ins>
          </w:p>
        </w:tc>
        <w:tc>
          <w:tcPr>
            <w:tcW w:w="0" w:type="auto"/>
            <w:vAlign w:val="center"/>
            <w:hideMark/>
          </w:tcPr>
          <w:p w14:paraId="58340C54" w14:textId="498B28FE" w:rsidR="00F50B4B" w:rsidDel="00637BE0" w:rsidRDefault="00F50B4B">
            <w:pPr>
              <w:rPr>
                <w:ins w:id="1794" w:author="BLIN Prescillia" w:date="2026-02-06T14:50:00Z" w16du:dateUtc="2026-02-06T13:50:00Z"/>
                <w:del w:id="1795" w:author="CLUZEAU Marie" w:date="2026-02-16T10:38:00Z" w16du:dateUtc="2026-02-16T09:38:00Z"/>
              </w:rPr>
            </w:pPr>
            <w:ins w:id="1796" w:author="BLIN Prescillia" w:date="2026-02-06T14:50:00Z" w16du:dateUtc="2026-02-06T13:50:00Z">
              <w:del w:id="1797" w:author="CLUZEAU Marie" w:date="2026-02-16T10:38:00Z" w16du:dateUtc="2026-02-16T09:38:00Z">
                <w:r w:rsidDel="00637BE0">
                  <w:delText>Non-respect des consignes de sécurité</w:delText>
                </w:r>
              </w:del>
            </w:ins>
          </w:p>
        </w:tc>
        <w:tc>
          <w:tcPr>
            <w:tcW w:w="0" w:type="auto"/>
            <w:vAlign w:val="center"/>
            <w:hideMark/>
          </w:tcPr>
          <w:p w14:paraId="5FC9CB74" w14:textId="60893803" w:rsidR="00F50B4B" w:rsidDel="00637BE0" w:rsidRDefault="00F50B4B">
            <w:pPr>
              <w:rPr>
                <w:ins w:id="1798" w:author="BLIN Prescillia" w:date="2026-02-06T14:50:00Z" w16du:dateUtc="2026-02-06T13:50:00Z"/>
                <w:del w:id="1799" w:author="CLUZEAU Marie" w:date="2026-02-16T10:38:00Z" w16du:dateUtc="2026-02-16T09:38:00Z"/>
              </w:rPr>
            </w:pPr>
            <w:ins w:id="1800" w:author="BLIN Prescillia" w:date="2026-02-06T14:50:00Z" w16du:dateUtc="2026-02-06T13:50:00Z">
              <w:del w:id="1801" w:author="CLUZEAU Marie" w:date="2026-02-16T10:38:00Z" w16du:dateUtc="2026-02-16T09:38:00Z">
                <w:r w:rsidDel="00637BE0">
                  <w:delText>Plan de prévention</w:delText>
                </w:r>
              </w:del>
            </w:ins>
          </w:p>
        </w:tc>
        <w:tc>
          <w:tcPr>
            <w:tcW w:w="0" w:type="auto"/>
            <w:vAlign w:val="center"/>
            <w:hideMark/>
          </w:tcPr>
          <w:p w14:paraId="5B8F1248" w14:textId="776289D0" w:rsidR="00F50B4B" w:rsidDel="00637BE0" w:rsidRDefault="00F50B4B">
            <w:pPr>
              <w:rPr>
                <w:ins w:id="1802" w:author="BLIN Prescillia" w:date="2026-02-06T14:50:00Z" w16du:dateUtc="2026-02-06T13:50:00Z"/>
                <w:del w:id="1803" w:author="CLUZEAU Marie" w:date="2026-02-16T10:38:00Z" w16du:dateUtc="2026-02-16T09:38:00Z"/>
              </w:rPr>
            </w:pPr>
            <w:ins w:id="1804" w:author="BLIN Prescillia" w:date="2026-02-06T14:50:00Z" w16du:dateUtc="2026-02-06T13:50:00Z">
              <w:del w:id="1805" w:author="CLUZEAU Marie" w:date="2026-02-16T10:38:00Z" w16du:dateUtc="2026-02-16T09:38:00Z">
                <w:r w:rsidDel="00637BE0">
                  <w:delText>Conformité totale</w:delText>
                </w:r>
              </w:del>
            </w:ins>
          </w:p>
        </w:tc>
        <w:tc>
          <w:tcPr>
            <w:tcW w:w="0" w:type="auto"/>
            <w:vAlign w:val="center"/>
            <w:hideMark/>
          </w:tcPr>
          <w:p w14:paraId="1ABD38A3" w14:textId="38825EC0" w:rsidR="00F50B4B" w:rsidDel="00637BE0" w:rsidRDefault="00F50B4B">
            <w:pPr>
              <w:rPr>
                <w:ins w:id="1806" w:author="BLIN Prescillia" w:date="2026-02-06T14:50:00Z" w16du:dateUtc="2026-02-06T13:50:00Z"/>
                <w:del w:id="1807" w:author="CLUZEAU Marie" w:date="2026-02-16T10:38:00Z" w16du:dateUtc="2026-02-16T09:38:00Z"/>
              </w:rPr>
            </w:pPr>
            <w:ins w:id="1808" w:author="BLIN Prescillia" w:date="2026-02-06T14:50:00Z" w16du:dateUtc="2026-02-06T13:50:00Z">
              <w:del w:id="1809" w:author="CLUZEAU Marie" w:date="2026-02-16T10:38:00Z" w16du:dateUtc="2026-02-16T09:38:00Z">
                <w:r w:rsidDel="00637BE0">
                  <w:delText>X € par manquement</w:delText>
                </w:r>
              </w:del>
            </w:ins>
          </w:p>
        </w:tc>
      </w:tr>
      <w:tr w:rsidR="00F50B4B" w:rsidDel="00637BE0" w14:paraId="532651C9" w14:textId="43CFC923" w:rsidTr="00F50B4B">
        <w:trPr>
          <w:tblCellSpacing w:w="15" w:type="dxa"/>
          <w:ins w:id="1810" w:author="BLIN Prescillia" w:date="2026-02-06T14:50:00Z"/>
          <w:del w:id="1811" w:author="CLUZEAU Marie" w:date="2026-02-16T10:38:00Z"/>
        </w:trPr>
        <w:tc>
          <w:tcPr>
            <w:tcW w:w="0" w:type="auto"/>
            <w:vAlign w:val="center"/>
            <w:hideMark/>
          </w:tcPr>
          <w:p w14:paraId="76A2A98F" w14:textId="5532648D" w:rsidR="00F50B4B" w:rsidDel="00637BE0" w:rsidRDefault="00F50B4B">
            <w:pPr>
              <w:rPr>
                <w:ins w:id="1812" w:author="BLIN Prescillia" w:date="2026-02-06T14:50:00Z" w16du:dateUtc="2026-02-06T13:50:00Z"/>
                <w:del w:id="1813" w:author="CLUZEAU Marie" w:date="2026-02-16T10:38:00Z" w16du:dateUtc="2026-02-16T09:38:00Z"/>
              </w:rPr>
            </w:pPr>
            <w:ins w:id="1814" w:author="BLIN Prescillia" w:date="2026-02-06T14:50:00Z" w16du:dateUtc="2026-02-06T13:50:00Z">
              <w:del w:id="1815" w:author="CLUZEAU Marie" w:date="2026-02-16T10:38:00Z" w16du:dateUtc="2026-02-16T09:38:00Z">
                <w:r w:rsidDel="00637BE0">
                  <w:delText>8</w:delText>
                </w:r>
              </w:del>
            </w:ins>
          </w:p>
        </w:tc>
        <w:tc>
          <w:tcPr>
            <w:tcW w:w="0" w:type="auto"/>
            <w:vAlign w:val="center"/>
            <w:hideMark/>
          </w:tcPr>
          <w:p w14:paraId="594FD65F" w14:textId="356FD199" w:rsidR="00F50B4B" w:rsidDel="00637BE0" w:rsidRDefault="00F50B4B">
            <w:pPr>
              <w:rPr>
                <w:ins w:id="1816" w:author="BLIN Prescillia" w:date="2026-02-06T14:50:00Z" w16du:dateUtc="2026-02-06T13:50:00Z"/>
                <w:del w:id="1817" w:author="CLUZEAU Marie" w:date="2026-02-16T10:38:00Z" w16du:dateUtc="2026-02-16T09:38:00Z"/>
              </w:rPr>
            </w:pPr>
            <w:ins w:id="1818" w:author="BLIN Prescillia" w:date="2026-02-06T14:50:00Z" w16du:dateUtc="2026-02-06T13:50:00Z">
              <w:del w:id="1819" w:author="CLUZEAU Marie" w:date="2026-02-16T10:38:00Z" w16du:dateUtc="2026-02-16T09:38:00Z">
                <w:r w:rsidDel="00637BE0">
                  <w:delText>Personnel</w:delText>
                </w:r>
              </w:del>
            </w:ins>
          </w:p>
        </w:tc>
        <w:tc>
          <w:tcPr>
            <w:tcW w:w="0" w:type="auto"/>
            <w:vAlign w:val="center"/>
            <w:hideMark/>
          </w:tcPr>
          <w:p w14:paraId="66DFEB6D" w14:textId="37260BC3" w:rsidR="00F50B4B" w:rsidDel="00637BE0" w:rsidRDefault="00F50B4B">
            <w:pPr>
              <w:rPr>
                <w:ins w:id="1820" w:author="BLIN Prescillia" w:date="2026-02-06T14:50:00Z" w16du:dateUtc="2026-02-06T13:50:00Z"/>
                <w:del w:id="1821" w:author="CLUZEAU Marie" w:date="2026-02-16T10:38:00Z" w16du:dateUtc="2026-02-16T09:38:00Z"/>
              </w:rPr>
            </w:pPr>
            <w:ins w:id="1822" w:author="BLIN Prescillia" w:date="2026-02-06T14:50:00Z" w16du:dateUtc="2026-02-06T13:50:00Z">
              <w:del w:id="1823" w:author="CLUZEAU Marie" w:date="2026-02-16T10:38:00Z" w16du:dateUtc="2026-02-16T09:38:00Z">
                <w:r w:rsidDel="00637BE0">
                  <w:delText>Personnel non identifiable ou non qualifié</w:delText>
                </w:r>
              </w:del>
            </w:ins>
          </w:p>
        </w:tc>
        <w:tc>
          <w:tcPr>
            <w:tcW w:w="0" w:type="auto"/>
            <w:vAlign w:val="center"/>
            <w:hideMark/>
          </w:tcPr>
          <w:p w14:paraId="3757AA89" w14:textId="4E4486F6" w:rsidR="00F50B4B" w:rsidDel="00637BE0" w:rsidRDefault="00F50B4B">
            <w:pPr>
              <w:rPr>
                <w:ins w:id="1824" w:author="BLIN Prescillia" w:date="2026-02-06T14:50:00Z" w16du:dateUtc="2026-02-06T13:50:00Z"/>
                <w:del w:id="1825" w:author="CLUZEAU Marie" w:date="2026-02-16T10:38:00Z" w16du:dateUtc="2026-02-16T09:38:00Z"/>
              </w:rPr>
            </w:pPr>
            <w:ins w:id="1826" w:author="BLIN Prescillia" w:date="2026-02-06T14:50:00Z" w16du:dateUtc="2026-02-06T13:50:00Z">
              <w:del w:id="1827" w:author="CLUZEAU Marie" w:date="2026-02-16T10:38:00Z" w16du:dateUtc="2026-02-16T09:38:00Z">
                <w:r w:rsidDel="00637BE0">
                  <w:delText>Exigences contractuelles</w:delText>
                </w:r>
              </w:del>
            </w:ins>
          </w:p>
        </w:tc>
        <w:tc>
          <w:tcPr>
            <w:tcW w:w="0" w:type="auto"/>
            <w:vAlign w:val="center"/>
            <w:hideMark/>
          </w:tcPr>
          <w:p w14:paraId="39361FDD" w14:textId="64E672F2" w:rsidR="00F50B4B" w:rsidDel="00637BE0" w:rsidRDefault="00F50B4B">
            <w:pPr>
              <w:rPr>
                <w:ins w:id="1828" w:author="BLIN Prescillia" w:date="2026-02-06T14:50:00Z" w16du:dateUtc="2026-02-06T13:50:00Z"/>
                <w:del w:id="1829" w:author="CLUZEAU Marie" w:date="2026-02-16T10:38:00Z" w16du:dateUtc="2026-02-16T09:38:00Z"/>
              </w:rPr>
            </w:pPr>
            <w:ins w:id="1830" w:author="BLIN Prescillia" w:date="2026-02-06T14:50:00Z" w16du:dateUtc="2026-02-06T13:50:00Z">
              <w:del w:id="1831" w:author="CLUZEAU Marie" w:date="2026-02-16T10:38:00Z" w16du:dateUtc="2026-02-16T09:38:00Z">
                <w:r w:rsidDel="00637BE0">
                  <w:delText>100 % conforme</w:delText>
                </w:r>
              </w:del>
            </w:ins>
          </w:p>
        </w:tc>
        <w:tc>
          <w:tcPr>
            <w:tcW w:w="0" w:type="auto"/>
            <w:vAlign w:val="center"/>
            <w:hideMark/>
          </w:tcPr>
          <w:p w14:paraId="6C712FCF" w14:textId="32D58158" w:rsidR="00F50B4B" w:rsidDel="00637BE0" w:rsidRDefault="00F50B4B">
            <w:pPr>
              <w:rPr>
                <w:ins w:id="1832" w:author="BLIN Prescillia" w:date="2026-02-06T14:50:00Z" w16du:dateUtc="2026-02-06T13:50:00Z"/>
                <w:del w:id="1833" w:author="CLUZEAU Marie" w:date="2026-02-16T10:38:00Z" w16du:dateUtc="2026-02-16T09:38:00Z"/>
              </w:rPr>
            </w:pPr>
            <w:ins w:id="1834" w:author="BLIN Prescillia" w:date="2026-02-06T14:50:00Z" w16du:dateUtc="2026-02-06T13:50:00Z">
              <w:del w:id="1835" w:author="CLUZEAU Marie" w:date="2026-02-16T10:38:00Z" w16du:dateUtc="2026-02-16T09:38:00Z">
                <w:r w:rsidDel="00637BE0">
                  <w:delText>X € par constat</w:delText>
                </w:r>
              </w:del>
            </w:ins>
          </w:p>
        </w:tc>
      </w:tr>
      <w:tr w:rsidR="00F50B4B" w:rsidDel="00637BE0" w14:paraId="238ED48E" w14:textId="07346E50" w:rsidTr="00F50B4B">
        <w:trPr>
          <w:tblCellSpacing w:w="15" w:type="dxa"/>
          <w:ins w:id="1836" w:author="BLIN Prescillia" w:date="2026-02-06T14:50:00Z"/>
          <w:del w:id="1837" w:author="CLUZEAU Marie" w:date="2026-02-16T10:38:00Z"/>
        </w:trPr>
        <w:tc>
          <w:tcPr>
            <w:tcW w:w="0" w:type="auto"/>
            <w:vAlign w:val="center"/>
            <w:hideMark/>
          </w:tcPr>
          <w:p w14:paraId="44BA2395" w14:textId="3BFCCBB3" w:rsidR="00F50B4B" w:rsidDel="00637BE0" w:rsidRDefault="00F50B4B">
            <w:pPr>
              <w:rPr>
                <w:ins w:id="1838" w:author="BLIN Prescillia" w:date="2026-02-06T14:50:00Z" w16du:dateUtc="2026-02-06T13:50:00Z"/>
                <w:del w:id="1839" w:author="CLUZEAU Marie" w:date="2026-02-16T10:38:00Z" w16du:dateUtc="2026-02-16T09:38:00Z"/>
              </w:rPr>
            </w:pPr>
            <w:ins w:id="1840" w:author="BLIN Prescillia" w:date="2026-02-06T14:50:00Z" w16du:dateUtc="2026-02-06T13:50:00Z">
              <w:del w:id="1841" w:author="CLUZEAU Marie" w:date="2026-02-16T10:38:00Z" w16du:dateUtc="2026-02-16T09:38:00Z">
                <w:r w:rsidDel="00637BE0">
                  <w:delText>9</w:delText>
                </w:r>
              </w:del>
            </w:ins>
          </w:p>
        </w:tc>
        <w:tc>
          <w:tcPr>
            <w:tcW w:w="0" w:type="auto"/>
            <w:vAlign w:val="center"/>
            <w:hideMark/>
          </w:tcPr>
          <w:p w14:paraId="33F3F47B" w14:textId="0B7FE093" w:rsidR="00F50B4B" w:rsidDel="00637BE0" w:rsidRDefault="00F50B4B">
            <w:pPr>
              <w:rPr>
                <w:ins w:id="1842" w:author="BLIN Prescillia" w:date="2026-02-06T14:50:00Z" w16du:dateUtc="2026-02-06T13:50:00Z"/>
                <w:del w:id="1843" w:author="CLUZEAU Marie" w:date="2026-02-16T10:38:00Z" w16du:dateUtc="2026-02-16T09:38:00Z"/>
              </w:rPr>
            </w:pPr>
            <w:ins w:id="1844" w:author="BLIN Prescillia" w:date="2026-02-06T14:50:00Z" w16du:dateUtc="2026-02-06T13:50:00Z">
              <w:del w:id="1845" w:author="CLUZEAU Marie" w:date="2026-02-16T10:38:00Z" w16du:dateUtc="2026-02-16T09:38:00Z">
                <w:r w:rsidDel="00637BE0">
                  <w:delText>Gouvernance</w:delText>
                </w:r>
              </w:del>
            </w:ins>
          </w:p>
        </w:tc>
        <w:tc>
          <w:tcPr>
            <w:tcW w:w="0" w:type="auto"/>
            <w:vAlign w:val="center"/>
            <w:hideMark/>
          </w:tcPr>
          <w:p w14:paraId="30F6D4FF" w14:textId="301D652B" w:rsidR="00F50B4B" w:rsidDel="00637BE0" w:rsidRDefault="00F50B4B">
            <w:pPr>
              <w:rPr>
                <w:ins w:id="1846" w:author="BLIN Prescillia" w:date="2026-02-06T14:50:00Z" w16du:dateUtc="2026-02-06T13:50:00Z"/>
                <w:del w:id="1847" w:author="CLUZEAU Marie" w:date="2026-02-16T10:38:00Z" w16du:dateUtc="2026-02-16T09:38:00Z"/>
              </w:rPr>
            </w:pPr>
            <w:ins w:id="1848" w:author="BLIN Prescillia" w:date="2026-02-06T14:50:00Z" w16du:dateUtc="2026-02-06T13:50:00Z">
              <w:del w:id="1849" w:author="CLUZEAU Marie" w:date="2026-02-16T10:38:00Z" w16du:dateUtc="2026-02-16T09:38:00Z">
                <w:r w:rsidDel="00637BE0">
                  <w:delText>Absence injustifiée en comité de pilotage</w:delText>
                </w:r>
              </w:del>
            </w:ins>
          </w:p>
        </w:tc>
        <w:tc>
          <w:tcPr>
            <w:tcW w:w="0" w:type="auto"/>
            <w:vAlign w:val="center"/>
            <w:hideMark/>
          </w:tcPr>
          <w:p w14:paraId="08560AF7" w14:textId="21196CDF" w:rsidR="00F50B4B" w:rsidDel="00637BE0" w:rsidRDefault="00F50B4B">
            <w:pPr>
              <w:rPr>
                <w:ins w:id="1850" w:author="BLIN Prescillia" w:date="2026-02-06T14:50:00Z" w16du:dateUtc="2026-02-06T13:50:00Z"/>
                <w:del w:id="1851" w:author="CLUZEAU Marie" w:date="2026-02-16T10:38:00Z" w16du:dateUtc="2026-02-16T09:38:00Z"/>
              </w:rPr>
            </w:pPr>
            <w:ins w:id="1852" w:author="BLIN Prescillia" w:date="2026-02-06T14:50:00Z" w16du:dateUtc="2026-02-06T13:50:00Z">
              <w:del w:id="1853" w:author="CLUZEAU Marie" w:date="2026-02-16T10:38:00Z" w16du:dateUtc="2026-02-16T09:38:00Z">
                <w:r w:rsidDel="00637BE0">
                  <w:delText>Gouvernance contractuelle</w:delText>
                </w:r>
              </w:del>
            </w:ins>
          </w:p>
        </w:tc>
        <w:tc>
          <w:tcPr>
            <w:tcW w:w="0" w:type="auto"/>
            <w:vAlign w:val="center"/>
            <w:hideMark/>
          </w:tcPr>
          <w:p w14:paraId="67EF4E6A" w14:textId="2DE00737" w:rsidR="00F50B4B" w:rsidDel="00637BE0" w:rsidRDefault="00F50B4B">
            <w:pPr>
              <w:rPr>
                <w:ins w:id="1854" w:author="BLIN Prescillia" w:date="2026-02-06T14:50:00Z" w16du:dateUtc="2026-02-06T13:50:00Z"/>
                <w:del w:id="1855" w:author="CLUZEAU Marie" w:date="2026-02-16T10:38:00Z" w16du:dateUtc="2026-02-16T09:38:00Z"/>
              </w:rPr>
            </w:pPr>
            <w:ins w:id="1856" w:author="BLIN Prescillia" w:date="2026-02-06T14:50:00Z" w16du:dateUtc="2026-02-06T13:50:00Z">
              <w:del w:id="1857" w:author="CLUZEAU Marie" w:date="2026-02-16T10:38:00Z" w16du:dateUtc="2026-02-16T09:38:00Z">
                <w:r w:rsidDel="00637BE0">
                  <w:delText>Présence requise</w:delText>
                </w:r>
              </w:del>
            </w:ins>
          </w:p>
        </w:tc>
        <w:tc>
          <w:tcPr>
            <w:tcW w:w="0" w:type="auto"/>
            <w:vAlign w:val="center"/>
            <w:hideMark/>
          </w:tcPr>
          <w:p w14:paraId="62A02A8C" w14:textId="0CA3E928" w:rsidR="00F50B4B" w:rsidDel="00637BE0" w:rsidRDefault="00F50B4B">
            <w:pPr>
              <w:rPr>
                <w:ins w:id="1858" w:author="BLIN Prescillia" w:date="2026-02-06T14:50:00Z" w16du:dateUtc="2026-02-06T13:50:00Z"/>
                <w:del w:id="1859" w:author="CLUZEAU Marie" w:date="2026-02-16T10:38:00Z" w16du:dateUtc="2026-02-16T09:38:00Z"/>
              </w:rPr>
            </w:pPr>
            <w:ins w:id="1860" w:author="BLIN Prescillia" w:date="2026-02-06T14:50:00Z" w16du:dateUtc="2026-02-06T13:50:00Z">
              <w:del w:id="1861" w:author="CLUZEAU Marie" w:date="2026-02-16T10:38:00Z" w16du:dateUtc="2026-02-16T09:38:00Z">
                <w:r w:rsidDel="00637BE0">
                  <w:delText>X € par absence</w:delText>
                </w:r>
              </w:del>
            </w:ins>
          </w:p>
        </w:tc>
      </w:tr>
      <w:tr w:rsidR="00F50B4B" w:rsidDel="00637BE0" w14:paraId="0DAF5167" w14:textId="3F4C56F2" w:rsidTr="00F50B4B">
        <w:trPr>
          <w:tblCellSpacing w:w="15" w:type="dxa"/>
          <w:ins w:id="1862" w:author="BLIN Prescillia" w:date="2026-02-06T14:50:00Z"/>
          <w:del w:id="1863" w:author="CLUZEAU Marie" w:date="2026-02-16T10:38:00Z"/>
        </w:trPr>
        <w:tc>
          <w:tcPr>
            <w:tcW w:w="0" w:type="auto"/>
            <w:vAlign w:val="center"/>
            <w:hideMark/>
          </w:tcPr>
          <w:p w14:paraId="034D4471" w14:textId="0E31FB72" w:rsidR="00F50B4B" w:rsidDel="00637BE0" w:rsidRDefault="00F50B4B">
            <w:pPr>
              <w:rPr>
                <w:ins w:id="1864" w:author="BLIN Prescillia" w:date="2026-02-06T14:50:00Z" w16du:dateUtc="2026-02-06T13:50:00Z"/>
                <w:del w:id="1865" w:author="CLUZEAU Marie" w:date="2026-02-16T10:38:00Z" w16du:dateUtc="2026-02-16T09:38:00Z"/>
              </w:rPr>
            </w:pPr>
            <w:ins w:id="1866" w:author="BLIN Prescillia" w:date="2026-02-06T14:50:00Z" w16du:dateUtc="2026-02-06T13:50:00Z">
              <w:del w:id="1867" w:author="CLUZEAU Marie" w:date="2026-02-16T10:38:00Z" w16du:dateUtc="2026-02-16T09:38:00Z">
                <w:r w:rsidDel="00637BE0">
                  <w:delText>10</w:delText>
                </w:r>
              </w:del>
            </w:ins>
          </w:p>
        </w:tc>
        <w:tc>
          <w:tcPr>
            <w:tcW w:w="0" w:type="auto"/>
            <w:vAlign w:val="center"/>
            <w:hideMark/>
          </w:tcPr>
          <w:p w14:paraId="464750D5" w14:textId="2FB6D497" w:rsidR="00F50B4B" w:rsidDel="00637BE0" w:rsidRDefault="00F50B4B">
            <w:pPr>
              <w:rPr>
                <w:ins w:id="1868" w:author="BLIN Prescillia" w:date="2026-02-06T14:50:00Z" w16du:dateUtc="2026-02-06T13:50:00Z"/>
                <w:del w:id="1869" w:author="CLUZEAU Marie" w:date="2026-02-16T10:38:00Z" w16du:dateUtc="2026-02-16T09:38:00Z"/>
              </w:rPr>
            </w:pPr>
            <w:ins w:id="1870" w:author="BLIN Prescillia" w:date="2026-02-06T14:50:00Z" w16du:dateUtc="2026-02-06T13:50:00Z">
              <w:del w:id="1871" w:author="CLUZEAU Marie" w:date="2026-02-16T10:38:00Z" w16du:dateUtc="2026-02-16T09:38:00Z">
                <w:r w:rsidDel="00637BE0">
                  <w:delText>Réversibilité</w:delText>
                </w:r>
              </w:del>
            </w:ins>
          </w:p>
        </w:tc>
        <w:tc>
          <w:tcPr>
            <w:tcW w:w="0" w:type="auto"/>
            <w:vAlign w:val="center"/>
            <w:hideMark/>
          </w:tcPr>
          <w:p w14:paraId="38F4D48C" w14:textId="581915B1" w:rsidR="00F50B4B" w:rsidDel="00637BE0" w:rsidRDefault="00F50B4B">
            <w:pPr>
              <w:rPr>
                <w:ins w:id="1872" w:author="BLIN Prescillia" w:date="2026-02-06T14:50:00Z" w16du:dateUtc="2026-02-06T13:50:00Z"/>
                <w:del w:id="1873" w:author="CLUZEAU Marie" w:date="2026-02-16T10:38:00Z" w16du:dateUtc="2026-02-16T09:38:00Z"/>
              </w:rPr>
            </w:pPr>
            <w:ins w:id="1874" w:author="BLIN Prescillia" w:date="2026-02-06T14:50:00Z" w16du:dateUtc="2026-02-06T13:50:00Z">
              <w:del w:id="1875" w:author="CLUZEAU Marie" w:date="2026-02-16T10:38:00Z" w16du:dateUtc="2026-02-16T09:38:00Z">
                <w:r w:rsidDel="00637BE0">
                  <w:delText>Défaut de transmission des données/documents</w:delText>
                </w:r>
              </w:del>
            </w:ins>
          </w:p>
        </w:tc>
        <w:tc>
          <w:tcPr>
            <w:tcW w:w="0" w:type="auto"/>
            <w:vAlign w:val="center"/>
            <w:hideMark/>
          </w:tcPr>
          <w:p w14:paraId="238ACF2F" w14:textId="2F5D7AFD" w:rsidR="00F50B4B" w:rsidDel="00637BE0" w:rsidRDefault="00F50B4B">
            <w:pPr>
              <w:rPr>
                <w:ins w:id="1876" w:author="BLIN Prescillia" w:date="2026-02-06T14:50:00Z" w16du:dateUtc="2026-02-06T13:50:00Z"/>
                <w:del w:id="1877" w:author="CLUZEAU Marie" w:date="2026-02-16T10:38:00Z" w16du:dateUtc="2026-02-16T09:38:00Z"/>
              </w:rPr>
            </w:pPr>
            <w:ins w:id="1878" w:author="BLIN Prescillia" w:date="2026-02-06T14:50:00Z" w16du:dateUtc="2026-02-06T13:50:00Z">
              <w:del w:id="1879" w:author="CLUZEAU Marie" w:date="2026-02-16T10:38:00Z" w16du:dateUtc="2026-02-16T09:38:00Z">
                <w:r w:rsidDel="00637BE0">
                  <w:delText>Clause réversibilité</w:delText>
                </w:r>
              </w:del>
            </w:ins>
          </w:p>
        </w:tc>
        <w:tc>
          <w:tcPr>
            <w:tcW w:w="0" w:type="auto"/>
            <w:vAlign w:val="center"/>
            <w:hideMark/>
          </w:tcPr>
          <w:p w14:paraId="1F3B0D20" w14:textId="3A576E39" w:rsidR="00F50B4B" w:rsidDel="00637BE0" w:rsidRDefault="00F50B4B">
            <w:pPr>
              <w:rPr>
                <w:ins w:id="1880" w:author="BLIN Prescillia" w:date="2026-02-06T14:50:00Z" w16du:dateUtc="2026-02-06T13:50:00Z"/>
                <w:del w:id="1881" w:author="CLUZEAU Marie" w:date="2026-02-16T10:38:00Z" w16du:dateUtc="2026-02-16T09:38:00Z"/>
              </w:rPr>
            </w:pPr>
            <w:ins w:id="1882" w:author="BLIN Prescillia" w:date="2026-02-06T14:50:00Z" w16du:dateUtc="2026-02-06T13:50:00Z">
              <w:del w:id="1883" w:author="CLUZEAU Marie" w:date="2026-02-16T10:38:00Z" w16du:dateUtc="2026-02-16T09:38:00Z">
                <w:r w:rsidDel="00637BE0">
                  <w:delText>Transmission complète</w:delText>
                </w:r>
              </w:del>
            </w:ins>
          </w:p>
        </w:tc>
        <w:tc>
          <w:tcPr>
            <w:tcW w:w="0" w:type="auto"/>
            <w:vAlign w:val="center"/>
            <w:hideMark/>
          </w:tcPr>
          <w:p w14:paraId="3773504E" w14:textId="09BD5401" w:rsidR="00F50B4B" w:rsidDel="00637BE0" w:rsidRDefault="00F50B4B">
            <w:pPr>
              <w:rPr>
                <w:ins w:id="1884" w:author="BLIN Prescillia" w:date="2026-02-06T14:50:00Z" w16du:dateUtc="2026-02-06T13:50:00Z"/>
                <w:del w:id="1885" w:author="CLUZEAU Marie" w:date="2026-02-16T10:38:00Z" w16du:dateUtc="2026-02-16T09:38:00Z"/>
              </w:rPr>
            </w:pPr>
            <w:ins w:id="1886" w:author="BLIN Prescillia" w:date="2026-02-06T14:50:00Z" w16du:dateUtc="2026-02-06T13:50:00Z">
              <w:del w:id="1887" w:author="CLUZEAU Marie" w:date="2026-02-16T10:38:00Z" w16du:dateUtc="2026-02-16T09:38:00Z">
                <w:r w:rsidDel="00637BE0">
                  <w:delText>X € par jour de retard</w:delText>
                </w:r>
              </w:del>
            </w:ins>
          </w:p>
        </w:tc>
      </w:tr>
      <w:tr w:rsidR="006F2E99" w:rsidRPr="00132EBA" w14:paraId="2D84F225" w14:textId="77777777" w:rsidTr="00F703D1">
        <w:tblPrEx>
          <w:tblW w:w="0" w:type="auto"/>
          <w:tblCellSpacing w:w="15" w:type="dxa"/>
          <w:tblCellMar>
            <w:top w:w="15" w:type="dxa"/>
            <w:left w:w="15" w:type="dxa"/>
            <w:bottom w:w="15" w:type="dxa"/>
            <w:right w:w="15" w:type="dxa"/>
          </w:tblCellMar>
          <w:tblPrExChange w:id="1888" w:author="CLUZEAU Marie" w:date="2026-02-16T10:41:00Z" w16du:dateUtc="2026-02-16T09:41:00Z">
            <w:tblPrEx>
              <w:tblW w:w="0" w:type="auto"/>
              <w:tblCellSpacing w:w="15" w:type="dxa"/>
              <w:tblCellMar>
                <w:top w:w="15" w:type="dxa"/>
                <w:left w:w="15" w:type="dxa"/>
                <w:bottom w:w="15" w:type="dxa"/>
                <w:right w:w="15" w:type="dxa"/>
              </w:tblCellMar>
            </w:tblPrEx>
          </w:tblPrExChange>
        </w:tblPrEx>
        <w:trPr>
          <w:tblCellSpacing w:w="15" w:type="dxa"/>
          <w:ins w:id="1889" w:author="CLUZEAU Marie" w:date="2026-02-16T10:39:00Z"/>
          <w:trPrChange w:id="1890" w:author="CLUZEAU Marie" w:date="2026-02-16T10:41:00Z" w16du:dateUtc="2026-02-16T09:41:00Z">
            <w:trPr>
              <w:tblCellSpacing w:w="15" w:type="dxa"/>
            </w:trPr>
          </w:trPrChange>
        </w:trPr>
        <w:tc>
          <w:tcPr>
            <w:tcW w:w="0" w:type="auto"/>
            <w:shd w:val="clear" w:color="auto" w:fill="D9D9D9" w:themeFill="background1" w:themeFillShade="D9"/>
            <w:hideMark/>
            <w:tcPrChange w:id="1891" w:author="CLUZEAU Marie" w:date="2026-02-16T10:41:00Z" w16du:dateUtc="2026-02-16T09:41:00Z">
              <w:tcPr>
                <w:tcW w:w="0" w:type="auto"/>
                <w:hideMark/>
              </w:tcPr>
            </w:tcPrChange>
          </w:tcPr>
          <w:p w14:paraId="1784957F" w14:textId="77777777" w:rsidR="006F2E99" w:rsidRPr="00F703D1" w:rsidRDefault="006F2E99" w:rsidP="00DC18AA">
            <w:pPr>
              <w:jc w:val="center"/>
              <w:rPr>
                <w:ins w:id="1892" w:author="CLUZEAU Marie" w:date="2026-02-16T10:39:00Z" w16du:dateUtc="2026-02-16T09:39:00Z"/>
                <w:b/>
                <w:bCs/>
                <w:rPrChange w:id="1893" w:author="CLUZEAU Marie" w:date="2026-02-16T10:40:00Z" w16du:dateUtc="2026-02-16T09:40:00Z">
                  <w:rPr>
                    <w:ins w:id="1894" w:author="CLUZEAU Marie" w:date="2026-02-16T10:39:00Z" w16du:dateUtc="2026-02-16T09:39:00Z"/>
                  </w:rPr>
                </w:rPrChange>
              </w:rPr>
            </w:pPr>
            <w:bookmarkStart w:id="1895" w:name="_Hlk222130803"/>
            <w:ins w:id="1896" w:author="CLUZEAU Marie" w:date="2026-02-16T10:39:00Z" w16du:dateUtc="2026-02-16T09:39:00Z">
              <w:r w:rsidRPr="00F703D1">
                <w:rPr>
                  <w:b/>
                  <w:bCs/>
                  <w:rPrChange w:id="1897" w:author="CLUZEAU Marie" w:date="2026-02-16T10:40:00Z" w16du:dateUtc="2026-02-16T09:40:00Z">
                    <w:rPr/>
                  </w:rPrChange>
                </w:rPr>
                <w:t>N°</w:t>
              </w:r>
            </w:ins>
          </w:p>
        </w:tc>
        <w:tc>
          <w:tcPr>
            <w:tcW w:w="0" w:type="auto"/>
            <w:shd w:val="clear" w:color="auto" w:fill="D9D9D9" w:themeFill="background1" w:themeFillShade="D9"/>
            <w:hideMark/>
            <w:tcPrChange w:id="1898" w:author="CLUZEAU Marie" w:date="2026-02-16T10:41:00Z" w16du:dateUtc="2026-02-16T09:41:00Z">
              <w:tcPr>
                <w:tcW w:w="0" w:type="auto"/>
                <w:hideMark/>
              </w:tcPr>
            </w:tcPrChange>
          </w:tcPr>
          <w:p w14:paraId="5467ECCC" w14:textId="77777777" w:rsidR="006F2E99" w:rsidRPr="00F703D1" w:rsidRDefault="006F2E99" w:rsidP="00DC18AA">
            <w:pPr>
              <w:jc w:val="center"/>
              <w:rPr>
                <w:ins w:id="1899" w:author="CLUZEAU Marie" w:date="2026-02-16T10:39:00Z" w16du:dateUtc="2026-02-16T09:39:00Z"/>
                <w:b/>
                <w:bCs/>
                <w:rPrChange w:id="1900" w:author="CLUZEAU Marie" w:date="2026-02-16T10:40:00Z" w16du:dateUtc="2026-02-16T09:40:00Z">
                  <w:rPr>
                    <w:ins w:id="1901" w:author="CLUZEAU Marie" w:date="2026-02-16T10:39:00Z" w16du:dateUtc="2026-02-16T09:39:00Z"/>
                  </w:rPr>
                </w:rPrChange>
              </w:rPr>
            </w:pPr>
            <w:ins w:id="1902" w:author="CLUZEAU Marie" w:date="2026-02-16T10:39:00Z" w16du:dateUtc="2026-02-16T09:39:00Z">
              <w:r w:rsidRPr="00F703D1">
                <w:rPr>
                  <w:b/>
                  <w:bCs/>
                  <w:rPrChange w:id="1903" w:author="CLUZEAU Marie" w:date="2026-02-16T10:40:00Z" w16du:dateUtc="2026-02-16T09:40:00Z">
                    <w:rPr/>
                  </w:rPrChange>
                </w:rPr>
                <w:t>Domaine</w:t>
              </w:r>
            </w:ins>
          </w:p>
        </w:tc>
        <w:tc>
          <w:tcPr>
            <w:tcW w:w="0" w:type="auto"/>
            <w:shd w:val="clear" w:color="auto" w:fill="D9D9D9" w:themeFill="background1" w:themeFillShade="D9"/>
            <w:hideMark/>
            <w:tcPrChange w:id="1904" w:author="CLUZEAU Marie" w:date="2026-02-16T10:41:00Z" w16du:dateUtc="2026-02-16T09:41:00Z">
              <w:tcPr>
                <w:tcW w:w="0" w:type="auto"/>
                <w:hideMark/>
              </w:tcPr>
            </w:tcPrChange>
          </w:tcPr>
          <w:p w14:paraId="31F428C6" w14:textId="77777777" w:rsidR="006F2E99" w:rsidRPr="00F703D1" w:rsidRDefault="006F2E99" w:rsidP="00DC18AA">
            <w:pPr>
              <w:jc w:val="center"/>
              <w:rPr>
                <w:ins w:id="1905" w:author="CLUZEAU Marie" w:date="2026-02-16T10:39:00Z" w16du:dateUtc="2026-02-16T09:39:00Z"/>
                <w:b/>
                <w:bCs/>
                <w:rPrChange w:id="1906" w:author="CLUZEAU Marie" w:date="2026-02-16T10:40:00Z" w16du:dateUtc="2026-02-16T09:40:00Z">
                  <w:rPr>
                    <w:ins w:id="1907" w:author="CLUZEAU Marie" w:date="2026-02-16T10:39:00Z" w16du:dateUtc="2026-02-16T09:39:00Z"/>
                  </w:rPr>
                </w:rPrChange>
              </w:rPr>
            </w:pPr>
            <w:ins w:id="1908" w:author="CLUZEAU Marie" w:date="2026-02-16T10:39:00Z" w16du:dateUtc="2026-02-16T09:39:00Z">
              <w:r w:rsidRPr="00F703D1">
                <w:rPr>
                  <w:b/>
                  <w:bCs/>
                  <w:rPrChange w:id="1909" w:author="CLUZEAU Marie" w:date="2026-02-16T10:40:00Z" w16du:dateUtc="2026-02-16T09:40:00Z">
                    <w:rPr/>
                  </w:rPrChange>
                </w:rPr>
                <w:t>Manquement constaté</w:t>
              </w:r>
            </w:ins>
          </w:p>
        </w:tc>
        <w:tc>
          <w:tcPr>
            <w:tcW w:w="0" w:type="auto"/>
            <w:shd w:val="clear" w:color="auto" w:fill="D9D9D9" w:themeFill="background1" w:themeFillShade="D9"/>
            <w:hideMark/>
            <w:tcPrChange w:id="1910" w:author="CLUZEAU Marie" w:date="2026-02-16T10:41:00Z" w16du:dateUtc="2026-02-16T09:41:00Z">
              <w:tcPr>
                <w:tcW w:w="0" w:type="auto"/>
                <w:hideMark/>
              </w:tcPr>
            </w:tcPrChange>
          </w:tcPr>
          <w:p w14:paraId="7ECD0586" w14:textId="77777777" w:rsidR="006F2E99" w:rsidRPr="00F703D1" w:rsidRDefault="006F2E99" w:rsidP="00DC18AA">
            <w:pPr>
              <w:jc w:val="center"/>
              <w:rPr>
                <w:ins w:id="1911" w:author="CLUZEAU Marie" w:date="2026-02-16T10:39:00Z" w16du:dateUtc="2026-02-16T09:39:00Z"/>
                <w:b/>
                <w:bCs/>
                <w:rPrChange w:id="1912" w:author="CLUZEAU Marie" w:date="2026-02-16T10:40:00Z" w16du:dateUtc="2026-02-16T09:40:00Z">
                  <w:rPr>
                    <w:ins w:id="1913" w:author="CLUZEAU Marie" w:date="2026-02-16T10:39:00Z" w16du:dateUtc="2026-02-16T09:39:00Z"/>
                  </w:rPr>
                </w:rPrChange>
              </w:rPr>
            </w:pPr>
            <w:ins w:id="1914" w:author="CLUZEAU Marie" w:date="2026-02-16T10:39:00Z" w16du:dateUtc="2026-02-16T09:39:00Z">
              <w:r w:rsidRPr="00F703D1">
                <w:rPr>
                  <w:b/>
                  <w:bCs/>
                  <w:rPrChange w:id="1915" w:author="CLUZEAU Marie" w:date="2026-02-16T10:40:00Z" w16du:dateUtc="2026-02-16T09:40:00Z">
                    <w:rPr/>
                  </w:rPrChange>
                </w:rPr>
                <w:t>Seuil contractuel</w:t>
              </w:r>
            </w:ins>
          </w:p>
        </w:tc>
        <w:tc>
          <w:tcPr>
            <w:tcW w:w="0" w:type="auto"/>
            <w:shd w:val="clear" w:color="auto" w:fill="D9D9D9" w:themeFill="background1" w:themeFillShade="D9"/>
            <w:hideMark/>
            <w:tcPrChange w:id="1916" w:author="CLUZEAU Marie" w:date="2026-02-16T10:41:00Z" w16du:dateUtc="2026-02-16T09:41:00Z">
              <w:tcPr>
                <w:tcW w:w="0" w:type="auto"/>
                <w:hideMark/>
              </w:tcPr>
            </w:tcPrChange>
          </w:tcPr>
          <w:p w14:paraId="1A59DE77" w14:textId="77777777" w:rsidR="006F2E99" w:rsidRPr="00F703D1" w:rsidRDefault="006F2E99" w:rsidP="00DC18AA">
            <w:pPr>
              <w:jc w:val="center"/>
              <w:rPr>
                <w:ins w:id="1917" w:author="CLUZEAU Marie" w:date="2026-02-16T10:39:00Z" w16du:dateUtc="2026-02-16T09:39:00Z"/>
                <w:b/>
                <w:bCs/>
                <w:rPrChange w:id="1918" w:author="CLUZEAU Marie" w:date="2026-02-16T10:40:00Z" w16du:dateUtc="2026-02-16T09:40:00Z">
                  <w:rPr>
                    <w:ins w:id="1919" w:author="CLUZEAU Marie" w:date="2026-02-16T10:39:00Z" w16du:dateUtc="2026-02-16T09:39:00Z"/>
                  </w:rPr>
                </w:rPrChange>
              </w:rPr>
            </w:pPr>
            <w:ins w:id="1920" w:author="CLUZEAU Marie" w:date="2026-02-16T10:39:00Z" w16du:dateUtc="2026-02-16T09:39:00Z">
              <w:r w:rsidRPr="00F703D1">
                <w:rPr>
                  <w:b/>
                  <w:bCs/>
                  <w:rPrChange w:id="1921" w:author="CLUZEAU Marie" w:date="2026-02-16T10:40:00Z" w16du:dateUtc="2026-02-16T09:40:00Z">
                    <w:rPr/>
                  </w:rPrChange>
                </w:rPr>
                <w:t>Indicateur / Situation</w:t>
              </w:r>
            </w:ins>
          </w:p>
        </w:tc>
        <w:tc>
          <w:tcPr>
            <w:tcW w:w="0" w:type="auto"/>
            <w:shd w:val="clear" w:color="auto" w:fill="D9D9D9" w:themeFill="background1" w:themeFillShade="D9"/>
            <w:hideMark/>
            <w:tcPrChange w:id="1922" w:author="CLUZEAU Marie" w:date="2026-02-16T10:41:00Z" w16du:dateUtc="2026-02-16T09:41:00Z">
              <w:tcPr>
                <w:tcW w:w="0" w:type="auto"/>
                <w:hideMark/>
              </w:tcPr>
            </w:tcPrChange>
          </w:tcPr>
          <w:p w14:paraId="04B84D95" w14:textId="77777777" w:rsidR="006F2E99" w:rsidRPr="00F703D1" w:rsidRDefault="006F2E99" w:rsidP="00DC18AA">
            <w:pPr>
              <w:jc w:val="center"/>
              <w:rPr>
                <w:ins w:id="1923" w:author="CLUZEAU Marie" w:date="2026-02-16T10:39:00Z" w16du:dateUtc="2026-02-16T09:39:00Z"/>
                <w:b/>
                <w:bCs/>
                <w:rPrChange w:id="1924" w:author="CLUZEAU Marie" w:date="2026-02-16T10:40:00Z" w16du:dateUtc="2026-02-16T09:40:00Z">
                  <w:rPr>
                    <w:ins w:id="1925" w:author="CLUZEAU Marie" w:date="2026-02-16T10:39:00Z" w16du:dateUtc="2026-02-16T09:39:00Z"/>
                  </w:rPr>
                </w:rPrChange>
              </w:rPr>
            </w:pPr>
            <w:ins w:id="1926" w:author="CLUZEAU Marie" w:date="2026-02-16T10:39:00Z" w16du:dateUtc="2026-02-16T09:39:00Z">
              <w:r w:rsidRPr="00F703D1">
                <w:rPr>
                  <w:b/>
                  <w:bCs/>
                  <w:rPrChange w:id="1927" w:author="CLUZEAU Marie" w:date="2026-02-16T10:40:00Z" w16du:dateUtc="2026-02-16T09:40:00Z">
                    <w:rPr/>
                  </w:rPrChange>
                </w:rPr>
                <w:t>Pénalité applicable</w:t>
              </w:r>
            </w:ins>
          </w:p>
        </w:tc>
      </w:tr>
      <w:tr w:rsidR="006F2E99" w:rsidRPr="00132EBA" w14:paraId="2AB7B0F7" w14:textId="77777777" w:rsidTr="006F2E99">
        <w:trPr>
          <w:tblCellSpacing w:w="15" w:type="dxa"/>
          <w:ins w:id="1928" w:author="CLUZEAU Marie" w:date="2026-02-16T10:39:00Z"/>
        </w:trPr>
        <w:tc>
          <w:tcPr>
            <w:tcW w:w="0" w:type="auto"/>
            <w:hideMark/>
          </w:tcPr>
          <w:p w14:paraId="604A44F0" w14:textId="77777777" w:rsidR="006F2E99" w:rsidRPr="006F2E99" w:rsidRDefault="006F2E99" w:rsidP="00DC18AA">
            <w:pPr>
              <w:jc w:val="center"/>
              <w:rPr>
                <w:ins w:id="1929" w:author="CLUZEAU Marie" w:date="2026-02-16T10:39:00Z" w16du:dateUtc="2026-02-16T09:39:00Z"/>
              </w:rPr>
            </w:pPr>
            <w:ins w:id="1930" w:author="CLUZEAU Marie" w:date="2026-02-16T10:39:00Z" w16du:dateUtc="2026-02-16T09:39:00Z">
              <w:r w:rsidRPr="006F2E99">
                <w:t>1</w:t>
              </w:r>
            </w:ins>
          </w:p>
        </w:tc>
        <w:tc>
          <w:tcPr>
            <w:tcW w:w="0" w:type="auto"/>
            <w:hideMark/>
          </w:tcPr>
          <w:p w14:paraId="1C43A0AD" w14:textId="77777777" w:rsidR="006F2E99" w:rsidRPr="006F2E99" w:rsidRDefault="006F2E99" w:rsidP="00DC18AA">
            <w:pPr>
              <w:jc w:val="center"/>
              <w:rPr>
                <w:ins w:id="1931" w:author="CLUZEAU Marie" w:date="2026-02-16T10:39:00Z" w16du:dateUtc="2026-02-16T09:39:00Z"/>
              </w:rPr>
            </w:pPr>
            <w:ins w:id="1932" w:author="CLUZEAU Marie" w:date="2026-02-16T10:39:00Z" w16du:dateUtc="2026-02-16T09:39:00Z">
              <w:r w:rsidRPr="006F2E99">
                <w:t>Transversal</w:t>
              </w:r>
            </w:ins>
          </w:p>
        </w:tc>
        <w:tc>
          <w:tcPr>
            <w:tcW w:w="0" w:type="auto"/>
            <w:hideMark/>
          </w:tcPr>
          <w:p w14:paraId="6977DF7E" w14:textId="77777777" w:rsidR="006F2E99" w:rsidRPr="006F2E99" w:rsidRDefault="006F2E99" w:rsidP="006F2E99">
            <w:pPr>
              <w:jc w:val="center"/>
              <w:rPr>
                <w:ins w:id="1933" w:author="CLUZEAU Marie" w:date="2026-02-16T10:39:00Z" w16du:dateUtc="2026-02-16T09:39:00Z"/>
              </w:rPr>
            </w:pPr>
            <w:ins w:id="1934" w:author="CLUZEAU Marie" w:date="2026-02-16T10:39:00Z" w16du:dateUtc="2026-02-16T09:39:00Z">
              <w:r w:rsidRPr="006F2E99">
                <w:t>Dépassement délai traitement réclamations</w:t>
              </w:r>
            </w:ins>
          </w:p>
        </w:tc>
        <w:tc>
          <w:tcPr>
            <w:tcW w:w="0" w:type="auto"/>
            <w:hideMark/>
          </w:tcPr>
          <w:p w14:paraId="36C5CC07" w14:textId="77777777" w:rsidR="006F2E99" w:rsidRPr="006F2E99" w:rsidRDefault="006F2E99" w:rsidP="00DC18AA">
            <w:pPr>
              <w:jc w:val="center"/>
              <w:rPr>
                <w:ins w:id="1935" w:author="CLUZEAU Marie" w:date="2026-02-16T10:39:00Z" w16du:dateUtc="2026-02-16T09:39:00Z"/>
              </w:rPr>
            </w:pPr>
            <w:ins w:id="1936" w:author="CLUZEAU Marie" w:date="2026-02-16T10:39:00Z" w16du:dateUtc="2026-02-16T09:39:00Z">
              <w:r w:rsidRPr="006F2E99">
                <w:t>≤ 24h</w:t>
              </w:r>
            </w:ins>
          </w:p>
        </w:tc>
        <w:tc>
          <w:tcPr>
            <w:tcW w:w="0" w:type="auto"/>
            <w:hideMark/>
          </w:tcPr>
          <w:p w14:paraId="5D30E78E" w14:textId="77777777" w:rsidR="006F2E99" w:rsidRPr="006F2E99" w:rsidRDefault="006F2E99" w:rsidP="006F2E99">
            <w:pPr>
              <w:jc w:val="center"/>
              <w:rPr>
                <w:ins w:id="1937" w:author="CLUZEAU Marie" w:date="2026-02-16T10:39:00Z" w16du:dateUtc="2026-02-16T09:39:00Z"/>
              </w:rPr>
            </w:pPr>
            <w:ins w:id="1938" w:author="CLUZEAU Marie" w:date="2026-02-16T10:39:00Z" w16du:dateUtc="2026-02-16T09:39:00Z">
              <w:r w:rsidRPr="006F2E99">
                <w:t>Réclamation traitée au-delà du délai contractuel</w:t>
              </w:r>
            </w:ins>
          </w:p>
        </w:tc>
        <w:tc>
          <w:tcPr>
            <w:tcW w:w="0" w:type="auto"/>
            <w:hideMark/>
          </w:tcPr>
          <w:p w14:paraId="38302993" w14:textId="77777777" w:rsidR="006F2E99" w:rsidRPr="006F2E99" w:rsidRDefault="006F2E99" w:rsidP="006F2E99">
            <w:pPr>
              <w:jc w:val="center"/>
              <w:rPr>
                <w:ins w:id="1939" w:author="CLUZEAU Marie" w:date="2026-02-16T10:39:00Z" w16du:dateUtc="2026-02-16T09:39:00Z"/>
              </w:rPr>
            </w:pPr>
            <w:ins w:id="1940" w:author="CLUZEAU Marie" w:date="2026-02-16T10:39:00Z" w16du:dateUtc="2026-02-16T09:39:00Z">
              <w:r w:rsidRPr="006F2E99">
                <w:t>100 € par réclamation hors délai</w:t>
              </w:r>
            </w:ins>
          </w:p>
        </w:tc>
      </w:tr>
      <w:tr w:rsidR="006F2E99" w:rsidRPr="00132EBA" w14:paraId="58CCBC54" w14:textId="77777777" w:rsidTr="006F2E99">
        <w:trPr>
          <w:tblCellSpacing w:w="15" w:type="dxa"/>
          <w:ins w:id="1941" w:author="CLUZEAU Marie" w:date="2026-02-16T10:39:00Z"/>
        </w:trPr>
        <w:tc>
          <w:tcPr>
            <w:tcW w:w="0" w:type="auto"/>
            <w:hideMark/>
          </w:tcPr>
          <w:p w14:paraId="640CAEEC" w14:textId="77777777" w:rsidR="006F2E99" w:rsidRPr="006F2E99" w:rsidRDefault="006F2E99" w:rsidP="00DC18AA">
            <w:pPr>
              <w:jc w:val="center"/>
              <w:rPr>
                <w:ins w:id="1942" w:author="CLUZEAU Marie" w:date="2026-02-16T10:39:00Z" w16du:dateUtc="2026-02-16T09:39:00Z"/>
              </w:rPr>
            </w:pPr>
            <w:ins w:id="1943" w:author="CLUZEAU Marie" w:date="2026-02-16T10:39:00Z" w16du:dateUtc="2026-02-16T09:39:00Z">
              <w:r w:rsidRPr="006F2E99">
                <w:t>2</w:t>
              </w:r>
            </w:ins>
          </w:p>
        </w:tc>
        <w:tc>
          <w:tcPr>
            <w:tcW w:w="0" w:type="auto"/>
            <w:hideMark/>
          </w:tcPr>
          <w:p w14:paraId="559F809B" w14:textId="77777777" w:rsidR="006F2E99" w:rsidRPr="006F2E99" w:rsidRDefault="006F2E99" w:rsidP="00DC18AA">
            <w:pPr>
              <w:jc w:val="center"/>
              <w:rPr>
                <w:ins w:id="1944" w:author="CLUZEAU Marie" w:date="2026-02-16T10:39:00Z" w16du:dateUtc="2026-02-16T09:39:00Z"/>
              </w:rPr>
            </w:pPr>
            <w:ins w:id="1945" w:author="CLUZEAU Marie" w:date="2026-02-16T10:39:00Z" w16du:dateUtc="2026-02-16T09:39:00Z">
              <w:r w:rsidRPr="006F2E99">
                <w:t>Transversal</w:t>
              </w:r>
            </w:ins>
          </w:p>
        </w:tc>
        <w:tc>
          <w:tcPr>
            <w:tcW w:w="0" w:type="auto"/>
            <w:hideMark/>
          </w:tcPr>
          <w:p w14:paraId="63159139" w14:textId="77777777" w:rsidR="006F2E99" w:rsidRPr="006F2E99" w:rsidRDefault="006F2E99" w:rsidP="006F2E99">
            <w:pPr>
              <w:jc w:val="center"/>
              <w:rPr>
                <w:ins w:id="1946" w:author="CLUZEAU Marie" w:date="2026-02-16T10:39:00Z" w16du:dateUtc="2026-02-16T09:39:00Z"/>
              </w:rPr>
            </w:pPr>
            <w:ins w:id="1947" w:author="CLUZEAU Marie" w:date="2026-02-16T10:39:00Z" w16du:dateUtc="2026-02-16T09:39:00Z">
              <w:r w:rsidRPr="006F2E99">
                <w:t>Non-remplacement agent absent</w:t>
              </w:r>
            </w:ins>
          </w:p>
        </w:tc>
        <w:tc>
          <w:tcPr>
            <w:tcW w:w="0" w:type="auto"/>
            <w:hideMark/>
          </w:tcPr>
          <w:p w14:paraId="4D712C85" w14:textId="77777777" w:rsidR="006F2E99" w:rsidRPr="006F2E99" w:rsidRDefault="006F2E99" w:rsidP="00DC18AA">
            <w:pPr>
              <w:jc w:val="center"/>
              <w:rPr>
                <w:ins w:id="1948" w:author="CLUZEAU Marie" w:date="2026-02-16T10:39:00Z" w16du:dateUtc="2026-02-16T09:39:00Z"/>
              </w:rPr>
            </w:pPr>
            <w:ins w:id="1949" w:author="CLUZEAU Marie" w:date="2026-02-16T10:39:00Z" w16du:dateUtc="2026-02-16T09:39:00Z">
              <w:r w:rsidRPr="006F2E99">
                <w:t>≤ 24h</w:t>
              </w:r>
            </w:ins>
          </w:p>
        </w:tc>
        <w:tc>
          <w:tcPr>
            <w:tcW w:w="0" w:type="auto"/>
            <w:hideMark/>
          </w:tcPr>
          <w:p w14:paraId="09C5CAFA" w14:textId="77777777" w:rsidR="006F2E99" w:rsidRPr="006F2E99" w:rsidRDefault="006F2E99" w:rsidP="006F2E99">
            <w:pPr>
              <w:jc w:val="center"/>
              <w:rPr>
                <w:ins w:id="1950" w:author="CLUZEAU Marie" w:date="2026-02-16T10:39:00Z" w16du:dateUtc="2026-02-16T09:39:00Z"/>
              </w:rPr>
            </w:pPr>
            <w:ins w:id="1951" w:author="CLUZEAU Marie" w:date="2026-02-16T10:39:00Z" w16du:dateUtc="2026-02-16T09:39:00Z">
              <w:r w:rsidRPr="006F2E99">
                <w:t>Agent absent non remplacé dans le délai contractuel</w:t>
              </w:r>
            </w:ins>
          </w:p>
        </w:tc>
        <w:tc>
          <w:tcPr>
            <w:tcW w:w="0" w:type="auto"/>
            <w:hideMark/>
          </w:tcPr>
          <w:p w14:paraId="04089870" w14:textId="77777777" w:rsidR="006F2E99" w:rsidRPr="006F2E99" w:rsidRDefault="006F2E99" w:rsidP="006F2E99">
            <w:pPr>
              <w:jc w:val="center"/>
              <w:rPr>
                <w:ins w:id="1952" w:author="CLUZEAU Marie" w:date="2026-02-16T10:39:00Z" w16du:dateUtc="2026-02-16T09:39:00Z"/>
              </w:rPr>
            </w:pPr>
            <w:ins w:id="1953" w:author="CLUZEAU Marie" w:date="2026-02-16T10:39:00Z" w16du:dateUtc="2026-02-16T09:39:00Z">
              <w:r w:rsidRPr="006F2E99">
                <w:t>200 € par poste concerné</w:t>
              </w:r>
            </w:ins>
          </w:p>
        </w:tc>
      </w:tr>
      <w:tr w:rsidR="006F2E99" w:rsidRPr="00132EBA" w14:paraId="13008B79" w14:textId="77777777" w:rsidTr="006F2E99">
        <w:trPr>
          <w:tblCellSpacing w:w="15" w:type="dxa"/>
          <w:ins w:id="1954" w:author="CLUZEAU Marie" w:date="2026-02-16T10:39:00Z"/>
        </w:trPr>
        <w:tc>
          <w:tcPr>
            <w:tcW w:w="0" w:type="auto"/>
            <w:hideMark/>
          </w:tcPr>
          <w:p w14:paraId="4161D2D5" w14:textId="77777777" w:rsidR="006F2E99" w:rsidRPr="006F2E99" w:rsidRDefault="006F2E99" w:rsidP="00DC18AA">
            <w:pPr>
              <w:jc w:val="center"/>
              <w:rPr>
                <w:ins w:id="1955" w:author="CLUZEAU Marie" w:date="2026-02-16T10:39:00Z" w16du:dateUtc="2026-02-16T09:39:00Z"/>
              </w:rPr>
            </w:pPr>
            <w:ins w:id="1956" w:author="CLUZEAU Marie" w:date="2026-02-16T10:39:00Z" w16du:dateUtc="2026-02-16T09:39:00Z">
              <w:r w:rsidRPr="006F2E99">
                <w:t>3</w:t>
              </w:r>
            </w:ins>
          </w:p>
        </w:tc>
        <w:tc>
          <w:tcPr>
            <w:tcW w:w="0" w:type="auto"/>
            <w:hideMark/>
          </w:tcPr>
          <w:p w14:paraId="60E219EE" w14:textId="77777777" w:rsidR="006F2E99" w:rsidRPr="006F2E99" w:rsidRDefault="006F2E99" w:rsidP="00DC18AA">
            <w:pPr>
              <w:jc w:val="center"/>
              <w:rPr>
                <w:ins w:id="1957" w:author="CLUZEAU Marie" w:date="2026-02-16T10:39:00Z" w16du:dateUtc="2026-02-16T09:39:00Z"/>
              </w:rPr>
            </w:pPr>
            <w:ins w:id="1958" w:author="CLUZEAU Marie" w:date="2026-02-16T10:39:00Z" w16du:dateUtc="2026-02-16T09:39:00Z">
              <w:r w:rsidRPr="006F2E99">
                <w:t>Transversal</w:t>
              </w:r>
            </w:ins>
          </w:p>
        </w:tc>
        <w:tc>
          <w:tcPr>
            <w:tcW w:w="0" w:type="auto"/>
            <w:hideMark/>
          </w:tcPr>
          <w:p w14:paraId="5D09B685" w14:textId="77777777" w:rsidR="006F2E99" w:rsidRPr="006F2E99" w:rsidRDefault="006F2E99" w:rsidP="006F2E99">
            <w:pPr>
              <w:jc w:val="center"/>
              <w:rPr>
                <w:ins w:id="1959" w:author="CLUZEAU Marie" w:date="2026-02-16T10:39:00Z" w16du:dateUtc="2026-02-16T09:39:00Z"/>
              </w:rPr>
            </w:pPr>
            <w:ins w:id="1960" w:author="CLUZEAU Marie" w:date="2026-02-16T10:39:00Z" w16du:dateUtc="2026-02-16T09:39:00Z">
              <w:r w:rsidRPr="006F2E99">
                <w:t>Non-respect des plannings</w:t>
              </w:r>
            </w:ins>
          </w:p>
        </w:tc>
        <w:tc>
          <w:tcPr>
            <w:tcW w:w="0" w:type="auto"/>
            <w:hideMark/>
          </w:tcPr>
          <w:p w14:paraId="58ABFE35" w14:textId="77777777" w:rsidR="006F2E99" w:rsidRPr="006F2E99" w:rsidRDefault="006F2E99" w:rsidP="00DC18AA">
            <w:pPr>
              <w:jc w:val="center"/>
              <w:rPr>
                <w:ins w:id="1961" w:author="CLUZEAU Marie" w:date="2026-02-16T10:39:00Z" w16du:dateUtc="2026-02-16T09:39:00Z"/>
              </w:rPr>
            </w:pPr>
            <w:ins w:id="1962" w:author="CLUZEAU Marie" w:date="2026-02-16T10:39:00Z" w16du:dateUtc="2026-02-16T09:39:00Z">
              <w:r w:rsidRPr="006F2E99">
                <w:t>100 %</w:t>
              </w:r>
            </w:ins>
          </w:p>
        </w:tc>
        <w:tc>
          <w:tcPr>
            <w:tcW w:w="0" w:type="auto"/>
            <w:hideMark/>
          </w:tcPr>
          <w:p w14:paraId="594414B0" w14:textId="77777777" w:rsidR="006F2E99" w:rsidRPr="006F2E99" w:rsidRDefault="006F2E99" w:rsidP="006F2E99">
            <w:pPr>
              <w:jc w:val="center"/>
              <w:rPr>
                <w:ins w:id="1963" w:author="CLUZEAU Marie" w:date="2026-02-16T10:39:00Z" w16du:dateUtc="2026-02-16T09:39:00Z"/>
              </w:rPr>
            </w:pPr>
            <w:ins w:id="1964" w:author="CLUZEAU Marie" w:date="2026-02-16T10:39:00Z" w16du:dateUtc="2026-02-16T09:39:00Z">
              <w:r w:rsidRPr="006F2E99">
                <w:t>Prestation planifiée non réalisée</w:t>
              </w:r>
            </w:ins>
          </w:p>
        </w:tc>
        <w:tc>
          <w:tcPr>
            <w:tcW w:w="0" w:type="auto"/>
            <w:hideMark/>
          </w:tcPr>
          <w:p w14:paraId="23DA912F" w14:textId="77777777" w:rsidR="006F2E99" w:rsidRPr="006F2E99" w:rsidRDefault="006F2E99" w:rsidP="006F2E99">
            <w:pPr>
              <w:jc w:val="center"/>
              <w:rPr>
                <w:ins w:id="1965" w:author="CLUZEAU Marie" w:date="2026-02-16T10:39:00Z" w16du:dateUtc="2026-02-16T09:39:00Z"/>
              </w:rPr>
            </w:pPr>
            <w:ins w:id="1966" w:author="CLUZEAU Marie" w:date="2026-02-16T10:39:00Z" w16du:dateUtc="2026-02-16T09:39:00Z">
              <w:r w:rsidRPr="006F2E99">
                <w:t>300 € par prestation</w:t>
              </w:r>
            </w:ins>
          </w:p>
        </w:tc>
      </w:tr>
      <w:tr w:rsidR="006F2E99" w:rsidRPr="00132EBA" w14:paraId="4DBF4437" w14:textId="77777777" w:rsidTr="006F2E99">
        <w:trPr>
          <w:tblCellSpacing w:w="15" w:type="dxa"/>
          <w:ins w:id="1967" w:author="CLUZEAU Marie" w:date="2026-02-16T10:39:00Z"/>
        </w:trPr>
        <w:tc>
          <w:tcPr>
            <w:tcW w:w="0" w:type="auto"/>
            <w:hideMark/>
          </w:tcPr>
          <w:p w14:paraId="16F35ACE" w14:textId="77777777" w:rsidR="006F2E99" w:rsidRPr="006F2E99" w:rsidRDefault="006F2E99" w:rsidP="00DC18AA">
            <w:pPr>
              <w:jc w:val="center"/>
              <w:rPr>
                <w:ins w:id="1968" w:author="CLUZEAU Marie" w:date="2026-02-16T10:39:00Z" w16du:dateUtc="2026-02-16T09:39:00Z"/>
              </w:rPr>
            </w:pPr>
            <w:ins w:id="1969" w:author="CLUZEAU Marie" w:date="2026-02-16T10:39:00Z" w16du:dateUtc="2026-02-16T09:39:00Z">
              <w:r w:rsidRPr="006F2E99">
                <w:t>4</w:t>
              </w:r>
            </w:ins>
          </w:p>
        </w:tc>
        <w:tc>
          <w:tcPr>
            <w:tcW w:w="0" w:type="auto"/>
            <w:hideMark/>
          </w:tcPr>
          <w:p w14:paraId="10EF4D02" w14:textId="77777777" w:rsidR="006F2E99" w:rsidRPr="006F2E99" w:rsidRDefault="006F2E99" w:rsidP="00DC18AA">
            <w:pPr>
              <w:jc w:val="center"/>
              <w:rPr>
                <w:ins w:id="1970" w:author="CLUZEAU Marie" w:date="2026-02-16T10:39:00Z" w16du:dateUtc="2026-02-16T09:39:00Z"/>
              </w:rPr>
            </w:pPr>
            <w:ins w:id="1971" w:author="CLUZEAU Marie" w:date="2026-02-16T10:39:00Z" w16du:dateUtc="2026-02-16T09:39:00Z">
              <w:r w:rsidRPr="006F2E99">
                <w:t>Transversal</w:t>
              </w:r>
            </w:ins>
          </w:p>
        </w:tc>
        <w:tc>
          <w:tcPr>
            <w:tcW w:w="0" w:type="auto"/>
            <w:hideMark/>
          </w:tcPr>
          <w:p w14:paraId="4769F3BB" w14:textId="77777777" w:rsidR="006F2E99" w:rsidRPr="006F2E99" w:rsidRDefault="006F2E99" w:rsidP="006F2E99">
            <w:pPr>
              <w:jc w:val="center"/>
              <w:rPr>
                <w:ins w:id="1972" w:author="CLUZEAU Marie" w:date="2026-02-16T10:39:00Z" w16du:dateUtc="2026-02-16T09:39:00Z"/>
              </w:rPr>
            </w:pPr>
            <w:ins w:id="1973" w:author="CLUZEAU Marie" w:date="2026-02-16T10:39:00Z" w16du:dateUtc="2026-02-16T09:39:00Z">
              <w:r w:rsidRPr="006F2E99">
                <w:t>Absence réunion suivi contractuel</w:t>
              </w:r>
            </w:ins>
          </w:p>
        </w:tc>
        <w:tc>
          <w:tcPr>
            <w:tcW w:w="0" w:type="auto"/>
            <w:hideMark/>
          </w:tcPr>
          <w:p w14:paraId="46B83B01" w14:textId="77777777" w:rsidR="006F2E99" w:rsidRPr="006F2E99" w:rsidRDefault="006F2E99" w:rsidP="00DC18AA">
            <w:pPr>
              <w:jc w:val="center"/>
              <w:rPr>
                <w:ins w:id="1974" w:author="CLUZEAU Marie" w:date="2026-02-16T10:39:00Z" w16du:dateUtc="2026-02-16T09:39:00Z"/>
              </w:rPr>
            </w:pPr>
            <w:ins w:id="1975" w:author="CLUZEAU Marie" w:date="2026-02-16T10:39:00Z" w16du:dateUtc="2026-02-16T09:39:00Z">
              <w:r w:rsidRPr="006F2E99">
                <w:t>100 %</w:t>
              </w:r>
            </w:ins>
          </w:p>
        </w:tc>
        <w:tc>
          <w:tcPr>
            <w:tcW w:w="0" w:type="auto"/>
            <w:hideMark/>
          </w:tcPr>
          <w:p w14:paraId="24BC68AF" w14:textId="77777777" w:rsidR="006F2E99" w:rsidRPr="006F2E99" w:rsidRDefault="006F2E99" w:rsidP="006F2E99">
            <w:pPr>
              <w:jc w:val="center"/>
              <w:rPr>
                <w:ins w:id="1976" w:author="CLUZEAU Marie" w:date="2026-02-16T10:39:00Z" w16du:dateUtc="2026-02-16T09:39:00Z"/>
              </w:rPr>
            </w:pPr>
            <w:ins w:id="1977" w:author="CLUZEAU Marie" w:date="2026-02-16T10:39:00Z" w16du:dateUtc="2026-02-16T09:39:00Z">
              <w:r w:rsidRPr="006F2E99">
                <w:t>Absence injustifiée à réunion prévue</w:t>
              </w:r>
            </w:ins>
          </w:p>
        </w:tc>
        <w:tc>
          <w:tcPr>
            <w:tcW w:w="0" w:type="auto"/>
            <w:hideMark/>
          </w:tcPr>
          <w:p w14:paraId="6B08DAD0" w14:textId="77777777" w:rsidR="006F2E99" w:rsidRPr="006F2E99" w:rsidRDefault="006F2E99" w:rsidP="006F2E99">
            <w:pPr>
              <w:jc w:val="center"/>
              <w:rPr>
                <w:ins w:id="1978" w:author="CLUZEAU Marie" w:date="2026-02-16T10:39:00Z" w16du:dateUtc="2026-02-16T09:39:00Z"/>
              </w:rPr>
            </w:pPr>
            <w:ins w:id="1979" w:author="CLUZEAU Marie" w:date="2026-02-16T10:39:00Z" w16du:dateUtc="2026-02-16T09:39:00Z">
              <w:r w:rsidRPr="006F2E99">
                <w:t>150 € par absence</w:t>
              </w:r>
            </w:ins>
          </w:p>
        </w:tc>
      </w:tr>
      <w:tr w:rsidR="006F2E99" w:rsidRPr="00132EBA" w14:paraId="08DA842B" w14:textId="77777777" w:rsidTr="006F2E99">
        <w:trPr>
          <w:tblCellSpacing w:w="15" w:type="dxa"/>
          <w:ins w:id="1980" w:author="CLUZEAU Marie" w:date="2026-02-16T10:39:00Z"/>
        </w:trPr>
        <w:tc>
          <w:tcPr>
            <w:tcW w:w="0" w:type="auto"/>
            <w:hideMark/>
          </w:tcPr>
          <w:p w14:paraId="3DA8C620" w14:textId="77777777" w:rsidR="006F2E99" w:rsidRPr="006F2E99" w:rsidRDefault="006F2E99" w:rsidP="00DC18AA">
            <w:pPr>
              <w:jc w:val="center"/>
              <w:rPr>
                <w:ins w:id="1981" w:author="CLUZEAU Marie" w:date="2026-02-16T10:39:00Z" w16du:dateUtc="2026-02-16T09:39:00Z"/>
              </w:rPr>
            </w:pPr>
            <w:ins w:id="1982" w:author="CLUZEAU Marie" w:date="2026-02-16T10:39:00Z" w16du:dateUtc="2026-02-16T09:39:00Z">
              <w:r w:rsidRPr="006F2E99">
                <w:t>5</w:t>
              </w:r>
            </w:ins>
          </w:p>
        </w:tc>
        <w:tc>
          <w:tcPr>
            <w:tcW w:w="0" w:type="auto"/>
            <w:hideMark/>
          </w:tcPr>
          <w:p w14:paraId="0EC592CB" w14:textId="77777777" w:rsidR="006F2E99" w:rsidRPr="006F2E99" w:rsidRDefault="006F2E99" w:rsidP="00DC18AA">
            <w:pPr>
              <w:jc w:val="center"/>
              <w:rPr>
                <w:ins w:id="1983" w:author="CLUZEAU Marie" w:date="2026-02-16T10:39:00Z" w16du:dateUtc="2026-02-16T09:39:00Z"/>
              </w:rPr>
            </w:pPr>
            <w:ins w:id="1984" w:author="CLUZEAU Marie" w:date="2026-02-16T10:39:00Z" w16du:dateUtc="2026-02-16T09:39:00Z">
              <w:r w:rsidRPr="006F2E99">
                <w:t>Transversal</w:t>
              </w:r>
            </w:ins>
          </w:p>
        </w:tc>
        <w:tc>
          <w:tcPr>
            <w:tcW w:w="0" w:type="auto"/>
            <w:hideMark/>
          </w:tcPr>
          <w:p w14:paraId="4C9D2F11" w14:textId="77777777" w:rsidR="006F2E99" w:rsidRPr="006F2E99" w:rsidRDefault="006F2E99" w:rsidP="006F2E99">
            <w:pPr>
              <w:jc w:val="center"/>
              <w:rPr>
                <w:ins w:id="1985" w:author="CLUZEAU Marie" w:date="2026-02-16T10:39:00Z" w16du:dateUtc="2026-02-16T09:39:00Z"/>
              </w:rPr>
            </w:pPr>
            <w:ins w:id="1986" w:author="CLUZEAU Marie" w:date="2026-02-16T10:39:00Z" w16du:dateUtc="2026-02-16T09:39:00Z">
              <w:r w:rsidRPr="006F2E99">
                <w:t>Retard transmission rapport/document</w:t>
              </w:r>
            </w:ins>
          </w:p>
        </w:tc>
        <w:tc>
          <w:tcPr>
            <w:tcW w:w="0" w:type="auto"/>
            <w:hideMark/>
          </w:tcPr>
          <w:p w14:paraId="4523774B" w14:textId="77777777" w:rsidR="006F2E99" w:rsidRPr="006F2E99" w:rsidRDefault="006F2E99" w:rsidP="00DC18AA">
            <w:pPr>
              <w:jc w:val="center"/>
              <w:rPr>
                <w:ins w:id="1987" w:author="CLUZEAU Marie" w:date="2026-02-16T10:39:00Z" w16du:dateUtc="2026-02-16T09:39:00Z"/>
              </w:rPr>
            </w:pPr>
            <w:ins w:id="1988" w:author="CLUZEAU Marie" w:date="2026-02-16T10:39:00Z" w16du:dateUtc="2026-02-16T09:39:00Z">
              <w:r w:rsidRPr="006F2E99">
                <w:t>≤ 48h</w:t>
              </w:r>
            </w:ins>
          </w:p>
        </w:tc>
        <w:tc>
          <w:tcPr>
            <w:tcW w:w="0" w:type="auto"/>
            <w:hideMark/>
          </w:tcPr>
          <w:p w14:paraId="7CA44319" w14:textId="77777777" w:rsidR="006F2E99" w:rsidRPr="006F2E99" w:rsidRDefault="006F2E99" w:rsidP="006F2E99">
            <w:pPr>
              <w:jc w:val="center"/>
              <w:rPr>
                <w:ins w:id="1989" w:author="CLUZEAU Marie" w:date="2026-02-16T10:39:00Z" w16du:dateUtc="2026-02-16T09:39:00Z"/>
              </w:rPr>
            </w:pPr>
            <w:ins w:id="1990" w:author="CLUZEAU Marie" w:date="2026-02-16T10:39:00Z" w16du:dateUtc="2026-02-16T09:39:00Z">
              <w:r w:rsidRPr="006F2E99">
                <w:t>Document transmis hors délai</w:t>
              </w:r>
            </w:ins>
          </w:p>
        </w:tc>
        <w:tc>
          <w:tcPr>
            <w:tcW w:w="0" w:type="auto"/>
            <w:hideMark/>
          </w:tcPr>
          <w:p w14:paraId="44AF0187" w14:textId="77777777" w:rsidR="006F2E99" w:rsidRPr="006F2E99" w:rsidRDefault="006F2E99" w:rsidP="006F2E99">
            <w:pPr>
              <w:jc w:val="center"/>
              <w:rPr>
                <w:ins w:id="1991" w:author="CLUZEAU Marie" w:date="2026-02-16T10:39:00Z" w16du:dateUtc="2026-02-16T09:39:00Z"/>
              </w:rPr>
            </w:pPr>
            <w:ins w:id="1992" w:author="CLUZEAU Marie" w:date="2026-02-16T10:39:00Z" w16du:dateUtc="2026-02-16T09:39:00Z">
              <w:r w:rsidRPr="006F2E99">
                <w:t>100 € par jour de retard</w:t>
              </w:r>
            </w:ins>
          </w:p>
        </w:tc>
      </w:tr>
      <w:tr w:rsidR="006F2E99" w:rsidRPr="00132EBA" w14:paraId="2AF6D3ED" w14:textId="77777777" w:rsidTr="006F2E99">
        <w:trPr>
          <w:tblCellSpacing w:w="15" w:type="dxa"/>
          <w:ins w:id="1993" w:author="CLUZEAU Marie" w:date="2026-02-16T10:39:00Z"/>
        </w:trPr>
        <w:tc>
          <w:tcPr>
            <w:tcW w:w="0" w:type="auto"/>
            <w:hideMark/>
          </w:tcPr>
          <w:p w14:paraId="420D1D38" w14:textId="77777777" w:rsidR="006F2E99" w:rsidRPr="006F2E99" w:rsidRDefault="006F2E99" w:rsidP="00DC18AA">
            <w:pPr>
              <w:jc w:val="center"/>
              <w:rPr>
                <w:ins w:id="1994" w:author="CLUZEAU Marie" w:date="2026-02-16T10:39:00Z" w16du:dateUtc="2026-02-16T09:39:00Z"/>
              </w:rPr>
            </w:pPr>
            <w:ins w:id="1995" w:author="CLUZEAU Marie" w:date="2026-02-16T10:39:00Z" w16du:dateUtc="2026-02-16T09:39:00Z">
              <w:r w:rsidRPr="006F2E99">
                <w:t>6</w:t>
              </w:r>
            </w:ins>
          </w:p>
        </w:tc>
        <w:tc>
          <w:tcPr>
            <w:tcW w:w="0" w:type="auto"/>
            <w:hideMark/>
          </w:tcPr>
          <w:p w14:paraId="0C26BEA5" w14:textId="77777777" w:rsidR="006F2E99" w:rsidRPr="006F2E99" w:rsidRDefault="006F2E99" w:rsidP="00DC18AA">
            <w:pPr>
              <w:jc w:val="center"/>
              <w:rPr>
                <w:ins w:id="1996" w:author="CLUZEAU Marie" w:date="2026-02-16T10:39:00Z" w16du:dateUtc="2026-02-16T09:39:00Z"/>
              </w:rPr>
            </w:pPr>
            <w:ins w:id="1997" w:author="CLUZEAU Marie" w:date="2026-02-16T10:39:00Z" w16du:dateUtc="2026-02-16T09:39:00Z">
              <w:r w:rsidRPr="006F2E99">
                <w:t>Transversal</w:t>
              </w:r>
            </w:ins>
          </w:p>
        </w:tc>
        <w:tc>
          <w:tcPr>
            <w:tcW w:w="0" w:type="auto"/>
            <w:hideMark/>
          </w:tcPr>
          <w:p w14:paraId="456C767D" w14:textId="77777777" w:rsidR="006F2E99" w:rsidRPr="006F2E99" w:rsidRDefault="006F2E99" w:rsidP="006F2E99">
            <w:pPr>
              <w:jc w:val="center"/>
              <w:rPr>
                <w:ins w:id="1998" w:author="CLUZEAU Marie" w:date="2026-02-16T10:39:00Z" w16du:dateUtc="2026-02-16T09:39:00Z"/>
              </w:rPr>
            </w:pPr>
            <w:ins w:id="1999" w:author="CLUZEAU Marie" w:date="2026-02-16T10:39:00Z" w16du:dateUtc="2026-02-16T09:39:00Z">
              <w:r w:rsidRPr="006F2E99">
                <w:t>Rupture service critique</w:t>
              </w:r>
            </w:ins>
          </w:p>
        </w:tc>
        <w:tc>
          <w:tcPr>
            <w:tcW w:w="0" w:type="auto"/>
            <w:hideMark/>
          </w:tcPr>
          <w:p w14:paraId="6D0A7C3D" w14:textId="77777777" w:rsidR="006F2E99" w:rsidRPr="006F2E99" w:rsidRDefault="006F2E99" w:rsidP="00DC18AA">
            <w:pPr>
              <w:jc w:val="center"/>
              <w:rPr>
                <w:ins w:id="2000" w:author="CLUZEAU Marie" w:date="2026-02-16T10:39:00Z" w16du:dateUtc="2026-02-16T09:39:00Z"/>
              </w:rPr>
            </w:pPr>
            <w:ins w:id="2001" w:author="CLUZEAU Marie" w:date="2026-02-16T10:39:00Z" w16du:dateUtc="2026-02-16T09:39:00Z">
              <w:r w:rsidRPr="006F2E99">
                <w:t>100 %</w:t>
              </w:r>
            </w:ins>
          </w:p>
        </w:tc>
        <w:tc>
          <w:tcPr>
            <w:tcW w:w="0" w:type="auto"/>
            <w:hideMark/>
          </w:tcPr>
          <w:p w14:paraId="464D2067" w14:textId="77777777" w:rsidR="006F2E99" w:rsidRPr="006F2E99" w:rsidRDefault="006F2E99" w:rsidP="006F2E99">
            <w:pPr>
              <w:jc w:val="center"/>
              <w:rPr>
                <w:ins w:id="2002" w:author="CLUZEAU Marie" w:date="2026-02-16T10:39:00Z" w16du:dateUtc="2026-02-16T09:39:00Z"/>
              </w:rPr>
            </w:pPr>
            <w:ins w:id="2003" w:author="CLUZEAU Marie" w:date="2026-02-16T10:39:00Z" w16du:dateUtc="2026-02-16T09:39:00Z">
              <w:r w:rsidRPr="006F2E99">
                <w:t>Interruption constatée et non justifiée d’un service critique</w:t>
              </w:r>
            </w:ins>
          </w:p>
        </w:tc>
        <w:tc>
          <w:tcPr>
            <w:tcW w:w="0" w:type="auto"/>
            <w:hideMark/>
          </w:tcPr>
          <w:p w14:paraId="17E0ED28" w14:textId="77777777" w:rsidR="006F2E99" w:rsidRPr="006F2E99" w:rsidRDefault="006F2E99" w:rsidP="006F2E99">
            <w:pPr>
              <w:jc w:val="center"/>
              <w:rPr>
                <w:ins w:id="2004" w:author="CLUZEAU Marie" w:date="2026-02-16T10:39:00Z" w16du:dateUtc="2026-02-16T09:39:00Z"/>
              </w:rPr>
            </w:pPr>
            <w:ins w:id="2005" w:author="CLUZEAU Marie" w:date="2026-02-16T10:39:00Z" w16du:dateUtc="2026-02-16T09:39:00Z">
              <w:r w:rsidRPr="006F2E99">
                <w:t>50 € par heure d’interruption</w:t>
              </w:r>
            </w:ins>
          </w:p>
        </w:tc>
      </w:tr>
      <w:tr w:rsidR="006F2E99" w:rsidRPr="00132EBA" w14:paraId="1CAAA834" w14:textId="77777777" w:rsidTr="006F2E99">
        <w:trPr>
          <w:tblCellSpacing w:w="15" w:type="dxa"/>
          <w:ins w:id="2006" w:author="CLUZEAU Marie" w:date="2026-02-16T10:39:00Z"/>
        </w:trPr>
        <w:tc>
          <w:tcPr>
            <w:tcW w:w="0" w:type="auto"/>
            <w:hideMark/>
          </w:tcPr>
          <w:p w14:paraId="5A2CEE02" w14:textId="77777777" w:rsidR="006F2E99" w:rsidRPr="006F2E99" w:rsidRDefault="006F2E99" w:rsidP="00DC18AA">
            <w:pPr>
              <w:jc w:val="center"/>
              <w:rPr>
                <w:ins w:id="2007" w:author="CLUZEAU Marie" w:date="2026-02-16T10:39:00Z" w16du:dateUtc="2026-02-16T09:39:00Z"/>
              </w:rPr>
            </w:pPr>
            <w:ins w:id="2008" w:author="CLUZEAU Marie" w:date="2026-02-16T10:39:00Z" w16du:dateUtc="2026-02-16T09:39:00Z">
              <w:r w:rsidRPr="006F2E99">
                <w:t>7</w:t>
              </w:r>
            </w:ins>
          </w:p>
        </w:tc>
        <w:tc>
          <w:tcPr>
            <w:tcW w:w="0" w:type="auto"/>
            <w:hideMark/>
          </w:tcPr>
          <w:p w14:paraId="08B3A470" w14:textId="77777777" w:rsidR="006F2E99" w:rsidRPr="006F2E99" w:rsidRDefault="006F2E99" w:rsidP="00DC18AA">
            <w:pPr>
              <w:jc w:val="center"/>
              <w:rPr>
                <w:ins w:id="2009" w:author="CLUZEAU Marie" w:date="2026-02-16T10:39:00Z" w16du:dateUtc="2026-02-16T09:39:00Z"/>
              </w:rPr>
            </w:pPr>
            <w:ins w:id="2010" w:author="CLUZEAU Marie" w:date="2026-02-16T10:39:00Z" w16du:dateUtc="2026-02-16T09:39:00Z">
              <w:r w:rsidRPr="006F2E99">
                <w:t>Transversal</w:t>
              </w:r>
            </w:ins>
          </w:p>
        </w:tc>
        <w:tc>
          <w:tcPr>
            <w:tcW w:w="0" w:type="auto"/>
            <w:hideMark/>
          </w:tcPr>
          <w:p w14:paraId="6EB80AC4" w14:textId="77777777" w:rsidR="006F2E99" w:rsidRPr="006F2E99" w:rsidRDefault="006F2E99" w:rsidP="006F2E99">
            <w:pPr>
              <w:jc w:val="center"/>
              <w:rPr>
                <w:ins w:id="2011" w:author="CLUZEAU Marie" w:date="2026-02-16T10:39:00Z" w16du:dateUtc="2026-02-16T09:39:00Z"/>
              </w:rPr>
            </w:pPr>
            <w:ins w:id="2012" w:author="CLUZEAU Marie" w:date="2026-02-16T10:39:00Z" w16du:dateUtc="2026-02-16T09:39:00Z">
              <w:r w:rsidRPr="006F2E99">
                <w:t>Dépassement délai intervention</w:t>
              </w:r>
            </w:ins>
          </w:p>
        </w:tc>
        <w:tc>
          <w:tcPr>
            <w:tcW w:w="0" w:type="auto"/>
            <w:hideMark/>
          </w:tcPr>
          <w:p w14:paraId="2581F63E" w14:textId="77777777" w:rsidR="006F2E99" w:rsidRPr="006F2E99" w:rsidRDefault="006F2E99" w:rsidP="00DC18AA">
            <w:pPr>
              <w:jc w:val="center"/>
              <w:rPr>
                <w:ins w:id="2013" w:author="CLUZEAU Marie" w:date="2026-02-16T10:39:00Z" w16du:dateUtc="2026-02-16T09:39:00Z"/>
              </w:rPr>
            </w:pPr>
            <w:ins w:id="2014" w:author="CLUZEAU Marie" w:date="2026-02-16T10:39:00Z" w16du:dateUtc="2026-02-16T09:39:00Z">
              <w:r w:rsidRPr="006F2E99">
                <w:t>= 0h</w:t>
              </w:r>
            </w:ins>
          </w:p>
        </w:tc>
        <w:tc>
          <w:tcPr>
            <w:tcW w:w="0" w:type="auto"/>
            <w:hideMark/>
          </w:tcPr>
          <w:p w14:paraId="05D077E0" w14:textId="77777777" w:rsidR="006F2E99" w:rsidRPr="006F2E99" w:rsidRDefault="006F2E99" w:rsidP="006F2E99">
            <w:pPr>
              <w:jc w:val="center"/>
              <w:rPr>
                <w:ins w:id="2015" w:author="CLUZEAU Marie" w:date="2026-02-16T10:39:00Z" w16du:dateUtc="2026-02-16T09:39:00Z"/>
              </w:rPr>
            </w:pPr>
            <w:ins w:id="2016" w:author="CLUZEAU Marie" w:date="2026-02-16T10:39:00Z" w16du:dateUtc="2026-02-16T09:39:00Z">
              <w:r w:rsidRPr="006F2E99">
                <w:t>Intervention réalisée avec retard</w:t>
              </w:r>
            </w:ins>
          </w:p>
        </w:tc>
        <w:tc>
          <w:tcPr>
            <w:tcW w:w="0" w:type="auto"/>
            <w:hideMark/>
          </w:tcPr>
          <w:p w14:paraId="29938D90" w14:textId="77777777" w:rsidR="006F2E99" w:rsidRPr="006F2E99" w:rsidRDefault="006F2E99" w:rsidP="006F2E99">
            <w:pPr>
              <w:jc w:val="center"/>
              <w:rPr>
                <w:ins w:id="2017" w:author="CLUZEAU Marie" w:date="2026-02-16T10:39:00Z" w16du:dateUtc="2026-02-16T09:39:00Z"/>
              </w:rPr>
            </w:pPr>
            <w:ins w:id="2018" w:author="CLUZEAU Marie" w:date="2026-02-16T10:39:00Z" w16du:dateUtc="2026-02-16T09:39:00Z">
              <w:r w:rsidRPr="006F2E99">
                <w:t>50 € par heure de dépassement</w:t>
              </w:r>
            </w:ins>
          </w:p>
        </w:tc>
      </w:tr>
      <w:tr w:rsidR="006F2E99" w:rsidRPr="00132EBA" w14:paraId="3926CB6B" w14:textId="77777777" w:rsidTr="006F2E99">
        <w:trPr>
          <w:tblCellSpacing w:w="15" w:type="dxa"/>
          <w:ins w:id="2019" w:author="CLUZEAU Marie" w:date="2026-02-16T10:39:00Z"/>
        </w:trPr>
        <w:tc>
          <w:tcPr>
            <w:tcW w:w="0" w:type="auto"/>
            <w:hideMark/>
          </w:tcPr>
          <w:p w14:paraId="5A039307" w14:textId="77777777" w:rsidR="006F2E99" w:rsidRPr="006F2E99" w:rsidRDefault="006F2E99" w:rsidP="00DC18AA">
            <w:pPr>
              <w:jc w:val="center"/>
              <w:rPr>
                <w:ins w:id="2020" w:author="CLUZEAU Marie" w:date="2026-02-16T10:39:00Z" w16du:dateUtc="2026-02-16T09:39:00Z"/>
              </w:rPr>
            </w:pPr>
            <w:ins w:id="2021" w:author="CLUZEAU Marie" w:date="2026-02-16T10:39:00Z" w16du:dateUtc="2026-02-16T09:39:00Z">
              <w:r w:rsidRPr="006F2E99">
                <w:t>8</w:t>
              </w:r>
            </w:ins>
          </w:p>
        </w:tc>
        <w:tc>
          <w:tcPr>
            <w:tcW w:w="0" w:type="auto"/>
            <w:hideMark/>
          </w:tcPr>
          <w:p w14:paraId="562C5FF7" w14:textId="77777777" w:rsidR="006F2E99" w:rsidRPr="006F2E99" w:rsidRDefault="006F2E99" w:rsidP="00DC18AA">
            <w:pPr>
              <w:jc w:val="center"/>
              <w:rPr>
                <w:ins w:id="2022" w:author="CLUZEAU Marie" w:date="2026-02-16T10:39:00Z" w16du:dateUtc="2026-02-16T09:39:00Z"/>
              </w:rPr>
            </w:pPr>
            <w:ins w:id="2023" w:author="CLUZEAU Marie" w:date="2026-02-16T10:39:00Z" w16du:dateUtc="2026-02-16T09:39:00Z">
              <w:r w:rsidRPr="006F2E99">
                <w:t>Transversal</w:t>
              </w:r>
            </w:ins>
          </w:p>
        </w:tc>
        <w:tc>
          <w:tcPr>
            <w:tcW w:w="0" w:type="auto"/>
            <w:hideMark/>
          </w:tcPr>
          <w:p w14:paraId="7F6A5A32" w14:textId="77777777" w:rsidR="006F2E99" w:rsidRPr="006F2E99" w:rsidRDefault="006F2E99" w:rsidP="006F2E99">
            <w:pPr>
              <w:jc w:val="center"/>
              <w:rPr>
                <w:ins w:id="2024" w:author="CLUZEAU Marie" w:date="2026-02-16T10:39:00Z" w16du:dateUtc="2026-02-16T09:39:00Z"/>
              </w:rPr>
            </w:pPr>
            <w:ins w:id="2025" w:author="CLUZEAU Marie" w:date="2026-02-16T10:39:00Z" w16du:dateUtc="2026-02-16T09:39:00Z">
              <w:r w:rsidRPr="006F2E99">
                <w:t>Non-respect procédures sécurité</w:t>
              </w:r>
            </w:ins>
          </w:p>
        </w:tc>
        <w:tc>
          <w:tcPr>
            <w:tcW w:w="0" w:type="auto"/>
            <w:hideMark/>
          </w:tcPr>
          <w:p w14:paraId="2E133DB4" w14:textId="77777777" w:rsidR="006F2E99" w:rsidRPr="006F2E99" w:rsidRDefault="006F2E99" w:rsidP="00DC18AA">
            <w:pPr>
              <w:jc w:val="center"/>
              <w:rPr>
                <w:ins w:id="2026" w:author="CLUZEAU Marie" w:date="2026-02-16T10:39:00Z" w16du:dateUtc="2026-02-16T09:39:00Z"/>
              </w:rPr>
            </w:pPr>
            <w:ins w:id="2027" w:author="CLUZEAU Marie" w:date="2026-02-16T10:39:00Z" w16du:dateUtc="2026-02-16T09:39:00Z">
              <w:r w:rsidRPr="006F2E99">
                <w:t>100 %</w:t>
              </w:r>
            </w:ins>
          </w:p>
        </w:tc>
        <w:tc>
          <w:tcPr>
            <w:tcW w:w="0" w:type="auto"/>
            <w:hideMark/>
          </w:tcPr>
          <w:p w14:paraId="333300E0" w14:textId="77777777" w:rsidR="006F2E99" w:rsidRPr="006F2E99" w:rsidRDefault="006F2E99" w:rsidP="006F2E99">
            <w:pPr>
              <w:jc w:val="center"/>
              <w:rPr>
                <w:ins w:id="2028" w:author="CLUZEAU Marie" w:date="2026-02-16T10:39:00Z" w16du:dateUtc="2026-02-16T09:39:00Z"/>
              </w:rPr>
            </w:pPr>
            <w:ins w:id="2029" w:author="CLUZEAU Marie" w:date="2026-02-16T10:39:00Z" w16du:dateUtc="2026-02-16T09:39:00Z">
              <w:r w:rsidRPr="006F2E99">
                <w:t>Manquement aux règles de sécurité ou absence EPI</w:t>
              </w:r>
            </w:ins>
          </w:p>
        </w:tc>
        <w:tc>
          <w:tcPr>
            <w:tcW w:w="0" w:type="auto"/>
            <w:hideMark/>
          </w:tcPr>
          <w:p w14:paraId="46B56D16" w14:textId="77777777" w:rsidR="006F2E99" w:rsidRPr="006F2E99" w:rsidRDefault="006F2E99" w:rsidP="006F2E99">
            <w:pPr>
              <w:jc w:val="center"/>
              <w:rPr>
                <w:ins w:id="2030" w:author="CLUZEAU Marie" w:date="2026-02-16T10:39:00Z" w16du:dateUtc="2026-02-16T09:39:00Z"/>
              </w:rPr>
            </w:pPr>
            <w:ins w:id="2031" w:author="CLUZEAU Marie" w:date="2026-02-16T10:39:00Z" w16du:dateUtc="2026-02-16T09:39:00Z">
              <w:r w:rsidRPr="006F2E99">
                <w:t>30 € par constat (hors plafonnement si mise en danger)</w:t>
              </w:r>
            </w:ins>
          </w:p>
        </w:tc>
      </w:tr>
      <w:tr w:rsidR="006F2E99" w:rsidRPr="00132EBA" w14:paraId="48D0CAB3" w14:textId="77777777" w:rsidTr="006F2E99">
        <w:trPr>
          <w:tblCellSpacing w:w="15" w:type="dxa"/>
          <w:ins w:id="2032" w:author="CLUZEAU Marie" w:date="2026-02-16T10:39:00Z"/>
        </w:trPr>
        <w:tc>
          <w:tcPr>
            <w:tcW w:w="0" w:type="auto"/>
            <w:hideMark/>
          </w:tcPr>
          <w:p w14:paraId="2056AD54" w14:textId="77777777" w:rsidR="006F2E99" w:rsidRPr="006F2E99" w:rsidRDefault="006F2E99" w:rsidP="00DC18AA">
            <w:pPr>
              <w:jc w:val="center"/>
              <w:rPr>
                <w:ins w:id="2033" w:author="CLUZEAU Marie" w:date="2026-02-16T10:39:00Z" w16du:dateUtc="2026-02-16T09:39:00Z"/>
              </w:rPr>
            </w:pPr>
            <w:ins w:id="2034" w:author="CLUZEAU Marie" w:date="2026-02-16T10:39:00Z" w16du:dateUtc="2026-02-16T09:39:00Z">
              <w:r w:rsidRPr="006F2E99">
                <w:t>9</w:t>
              </w:r>
            </w:ins>
          </w:p>
        </w:tc>
        <w:tc>
          <w:tcPr>
            <w:tcW w:w="0" w:type="auto"/>
            <w:hideMark/>
          </w:tcPr>
          <w:p w14:paraId="384420BF" w14:textId="77777777" w:rsidR="006F2E99" w:rsidRPr="006F2E99" w:rsidRDefault="006F2E99" w:rsidP="00DC18AA">
            <w:pPr>
              <w:jc w:val="center"/>
              <w:rPr>
                <w:ins w:id="2035" w:author="CLUZEAU Marie" w:date="2026-02-16T10:39:00Z" w16du:dateUtc="2026-02-16T09:39:00Z"/>
              </w:rPr>
            </w:pPr>
            <w:ins w:id="2036" w:author="CLUZEAU Marie" w:date="2026-02-16T10:39:00Z" w16du:dateUtc="2026-02-16T09:39:00Z">
              <w:r w:rsidRPr="006F2E99">
                <w:t>Transversal</w:t>
              </w:r>
            </w:ins>
          </w:p>
        </w:tc>
        <w:tc>
          <w:tcPr>
            <w:tcW w:w="0" w:type="auto"/>
            <w:hideMark/>
          </w:tcPr>
          <w:p w14:paraId="28A8FFD4" w14:textId="77777777" w:rsidR="006F2E99" w:rsidRPr="006F2E99" w:rsidRDefault="006F2E99" w:rsidP="006F2E99">
            <w:pPr>
              <w:jc w:val="center"/>
              <w:rPr>
                <w:ins w:id="2037" w:author="CLUZEAU Marie" w:date="2026-02-16T10:39:00Z" w16du:dateUtc="2026-02-16T09:39:00Z"/>
              </w:rPr>
            </w:pPr>
            <w:ins w:id="2038" w:author="CLUZEAU Marie" w:date="2026-02-16T10:39:00Z" w16du:dateUtc="2026-02-16T09:39:00Z">
              <w:r w:rsidRPr="006F2E99">
                <w:t xml:space="preserve">Perte d’un moyen d’accès (clé hors </w:t>
              </w:r>
              <w:proofErr w:type="spellStart"/>
              <w:r w:rsidRPr="006F2E99">
                <w:t>pass</w:t>
              </w:r>
              <w:proofErr w:type="spellEnd"/>
              <w:r w:rsidRPr="006F2E99">
                <w:t>/Badge)</w:t>
              </w:r>
            </w:ins>
          </w:p>
        </w:tc>
        <w:tc>
          <w:tcPr>
            <w:tcW w:w="0" w:type="auto"/>
            <w:hideMark/>
          </w:tcPr>
          <w:p w14:paraId="766B2395" w14:textId="77777777" w:rsidR="006F2E99" w:rsidRPr="006F2E99" w:rsidRDefault="006F2E99" w:rsidP="00DC18AA">
            <w:pPr>
              <w:jc w:val="center"/>
              <w:rPr>
                <w:ins w:id="2039" w:author="CLUZEAU Marie" w:date="2026-02-16T10:39:00Z" w16du:dateUtc="2026-02-16T09:39:00Z"/>
              </w:rPr>
            </w:pPr>
            <w:ins w:id="2040" w:author="CLUZEAU Marie" w:date="2026-02-16T10:39:00Z" w16du:dateUtc="2026-02-16T09:39:00Z">
              <w:r w:rsidRPr="006F2E99">
                <w:t>100 %</w:t>
              </w:r>
            </w:ins>
          </w:p>
        </w:tc>
        <w:tc>
          <w:tcPr>
            <w:tcW w:w="0" w:type="auto"/>
            <w:hideMark/>
          </w:tcPr>
          <w:p w14:paraId="0740F47B" w14:textId="77777777" w:rsidR="006F2E99" w:rsidRPr="006F2E99" w:rsidRDefault="006F2E99" w:rsidP="006F2E99">
            <w:pPr>
              <w:jc w:val="center"/>
              <w:rPr>
                <w:ins w:id="2041" w:author="CLUZEAU Marie" w:date="2026-02-16T10:39:00Z" w16du:dateUtc="2026-02-16T09:39:00Z"/>
              </w:rPr>
            </w:pPr>
            <w:ins w:id="2042" w:author="CLUZEAU Marie" w:date="2026-02-16T10:39:00Z" w16du:dateUtc="2026-02-16T09:39:00Z">
              <w:r w:rsidRPr="006F2E99">
                <w:t>Perte d’une clé confiée au Titulaire et/ou d’un badge individuel d’accès</w:t>
              </w:r>
            </w:ins>
          </w:p>
        </w:tc>
        <w:tc>
          <w:tcPr>
            <w:tcW w:w="0" w:type="auto"/>
            <w:hideMark/>
          </w:tcPr>
          <w:p w14:paraId="61EFD525" w14:textId="77777777" w:rsidR="006F2E99" w:rsidRPr="006F2E99" w:rsidRDefault="006F2E99" w:rsidP="006F2E99">
            <w:pPr>
              <w:jc w:val="center"/>
              <w:rPr>
                <w:ins w:id="2043" w:author="CLUZEAU Marie" w:date="2026-02-16T10:39:00Z" w16du:dateUtc="2026-02-16T09:39:00Z"/>
              </w:rPr>
            </w:pPr>
            <w:ins w:id="2044" w:author="CLUZEAU Marie" w:date="2026-02-16T10:39:00Z" w16du:dateUtc="2026-02-16T09:39:00Z">
              <w:r w:rsidRPr="006F2E99">
                <w:t>30 € par unité + frais réels des serrures (hors plafonnement)</w:t>
              </w:r>
            </w:ins>
          </w:p>
        </w:tc>
      </w:tr>
      <w:tr w:rsidR="006F2E99" w:rsidRPr="00132EBA" w14:paraId="156A578F" w14:textId="77777777" w:rsidTr="006F2E99">
        <w:trPr>
          <w:tblCellSpacing w:w="15" w:type="dxa"/>
          <w:ins w:id="2045" w:author="CLUZEAU Marie" w:date="2026-02-16T10:39:00Z"/>
        </w:trPr>
        <w:tc>
          <w:tcPr>
            <w:tcW w:w="0" w:type="auto"/>
            <w:hideMark/>
          </w:tcPr>
          <w:p w14:paraId="0CFD2234" w14:textId="77777777" w:rsidR="006F2E99" w:rsidRPr="006F2E99" w:rsidRDefault="006F2E99" w:rsidP="00DC18AA">
            <w:pPr>
              <w:jc w:val="center"/>
              <w:rPr>
                <w:ins w:id="2046" w:author="CLUZEAU Marie" w:date="2026-02-16T10:39:00Z" w16du:dateUtc="2026-02-16T09:39:00Z"/>
              </w:rPr>
            </w:pPr>
            <w:ins w:id="2047" w:author="CLUZEAU Marie" w:date="2026-02-16T10:39:00Z" w16du:dateUtc="2026-02-16T09:39:00Z">
              <w:r w:rsidRPr="006F2E99">
                <w:t>10</w:t>
              </w:r>
            </w:ins>
          </w:p>
        </w:tc>
        <w:tc>
          <w:tcPr>
            <w:tcW w:w="0" w:type="auto"/>
            <w:hideMark/>
          </w:tcPr>
          <w:p w14:paraId="6615CAF4" w14:textId="77777777" w:rsidR="006F2E99" w:rsidRPr="006F2E99" w:rsidRDefault="006F2E99" w:rsidP="00DC18AA">
            <w:pPr>
              <w:jc w:val="center"/>
              <w:rPr>
                <w:ins w:id="2048" w:author="CLUZEAU Marie" w:date="2026-02-16T10:39:00Z" w16du:dateUtc="2026-02-16T09:39:00Z"/>
              </w:rPr>
            </w:pPr>
            <w:ins w:id="2049" w:author="CLUZEAU Marie" w:date="2026-02-16T10:39:00Z" w16du:dateUtc="2026-02-16T09:39:00Z">
              <w:r w:rsidRPr="006F2E99">
                <w:t>Transversal</w:t>
              </w:r>
            </w:ins>
          </w:p>
        </w:tc>
        <w:tc>
          <w:tcPr>
            <w:tcW w:w="0" w:type="auto"/>
            <w:hideMark/>
          </w:tcPr>
          <w:p w14:paraId="6D17D6F8" w14:textId="77777777" w:rsidR="006F2E99" w:rsidRPr="006F2E99" w:rsidRDefault="006F2E99" w:rsidP="006F2E99">
            <w:pPr>
              <w:jc w:val="center"/>
              <w:rPr>
                <w:ins w:id="2050" w:author="CLUZEAU Marie" w:date="2026-02-16T10:39:00Z" w16du:dateUtc="2026-02-16T09:39:00Z"/>
              </w:rPr>
            </w:pPr>
            <w:ins w:id="2051" w:author="CLUZEAU Marie" w:date="2026-02-16T10:39:00Z" w16du:dateUtc="2026-02-16T09:39:00Z">
              <w:r w:rsidRPr="006F2E99">
                <w:t>Non port tenue / badge</w:t>
              </w:r>
            </w:ins>
          </w:p>
        </w:tc>
        <w:tc>
          <w:tcPr>
            <w:tcW w:w="0" w:type="auto"/>
            <w:hideMark/>
          </w:tcPr>
          <w:p w14:paraId="469ECA40" w14:textId="77777777" w:rsidR="006F2E99" w:rsidRPr="006F2E99" w:rsidRDefault="006F2E99" w:rsidP="00DC18AA">
            <w:pPr>
              <w:jc w:val="center"/>
              <w:rPr>
                <w:ins w:id="2052" w:author="CLUZEAU Marie" w:date="2026-02-16T10:39:00Z" w16du:dateUtc="2026-02-16T09:39:00Z"/>
              </w:rPr>
            </w:pPr>
            <w:ins w:id="2053" w:author="CLUZEAU Marie" w:date="2026-02-16T10:39:00Z" w16du:dateUtc="2026-02-16T09:39:00Z">
              <w:r w:rsidRPr="006F2E99">
                <w:t>100 %</w:t>
              </w:r>
            </w:ins>
          </w:p>
        </w:tc>
        <w:tc>
          <w:tcPr>
            <w:tcW w:w="0" w:type="auto"/>
            <w:hideMark/>
          </w:tcPr>
          <w:p w14:paraId="54C1D14A" w14:textId="77777777" w:rsidR="006F2E99" w:rsidRPr="006F2E99" w:rsidRDefault="006F2E99" w:rsidP="006F2E99">
            <w:pPr>
              <w:jc w:val="center"/>
              <w:rPr>
                <w:ins w:id="2054" w:author="CLUZEAU Marie" w:date="2026-02-16T10:39:00Z" w16du:dateUtc="2026-02-16T09:39:00Z"/>
              </w:rPr>
            </w:pPr>
            <w:ins w:id="2055" w:author="CLUZEAU Marie" w:date="2026-02-16T10:39:00Z" w16du:dateUtc="2026-02-16T09:39:00Z">
              <w:r w:rsidRPr="006F2E99">
                <w:t>Agent sans tenue siglée ou badge nominatif</w:t>
              </w:r>
            </w:ins>
          </w:p>
        </w:tc>
        <w:tc>
          <w:tcPr>
            <w:tcW w:w="0" w:type="auto"/>
            <w:hideMark/>
          </w:tcPr>
          <w:p w14:paraId="2A86EE22" w14:textId="77777777" w:rsidR="006F2E99" w:rsidRPr="006F2E99" w:rsidRDefault="006F2E99" w:rsidP="006F2E99">
            <w:pPr>
              <w:jc w:val="center"/>
              <w:rPr>
                <w:ins w:id="2056" w:author="CLUZEAU Marie" w:date="2026-02-16T10:39:00Z" w16du:dateUtc="2026-02-16T09:39:00Z"/>
              </w:rPr>
            </w:pPr>
            <w:ins w:id="2057" w:author="CLUZEAU Marie" w:date="2026-02-16T10:39:00Z" w16du:dateUtc="2026-02-16T09:39:00Z">
              <w:r w:rsidRPr="006F2E99">
                <w:t>450 € par agent constaté</w:t>
              </w:r>
            </w:ins>
          </w:p>
        </w:tc>
      </w:tr>
      <w:tr w:rsidR="006F2E99" w:rsidRPr="00132EBA" w14:paraId="4BB9E37F" w14:textId="77777777" w:rsidTr="006F2E99">
        <w:trPr>
          <w:tblCellSpacing w:w="15" w:type="dxa"/>
          <w:ins w:id="2058" w:author="CLUZEAU Marie" w:date="2026-02-16T10:39:00Z"/>
        </w:trPr>
        <w:tc>
          <w:tcPr>
            <w:tcW w:w="0" w:type="auto"/>
            <w:hideMark/>
          </w:tcPr>
          <w:p w14:paraId="2BADCE2F" w14:textId="77777777" w:rsidR="006F2E99" w:rsidRPr="006F2E99" w:rsidRDefault="006F2E99" w:rsidP="00DC18AA">
            <w:pPr>
              <w:jc w:val="center"/>
              <w:rPr>
                <w:ins w:id="2059" w:author="CLUZEAU Marie" w:date="2026-02-16T10:39:00Z" w16du:dateUtc="2026-02-16T09:39:00Z"/>
              </w:rPr>
            </w:pPr>
            <w:ins w:id="2060" w:author="CLUZEAU Marie" w:date="2026-02-16T10:39:00Z" w16du:dateUtc="2026-02-16T09:39:00Z">
              <w:r w:rsidRPr="006F2E99">
                <w:t>11</w:t>
              </w:r>
            </w:ins>
          </w:p>
        </w:tc>
        <w:tc>
          <w:tcPr>
            <w:tcW w:w="0" w:type="auto"/>
            <w:hideMark/>
          </w:tcPr>
          <w:p w14:paraId="45CBB49F" w14:textId="77777777" w:rsidR="006F2E99" w:rsidRPr="006F2E99" w:rsidRDefault="006F2E99" w:rsidP="00DC18AA">
            <w:pPr>
              <w:jc w:val="center"/>
              <w:rPr>
                <w:ins w:id="2061" w:author="CLUZEAU Marie" w:date="2026-02-16T10:39:00Z" w16du:dateUtc="2026-02-16T09:39:00Z"/>
              </w:rPr>
            </w:pPr>
            <w:ins w:id="2062" w:author="CLUZEAU Marie" w:date="2026-02-16T10:39:00Z" w16du:dateUtc="2026-02-16T09:39:00Z">
              <w:r w:rsidRPr="006F2E99">
                <w:t>Transversal</w:t>
              </w:r>
            </w:ins>
          </w:p>
        </w:tc>
        <w:tc>
          <w:tcPr>
            <w:tcW w:w="0" w:type="auto"/>
            <w:hideMark/>
          </w:tcPr>
          <w:p w14:paraId="32DCFF8B" w14:textId="77777777" w:rsidR="006F2E99" w:rsidRPr="006F2E99" w:rsidRDefault="006F2E99" w:rsidP="006F2E99">
            <w:pPr>
              <w:jc w:val="center"/>
              <w:rPr>
                <w:ins w:id="2063" w:author="CLUZEAU Marie" w:date="2026-02-16T10:39:00Z" w16du:dateUtc="2026-02-16T09:39:00Z"/>
              </w:rPr>
            </w:pPr>
            <w:ins w:id="2064" w:author="CLUZEAU Marie" w:date="2026-02-16T10:39:00Z" w16du:dateUtc="2026-02-16T09:39:00Z">
              <w:r w:rsidRPr="006F2E99">
                <w:t>Non transmission journalière personnel</w:t>
              </w:r>
            </w:ins>
          </w:p>
        </w:tc>
        <w:tc>
          <w:tcPr>
            <w:tcW w:w="0" w:type="auto"/>
            <w:hideMark/>
          </w:tcPr>
          <w:p w14:paraId="634451C8" w14:textId="77777777" w:rsidR="006F2E99" w:rsidRPr="006F2E99" w:rsidRDefault="006F2E99" w:rsidP="00DC18AA">
            <w:pPr>
              <w:jc w:val="center"/>
              <w:rPr>
                <w:ins w:id="2065" w:author="CLUZEAU Marie" w:date="2026-02-16T10:39:00Z" w16du:dateUtc="2026-02-16T09:39:00Z"/>
              </w:rPr>
            </w:pPr>
            <w:ins w:id="2066" w:author="CLUZEAU Marie" w:date="2026-02-16T10:39:00Z" w16du:dateUtc="2026-02-16T09:39:00Z">
              <w:r w:rsidRPr="006F2E99">
                <w:t>100 %</w:t>
              </w:r>
            </w:ins>
          </w:p>
        </w:tc>
        <w:tc>
          <w:tcPr>
            <w:tcW w:w="0" w:type="auto"/>
            <w:hideMark/>
          </w:tcPr>
          <w:p w14:paraId="4F026123" w14:textId="77777777" w:rsidR="006F2E99" w:rsidRPr="006F2E99" w:rsidRDefault="006F2E99" w:rsidP="006F2E99">
            <w:pPr>
              <w:jc w:val="center"/>
              <w:rPr>
                <w:ins w:id="2067" w:author="CLUZEAU Marie" w:date="2026-02-16T10:39:00Z" w16du:dateUtc="2026-02-16T09:39:00Z"/>
              </w:rPr>
            </w:pPr>
            <w:ins w:id="2068" w:author="CLUZEAU Marie" w:date="2026-02-16T10:39:00Z" w16du:dateUtc="2026-02-16T09:39:00Z">
              <w:r w:rsidRPr="006F2E99">
                <w:t>Liste quotidienne non transmise</w:t>
              </w:r>
            </w:ins>
          </w:p>
        </w:tc>
        <w:tc>
          <w:tcPr>
            <w:tcW w:w="0" w:type="auto"/>
            <w:hideMark/>
          </w:tcPr>
          <w:p w14:paraId="295562BE" w14:textId="77777777" w:rsidR="006F2E99" w:rsidRPr="006F2E99" w:rsidRDefault="006F2E99" w:rsidP="006F2E99">
            <w:pPr>
              <w:jc w:val="center"/>
              <w:rPr>
                <w:ins w:id="2069" w:author="CLUZEAU Marie" w:date="2026-02-16T10:39:00Z" w16du:dateUtc="2026-02-16T09:39:00Z"/>
              </w:rPr>
            </w:pPr>
            <w:ins w:id="2070" w:author="CLUZEAU Marie" w:date="2026-02-16T10:39:00Z" w16du:dateUtc="2026-02-16T09:39:00Z">
              <w:r w:rsidRPr="006F2E99">
                <w:t>100 € par jour</w:t>
              </w:r>
            </w:ins>
          </w:p>
        </w:tc>
      </w:tr>
      <w:tr w:rsidR="006F2E99" w:rsidRPr="00132EBA" w14:paraId="1D215F26" w14:textId="77777777" w:rsidTr="006F2E99">
        <w:trPr>
          <w:tblCellSpacing w:w="15" w:type="dxa"/>
          <w:ins w:id="2071" w:author="CLUZEAU Marie" w:date="2026-02-16T10:39:00Z"/>
        </w:trPr>
        <w:tc>
          <w:tcPr>
            <w:tcW w:w="0" w:type="auto"/>
            <w:hideMark/>
          </w:tcPr>
          <w:p w14:paraId="35595C20" w14:textId="77777777" w:rsidR="006F2E99" w:rsidRPr="006F2E99" w:rsidRDefault="006F2E99" w:rsidP="00DC18AA">
            <w:pPr>
              <w:jc w:val="center"/>
              <w:rPr>
                <w:ins w:id="2072" w:author="CLUZEAU Marie" w:date="2026-02-16T10:39:00Z" w16du:dateUtc="2026-02-16T09:39:00Z"/>
              </w:rPr>
            </w:pPr>
            <w:ins w:id="2073" w:author="CLUZEAU Marie" w:date="2026-02-16T10:39:00Z" w16du:dateUtc="2026-02-16T09:39:00Z">
              <w:r w:rsidRPr="006F2E99">
                <w:t>12</w:t>
              </w:r>
            </w:ins>
          </w:p>
        </w:tc>
        <w:tc>
          <w:tcPr>
            <w:tcW w:w="0" w:type="auto"/>
            <w:hideMark/>
          </w:tcPr>
          <w:p w14:paraId="402FFB10" w14:textId="77777777" w:rsidR="006F2E99" w:rsidRPr="006F2E99" w:rsidRDefault="006F2E99" w:rsidP="00DC18AA">
            <w:pPr>
              <w:jc w:val="center"/>
              <w:rPr>
                <w:ins w:id="2074" w:author="CLUZEAU Marie" w:date="2026-02-16T10:39:00Z" w16du:dateUtc="2026-02-16T09:39:00Z"/>
              </w:rPr>
            </w:pPr>
            <w:ins w:id="2075" w:author="CLUZEAU Marie" w:date="2026-02-16T10:39:00Z" w16du:dateUtc="2026-02-16T09:39:00Z">
              <w:r w:rsidRPr="006F2E99">
                <w:t>Propreté</w:t>
              </w:r>
            </w:ins>
          </w:p>
        </w:tc>
        <w:tc>
          <w:tcPr>
            <w:tcW w:w="0" w:type="auto"/>
            <w:hideMark/>
          </w:tcPr>
          <w:p w14:paraId="0BBF5A93" w14:textId="77777777" w:rsidR="006F2E99" w:rsidRPr="006F2E99" w:rsidRDefault="006F2E99" w:rsidP="006F2E99">
            <w:pPr>
              <w:jc w:val="center"/>
              <w:rPr>
                <w:ins w:id="2076" w:author="CLUZEAU Marie" w:date="2026-02-16T10:39:00Z" w16du:dateUtc="2026-02-16T09:39:00Z"/>
              </w:rPr>
            </w:pPr>
            <w:ins w:id="2077" w:author="CLUZEAU Marie" w:date="2026-02-16T10:39:00Z" w16du:dateUtc="2026-02-16T09:39:00Z">
              <w:r w:rsidRPr="006F2E99">
                <w:t>Contrôle qualité non conforme</w:t>
              </w:r>
            </w:ins>
          </w:p>
        </w:tc>
        <w:tc>
          <w:tcPr>
            <w:tcW w:w="0" w:type="auto"/>
            <w:hideMark/>
          </w:tcPr>
          <w:p w14:paraId="47027100" w14:textId="77777777" w:rsidR="006F2E99" w:rsidRPr="006F2E99" w:rsidRDefault="006F2E99" w:rsidP="00DC18AA">
            <w:pPr>
              <w:jc w:val="center"/>
              <w:rPr>
                <w:ins w:id="2078" w:author="CLUZEAU Marie" w:date="2026-02-16T10:39:00Z" w16du:dateUtc="2026-02-16T09:39:00Z"/>
              </w:rPr>
            </w:pPr>
            <w:ins w:id="2079" w:author="CLUZEAU Marie" w:date="2026-02-16T10:39:00Z" w16du:dateUtc="2026-02-16T09:39:00Z">
              <w:r w:rsidRPr="006F2E99">
                <w:t>≥ % indiqué dans l’offre</w:t>
              </w:r>
            </w:ins>
          </w:p>
        </w:tc>
        <w:tc>
          <w:tcPr>
            <w:tcW w:w="0" w:type="auto"/>
            <w:hideMark/>
          </w:tcPr>
          <w:p w14:paraId="43B5DE4C" w14:textId="77777777" w:rsidR="006F2E99" w:rsidRPr="006F2E99" w:rsidRDefault="006F2E99" w:rsidP="006F2E99">
            <w:pPr>
              <w:jc w:val="center"/>
              <w:rPr>
                <w:ins w:id="2080" w:author="CLUZEAU Marie" w:date="2026-02-16T10:39:00Z" w16du:dateUtc="2026-02-16T09:39:00Z"/>
              </w:rPr>
            </w:pPr>
            <w:ins w:id="2081" w:author="CLUZEAU Marie" w:date="2026-02-16T10:39:00Z" w16du:dateUtc="2026-02-16T09:39:00Z">
              <w:r w:rsidRPr="006F2E99">
                <w:t>Résultat inférieur au taux contractuel</w:t>
              </w:r>
            </w:ins>
          </w:p>
        </w:tc>
        <w:tc>
          <w:tcPr>
            <w:tcW w:w="0" w:type="auto"/>
            <w:hideMark/>
          </w:tcPr>
          <w:p w14:paraId="331DE686" w14:textId="77777777" w:rsidR="006F2E99" w:rsidRPr="006F2E99" w:rsidRDefault="006F2E99" w:rsidP="006F2E99">
            <w:pPr>
              <w:jc w:val="center"/>
              <w:rPr>
                <w:ins w:id="2082" w:author="CLUZEAU Marie" w:date="2026-02-16T10:39:00Z" w16du:dateUtc="2026-02-16T09:39:00Z"/>
              </w:rPr>
            </w:pPr>
            <w:ins w:id="2083" w:author="CLUZEAU Marie" w:date="2026-02-16T10:39:00Z" w16du:dateUtc="2026-02-16T09:39:00Z">
              <w:r w:rsidRPr="006F2E99">
                <w:t>300 € par contrôle non conforme</w:t>
              </w:r>
            </w:ins>
          </w:p>
        </w:tc>
      </w:tr>
      <w:tr w:rsidR="006F2E99" w:rsidRPr="00132EBA" w14:paraId="329BA589" w14:textId="77777777" w:rsidTr="006F2E99">
        <w:trPr>
          <w:tblCellSpacing w:w="15" w:type="dxa"/>
          <w:ins w:id="2084" w:author="CLUZEAU Marie" w:date="2026-02-16T10:39:00Z"/>
        </w:trPr>
        <w:tc>
          <w:tcPr>
            <w:tcW w:w="0" w:type="auto"/>
            <w:hideMark/>
          </w:tcPr>
          <w:p w14:paraId="244BFEB0" w14:textId="77777777" w:rsidR="006F2E99" w:rsidRPr="006F2E99" w:rsidRDefault="006F2E99" w:rsidP="00DC18AA">
            <w:pPr>
              <w:jc w:val="center"/>
              <w:rPr>
                <w:ins w:id="2085" w:author="CLUZEAU Marie" w:date="2026-02-16T10:39:00Z" w16du:dateUtc="2026-02-16T09:39:00Z"/>
              </w:rPr>
            </w:pPr>
            <w:ins w:id="2086" w:author="CLUZEAU Marie" w:date="2026-02-16T10:39:00Z" w16du:dateUtc="2026-02-16T09:39:00Z">
              <w:r w:rsidRPr="006F2E99">
                <w:t>13</w:t>
              </w:r>
            </w:ins>
          </w:p>
        </w:tc>
        <w:tc>
          <w:tcPr>
            <w:tcW w:w="0" w:type="auto"/>
            <w:hideMark/>
          </w:tcPr>
          <w:p w14:paraId="12765D2A" w14:textId="77777777" w:rsidR="006F2E99" w:rsidRPr="006F2E99" w:rsidRDefault="006F2E99" w:rsidP="00DC18AA">
            <w:pPr>
              <w:jc w:val="center"/>
              <w:rPr>
                <w:ins w:id="2087" w:author="CLUZEAU Marie" w:date="2026-02-16T10:39:00Z" w16du:dateUtc="2026-02-16T09:39:00Z"/>
              </w:rPr>
            </w:pPr>
            <w:ins w:id="2088" w:author="CLUZEAU Marie" w:date="2026-02-16T10:39:00Z" w16du:dateUtc="2026-02-16T09:39:00Z">
              <w:r w:rsidRPr="006F2E99">
                <w:t>Propreté</w:t>
              </w:r>
            </w:ins>
          </w:p>
        </w:tc>
        <w:tc>
          <w:tcPr>
            <w:tcW w:w="0" w:type="auto"/>
            <w:hideMark/>
          </w:tcPr>
          <w:p w14:paraId="61E0C2B6" w14:textId="77777777" w:rsidR="006F2E99" w:rsidRPr="006F2E99" w:rsidRDefault="006F2E99" w:rsidP="006F2E99">
            <w:pPr>
              <w:jc w:val="center"/>
              <w:rPr>
                <w:ins w:id="2089" w:author="CLUZEAU Marie" w:date="2026-02-16T10:39:00Z" w16du:dateUtc="2026-02-16T09:39:00Z"/>
              </w:rPr>
            </w:pPr>
            <w:ins w:id="2090" w:author="CLUZEAU Marie" w:date="2026-02-16T10:39:00Z" w16du:dateUtc="2026-02-16T09:39:00Z">
              <w:r w:rsidRPr="006F2E99">
                <w:t>Retard plan d’action correctif</w:t>
              </w:r>
            </w:ins>
          </w:p>
        </w:tc>
        <w:tc>
          <w:tcPr>
            <w:tcW w:w="0" w:type="auto"/>
            <w:hideMark/>
          </w:tcPr>
          <w:p w14:paraId="069AB1A3" w14:textId="77777777" w:rsidR="006F2E99" w:rsidRPr="006F2E99" w:rsidRDefault="006F2E99" w:rsidP="00DC18AA">
            <w:pPr>
              <w:jc w:val="center"/>
              <w:rPr>
                <w:ins w:id="2091" w:author="CLUZEAU Marie" w:date="2026-02-16T10:39:00Z" w16du:dateUtc="2026-02-16T09:39:00Z"/>
              </w:rPr>
            </w:pPr>
            <w:ins w:id="2092" w:author="CLUZEAU Marie" w:date="2026-02-16T10:39:00Z" w16du:dateUtc="2026-02-16T09:39:00Z">
              <w:r w:rsidRPr="006F2E99">
                <w:t>≤ 24h</w:t>
              </w:r>
            </w:ins>
          </w:p>
        </w:tc>
        <w:tc>
          <w:tcPr>
            <w:tcW w:w="0" w:type="auto"/>
            <w:hideMark/>
          </w:tcPr>
          <w:p w14:paraId="779D74CE" w14:textId="77777777" w:rsidR="006F2E99" w:rsidRPr="006F2E99" w:rsidRDefault="006F2E99" w:rsidP="006F2E99">
            <w:pPr>
              <w:jc w:val="center"/>
              <w:rPr>
                <w:ins w:id="2093" w:author="CLUZEAU Marie" w:date="2026-02-16T10:39:00Z" w16du:dateUtc="2026-02-16T09:39:00Z"/>
              </w:rPr>
            </w:pPr>
            <w:ins w:id="2094" w:author="CLUZEAU Marie" w:date="2026-02-16T10:39:00Z" w16du:dateUtc="2026-02-16T09:39:00Z">
              <w:r w:rsidRPr="006F2E99">
                <w:t>Plan d’action transmis hors délai</w:t>
              </w:r>
            </w:ins>
          </w:p>
        </w:tc>
        <w:tc>
          <w:tcPr>
            <w:tcW w:w="0" w:type="auto"/>
            <w:hideMark/>
          </w:tcPr>
          <w:p w14:paraId="6E9704AF" w14:textId="77777777" w:rsidR="006F2E99" w:rsidRPr="006F2E99" w:rsidRDefault="006F2E99" w:rsidP="006F2E99">
            <w:pPr>
              <w:jc w:val="center"/>
              <w:rPr>
                <w:ins w:id="2095" w:author="CLUZEAU Marie" w:date="2026-02-16T10:39:00Z" w16du:dateUtc="2026-02-16T09:39:00Z"/>
              </w:rPr>
            </w:pPr>
            <w:ins w:id="2096" w:author="CLUZEAU Marie" w:date="2026-02-16T10:39:00Z" w16du:dateUtc="2026-02-16T09:39:00Z">
              <w:r w:rsidRPr="006F2E99">
                <w:t>100 € par jour de retard</w:t>
              </w:r>
            </w:ins>
          </w:p>
        </w:tc>
      </w:tr>
      <w:tr w:rsidR="006F2E99" w:rsidRPr="00132EBA" w14:paraId="082E615A" w14:textId="77777777" w:rsidTr="006F2E99">
        <w:trPr>
          <w:tblCellSpacing w:w="15" w:type="dxa"/>
          <w:ins w:id="2097" w:author="CLUZEAU Marie" w:date="2026-02-16T10:39:00Z"/>
        </w:trPr>
        <w:tc>
          <w:tcPr>
            <w:tcW w:w="0" w:type="auto"/>
            <w:hideMark/>
          </w:tcPr>
          <w:p w14:paraId="182A4B45" w14:textId="77777777" w:rsidR="006F2E99" w:rsidRPr="006F2E99" w:rsidRDefault="006F2E99" w:rsidP="00DC18AA">
            <w:pPr>
              <w:jc w:val="center"/>
              <w:rPr>
                <w:ins w:id="2098" w:author="CLUZEAU Marie" w:date="2026-02-16T10:39:00Z" w16du:dateUtc="2026-02-16T09:39:00Z"/>
              </w:rPr>
            </w:pPr>
            <w:ins w:id="2099" w:author="CLUZEAU Marie" w:date="2026-02-16T10:39:00Z" w16du:dateUtc="2026-02-16T09:39:00Z">
              <w:r w:rsidRPr="006F2E99">
                <w:t>14</w:t>
              </w:r>
            </w:ins>
          </w:p>
        </w:tc>
        <w:tc>
          <w:tcPr>
            <w:tcW w:w="0" w:type="auto"/>
            <w:hideMark/>
          </w:tcPr>
          <w:p w14:paraId="29964905" w14:textId="77777777" w:rsidR="006F2E99" w:rsidRPr="006F2E99" w:rsidRDefault="006F2E99" w:rsidP="00DC18AA">
            <w:pPr>
              <w:jc w:val="center"/>
              <w:rPr>
                <w:ins w:id="2100" w:author="CLUZEAU Marie" w:date="2026-02-16T10:39:00Z" w16du:dateUtc="2026-02-16T09:39:00Z"/>
              </w:rPr>
            </w:pPr>
            <w:ins w:id="2101" w:author="CLUZEAU Marie" w:date="2026-02-16T10:39:00Z" w16du:dateUtc="2026-02-16T09:39:00Z">
              <w:r w:rsidRPr="006F2E99">
                <w:t>Propreté</w:t>
              </w:r>
            </w:ins>
          </w:p>
        </w:tc>
        <w:tc>
          <w:tcPr>
            <w:tcW w:w="0" w:type="auto"/>
            <w:hideMark/>
          </w:tcPr>
          <w:p w14:paraId="057C0C14" w14:textId="77777777" w:rsidR="006F2E99" w:rsidRPr="006F2E99" w:rsidRDefault="006F2E99" w:rsidP="006F2E99">
            <w:pPr>
              <w:jc w:val="center"/>
              <w:rPr>
                <w:ins w:id="2102" w:author="CLUZEAU Marie" w:date="2026-02-16T10:39:00Z" w16du:dateUtc="2026-02-16T09:39:00Z"/>
              </w:rPr>
            </w:pPr>
            <w:ins w:id="2103" w:author="CLUZEAU Marie" w:date="2026-02-16T10:39:00Z" w16du:dateUtc="2026-02-16T09:39:00Z">
              <w:r w:rsidRPr="006F2E99">
                <w:t>Non-respect fréquences contractuelles</w:t>
              </w:r>
            </w:ins>
          </w:p>
        </w:tc>
        <w:tc>
          <w:tcPr>
            <w:tcW w:w="0" w:type="auto"/>
            <w:hideMark/>
          </w:tcPr>
          <w:p w14:paraId="02E804C8" w14:textId="77777777" w:rsidR="006F2E99" w:rsidRPr="006F2E99" w:rsidRDefault="006F2E99" w:rsidP="00DC18AA">
            <w:pPr>
              <w:jc w:val="center"/>
              <w:rPr>
                <w:ins w:id="2104" w:author="CLUZEAU Marie" w:date="2026-02-16T10:39:00Z" w16du:dateUtc="2026-02-16T09:39:00Z"/>
              </w:rPr>
            </w:pPr>
            <w:ins w:id="2105" w:author="CLUZEAU Marie" w:date="2026-02-16T10:39:00Z" w16du:dateUtc="2026-02-16T09:39:00Z">
              <w:r w:rsidRPr="006F2E99">
                <w:t>100 %</w:t>
              </w:r>
            </w:ins>
          </w:p>
        </w:tc>
        <w:tc>
          <w:tcPr>
            <w:tcW w:w="0" w:type="auto"/>
            <w:hideMark/>
          </w:tcPr>
          <w:p w14:paraId="1A0C11E6" w14:textId="77777777" w:rsidR="006F2E99" w:rsidRPr="006F2E99" w:rsidRDefault="006F2E99" w:rsidP="006F2E99">
            <w:pPr>
              <w:jc w:val="center"/>
              <w:rPr>
                <w:ins w:id="2106" w:author="CLUZEAU Marie" w:date="2026-02-16T10:39:00Z" w16du:dateUtc="2026-02-16T09:39:00Z"/>
              </w:rPr>
            </w:pPr>
            <w:ins w:id="2107" w:author="CLUZEAU Marie" w:date="2026-02-16T10:39:00Z" w16du:dateUtc="2026-02-16T09:39:00Z">
              <w:r w:rsidRPr="006F2E99">
                <w:t>Fréquence prévue non exécutée</w:t>
              </w:r>
            </w:ins>
          </w:p>
        </w:tc>
        <w:tc>
          <w:tcPr>
            <w:tcW w:w="0" w:type="auto"/>
            <w:hideMark/>
          </w:tcPr>
          <w:p w14:paraId="5C176299" w14:textId="77777777" w:rsidR="006F2E99" w:rsidRPr="006F2E99" w:rsidRDefault="006F2E99" w:rsidP="006F2E99">
            <w:pPr>
              <w:jc w:val="center"/>
              <w:rPr>
                <w:ins w:id="2108" w:author="CLUZEAU Marie" w:date="2026-02-16T10:39:00Z" w16du:dateUtc="2026-02-16T09:39:00Z"/>
              </w:rPr>
            </w:pPr>
            <w:ins w:id="2109" w:author="CLUZEAU Marie" w:date="2026-02-16T10:39:00Z" w16du:dateUtc="2026-02-16T09:39:00Z">
              <w:r w:rsidRPr="006F2E99">
                <w:t>250 € par fréquence</w:t>
              </w:r>
            </w:ins>
          </w:p>
        </w:tc>
      </w:tr>
      <w:tr w:rsidR="006F2E99" w:rsidRPr="00132EBA" w14:paraId="0CC1B237" w14:textId="77777777" w:rsidTr="006F2E99">
        <w:trPr>
          <w:tblCellSpacing w:w="15" w:type="dxa"/>
          <w:ins w:id="2110" w:author="CLUZEAU Marie" w:date="2026-02-16T10:39:00Z"/>
        </w:trPr>
        <w:tc>
          <w:tcPr>
            <w:tcW w:w="0" w:type="auto"/>
            <w:hideMark/>
          </w:tcPr>
          <w:p w14:paraId="76595E08" w14:textId="77777777" w:rsidR="006F2E99" w:rsidRPr="006F2E99" w:rsidRDefault="006F2E99" w:rsidP="00DC18AA">
            <w:pPr>
              <w:jc w:val="center"/>
              <w:rPr>
                <w:ins w:id="2111" w:author="CLUZEAU Marie" w:date="2026-02-16T10:39:00Z" w16du:dateUtc="2026-02-16T09:39:00Z"/>
              </w:rPr>
            </w:pPr>
            <w:ins w:id="2112" w:author="CLUZEAU Marie" w:date="2026-02-16T10:39:00Z" w16du:dateUtc="2026-02-16T09:39:00Z">
              <w:r w:rsidRPr="006F2E99">
                <w:t>15</w:t>
              </w:r>
            </w:ins>
          </w:p>
        </w:tc>
        <w:tc>
          <w:tcPr>
            <w:tcW w:w="0" w:type="auto"/>
            <w:hideMark/>
          </w:tcPr>
          <w:p w14:paraId="5D795CC7" w14:textId="77777777" w:rsidR="006F2E99" w:rsidRPr="006F2E99" w:rsidRDefault="006F2E99" w:rsidP="00DC18AA">
            <w:pPr>
              <w:jc w:val="center"/>
              <w:rPr>
                <w:ins w:id="2113" w:author="CLUZEAU Marie" w:date="2026-02-16T10:39:00Z" w16du:dateUtc="2026-02-16T09:39:00Z"/>
              </w:rPr>
            </w:pPr>
            <w:ins w:id="2114" w:author="CLUZEAU Marie" w:date="2026-02-16T10:39:00Z" w16du:dateUtc="2026-02-16T09:39:00Z">
              <w:r w:rsidRPr="006F2E99">
                <w:t>Propreté</w:t>
              </w:r>
            </w:ins>
          </w:p>
        </w:tc>
        <w:tc>
          <w:tcPr>
            <w:tcW w:w="0" w:type="auto"/>
            <w:hideMark/>
          </w:tcPr>
          <w:p w14:paraId="13E93282" w14:textId="77777777" w:rsidR="006F2E99" w:rsidRPr="006F2E99" w:rsidRDefault="006F2E99" w:rsidP="006F2E99">
            <w:pPr>
              <w:jc w:val="center"/>
              <w:rPr>
                <w:ins w:id="2115" w:author="CLUZEAU Marie" w:date="2026-02-16T10:39:00Z" w16du:dateUtc="2026-02-16T09:39:00Z"/>
              </w:rPr>
            </w:pPr>
            <w:ins w:id="2116" w:author="CLUZEAU Marie" w:date="2026-02-16T10:39:00Z" w16du:dateUtc="2026-02-16T09:39:00Z">
              <w:r w:rsidRPr="006F2E99">
                <w:t>Rupture consommables sanitaires</w:t>
              </w:r>
            </w:ins>
          </w:p>
        </w:tc>
        <w:tc>
          <w:tcPr>
            <w:tcW w:w="0" w:type="auto"/>
            <w:hideMark/>
          </w:tcPr>
          <w:p w14:paraId="7443747F" w14:textId="77777777" w:rsidR="006F2E99" w:rsidRPr="006F2E99" w:rsidRDefault="006F2E99" w:rsidP="00DC18AA">
            <w:pPr>
              <w:jc w:val="center"/>
              <w:rPr>
                <w:ins w:id="2117" w:author="CLUZEAU Marie" w:date="2026-02-16T10:39:00Z" w16du:dateUtc="2026-02-16T09:39:00Z"/>
              </w:rPr>
            </w:pPr>
            <w:ins w:id="2118" w:author="CLUZEAU Marie" w:date="2026-02-16T10:39:00Z" w16du:dateUtc="2026-02-16T09:39:00Z">
              <w:r w:rsidRPr="006F2E99">
                <w:t>100 %</w:t>
              </w:r>
            </w:ins>
          </w:p>
        </w:tc>
        <w:tc>
          <w:tcPr>
            <w:tcW w:w="0" w:type="auto"/>
            <w:hideMark/>
          </w:tcPr>
          <w:p w14:paraId="5AD93315" w14:textId="77777777" w:rsidR="006F2E99" w:rsidRPr="006F2E99" w:rsidRDefault="006F2E99" w:rsidP="006F2E99">
            <w:pPr>
              <w:jc w:val="center"/>
              <w:rPr>
                <w:ins w:id="2119" w:author="CLUZEAU Marie" w:date="2026-02-16T10:39:00Z" w16du:dateUtc="2026-02-16T09:39:00Z"/>
              </w:rPr>
            </w:pPr>
            <w:ins w:id="2120" w:author="CLUZEAU Marie" w:date="2026-02-16T10:39:00Z" w16du:dateUtc="2026-02-16T09:39:00Z">
              <w:r w:rsidRPr="006F2E99">
                <w:t>Absence de consommables constatée</w:t>
              </w:r>
            </w:ins>
          </w:p>
        </w:tc>
        <w:tc>
          <w:tcPr>
            <w:tcW w:w="0" w:type="auto"/>
            <w:hideMark/>
          </w:tcPr>
          <w:p w14:paraId="59898BB6" w14:textId="77777777" w:rsidR="006F2E99" w:rsidRPr="006F2E99" w:rsidRDefault="006F2E99" w:rsidP="006F2E99">
            <w:pPr>
              <w:jc w:val="center"/>
              <w:rPr>
                <w:ins w:id="2121" w:author="CLUZEAU Marie" w:date="2026-02-16T10:39:00Z" w16du:dateUtc="2026-02-16T09:39:00Z"/>
              </w:rPr>
            </w:pPr>
            <w:ins w:id="2122" w:author="CLUZEAU Marie" w:date="2026-02-16T10:39:00Z" w16du:dateUtc="2026-02-16T09:39:00Z">
              <w:r w:rsidRPr="006F2E99">
                <w:t>200 € par site et par constat</w:t>
              </w:r>
            </w:ins>
          </w:p>
        </w:tc>
      </w:tr>
      <w:tr w:rsidR="006F2E99" w:rsidRPr="00132EBA" w14:paraId="455E1A7B" w14:textId="77777777" w:rsidTr="006F2E99">
        <w:trPr>
          <w:tblCellSpacing w:w="15" w:type="dxa"/>
          <w:ins w:id="2123" w:author="CLUZEAU Marie" w:date="2026-02-16T10:39:00Z"/>
        </w:trPr>
        <w:tc>
          <w:tcPr>
            <w:tcW w:w="0" w:type="auto"/>
            <w:hideMark/>
          </w:tcPr>
          <w:p w14:paraId="7DDEAD70" w14:textId="77777777" w:rsidR="006F2E99" w:rsidRPr="006F2E99" w:rsidRDefault="006F2E99" w:rsidP="00DC18AA">
            <w:pPr>
              <w:jc w:val="center"/>
              <w:rPr>
                <w:ins w:id="2124" w:author="CLUZEAU Marie" w:date="2026-02-16T10:39:00Z" w16du:dateUtc="2026-02-16T09:39:00Z"/>
              </w:rPr>
            </w:pPr>
            <w:ins w:id="2125" w:author="CLUZEAU Marie" w:date="2026-02-16T10:39:00Z" w16du:dateUtc="2026-02-16T09:39:00Z">
              <w:r w:rsidRPr="006F2E99">
                <w:t>16</w:t>
              </w:r>
            </w:ins>
          </w:p>
        </w:tc>
        <w:tc>
          <w:tcPr>
            <w:tcW w:w="0" w:type="auto"/>
            <w:hideMark/>
          </w:tcPr>
          <w:p w14:paraId="62B08A23" w14:textId="77777777" w:rsidR="006F2E99" w:rsidRPr="006F2E99" w:rsidRDefault="006F2E99" w:rsidP="00DC18AA">
            <w:pPr>
              <w:jc w:val="center"/>
              <w:rPr>
                <w:ins w:id="2126" w:author="CLUZEAU Marie" w:date="2026-02-16T10:39:00Z" w16du:dateUtc="2026-02-16T09:39:00Z"/>
              </w:rPr>
            </w:pPr>
            <w:ins w:id="2127" w:author="CLUZEAU Marie" w:date="2026-02-16T10:39:00Z" w16du:dateUtc="2026-02-16T09:39:00Z">
              <w:r w:rsidRPr="006F2E99">
                <w:t>Vitrerie</w:t>
              </w:r>
            </w:ins>
          </w:p>
        </w:tc>
        <w:tc>
          <w:tcPr>
            <w:tcW w:w="0" w:type="auto"/>
            <w:hideMark/>
          </w:tcPr>
          <w:p w14:paraId="29B042A6" w14:textId="77777777" w:rsidR="006F2E99" w:rsidRPr="006F2E99" w:rsidRDefault="006F2E99" w:rsidP="006F2E99">
            <w:pPr>
              <w:jc w:val="center"/>
              <w:rPr>
                <w:ins w:id="2128" w:author="CLUZEAU Marie" w:date="2026-02-16T10:39:00Z" w16du:dateUtc="2026-02-16T09:39:00Z"/>
              </w:rPr>
            </w:pPr>
            <w:ins w:id="2129" w:author="CLUZEAU Marie" w:date="2026-02-16T10:39:00Z" w16du:dateUtc="2026-02-16T09:39:00Z">
              <w:r w:rsidRPr="006F2E99">
                <w:t>Intervention non réalisée</w:t>
              </w:r>
            </w:ins>
          </w:p>
        </w:tc>
        <w:tc>
          <w:tcPr>
            <w:tcW w:w="0" w:type="auto"/>
            <w:hideMark/>
          </w:tcPr>
          <w:p w14:paraId="69F99D4A" w14:textId="77777777" w:rsidR="006F2E99" w:rsidRPr="006F2E99" w:rsidRDefault="006F2E99" w:rsidP="00DC18AA">
            <w:pPr>
              <w:jc w:val="center"/>
              <w:rPr>
                <w:ins w:id="2130" w:author="CLUZEAU Marie" w:date="2026-02-16T10:39:00Z" w16du:dateUtc="2026-02-16T09:39:00Z"/>
              </w:rPr>
            </w:pPr>
            <w:ins w:id="2131" w:author="CLUZEAU Marie" w:date="2026-02-16T10:39:00Z" w16du:dateUtc="2026-02-16T09:39:00Z">
              <w:r w:rsidRPr="006F2E99">
                <w:t>100 %</w:t>
              </w:r>
            </w:ins>
          </w:p>
        </w:tc>
        <w:tc>
          <w:tcPr>
            <w:tcW w:w="0" w:type="auto"/>
            <w:hideMark/>
          </w:tcPr>
          <w:p w14:paraId="2814088F" w14:textId="77777777" w:rsidR="006F2E99" w:rsidRPr="006F2E99" w:rsidRDefault="006F2E99" w:rsidP="006F2E99">
            <w:pPr>
              <w:jc w:val="center"/>
              <w:rPr>
                <w:ins w:id="2132" w:author="CLUZEAU Marie" w:date="2026-02-16T10:39:00Z" w16du:dateUtc="2026-02-16T09:39:00Z"/>
              </w:rPr>
            </w:pPr>
            <w:ins w:id="2133" w:author="CLUZEAU Marie" w:date="2026-02-16T10:39:00Z" w16du:dateUtc="2026-02-16T09:39:00Z">
              <w:r w:rsidRPr="006F2E99">
                <w:t>Intervention planifiée non exécutée</w:t>
              </w:r>
            </w:ins>
          </w:p>
        </w:tc>
        <w:tc>
          <w:tcPr>
            <w:tcW w:w="0" w:type="auto"/>
            <w:hideMark/>
          </w:tcPr>
          <w:p w14:paraId="23992646" w14:textId="77777777" w:rsidR="006F2E99" w:rsidRPr="006F2E99" w:rsidRDefault="006F2E99" w:rsidP="006F2E99">
            <w:pPr>
              <w:jc w:val="center"/>
              <w:rPr>
                <w:ins w:id="2134" w:author="CLUZEAU Marie" w:date="2026-02-16T10:39:00Z" w16du:dateUtc="2026-02-16T09:39:00Z"/>
              </w:rPr>
            </w:pPr>
            <w:ins w:id="2135" w:author="CLUZEAU Marie" w:date="2026-02-16T10:39:00Z" w16du:dateUtc="2026-02-16T09:39:00Z">
              <w:r w:rsidRPr="006F2E99">
                <w:t>300 € par intervention</w:t>
              </w:r>
            </w:ins>
          </w:p>
        </w:tc>
      </w:tr>
      <w:tr w:rsidR="006F2E99" w:rsidRPr="00132EBA" w14:paraId="0ED84224" w14:textId="77777777" w:rsidTr="006F2E99">
        <w:trPr>
          <w:tblCellSpacing w:w="15" w:type="dxa"/>
          <w:ins w:id="2136" w:author="CLUZEAU Marie" w:date="2026-02-16T10:39:00Z"/>
        </w:trPr>
        <w:tc>
          <w:tcPr>
            <w:tcW w:w="0" w:type="auto"/>
            <w:hideMark/>
          </w:tcPr>
          <w:p w14:paraId="462AAC5C" w14:textId="77777777" w:rsidR="006F2E99" w:rsidRPr="006F2E99" w:rsidRDefault="006F2E99" w:rsidP="00DC18AA">
            <w:pPr>
              <w:jc w:val="center"/>
              <w:rPr>
                <w:ins w:id="2137" w:author="CLUZEAU Marie" w:date="2026-02-16T10:39:00Z" w16du:dateUtc="2026-02-16T09:39:00Z"/>
              </w:rPr>
            </w:pPr>
            <w:ins w:id="2138" w:author="CLUZEAU Marie" w:date="2026-02-16T10:39:00Z" w16du:dateUtc="2026-02-16T09:39:00Z">
              <w:r w:rsidRPr="006F2E99">
                <w:t>17</w:t>
              </w:r>
            </w:ins>
          </w:p>
        </w:tc>
        <w:tc>
          <w:tcPr>
            <w:tcW w:w="0" w:type="auto"/>
            <w:hideMark/>
          </w:tcPr>
          <w:p w14:paraId="6E2330CB" w14:textId="77777777" w:rsidR="006F2E99" w:rsidRPr="006F2E99" w:rsidRDefault="006F2E99" w:rsidP="00DC18AA">
            <w:pPr>
              <w:jc w:val="center"/>
              <w:rPr>
                <w:ins w:id="2139" w:author="CLUZEAU Marie" w:date="2026-02-16T10:39:00Z" w16du:dateUtc="2026-02-16T09:39:00Z"/>
              </w:rPr>
            </w:pPr>
            <w:ins w:id="2140" w:author="CLUZEAU Marie" w:date="2026-02-16T10:39:00Z" w16du:dateUtc="2026-02-16T09:39:00Z">
              <w:r w:rsidRPr="006F2E99">
                <w:t>Vitrerie</w:t>
              </w:r>
            </w:ins>
          </w:p>
        </w:tc>
        <w:tc>
          <w:tcPr>
            <w:tcW w:w="0" w:type="auto"/>
            <w:hideMark/>
          </w:tcPr>
          <w:p w14:paraId="5713C0C0" w14:textId="77777777" w:rsidR="006F2E99" w:rsidRPr="006F2E99" w:rsidRDefault="006F2E99" w:rsidP="006F2E99">
            <w:pPr>
              <w:jc w:val="center"/>
              <w:rPr>
                <w:ins w:id="2141" w:author="CLUZEAU Marie" w:date="2026-02-16T10:39:00Z" w16du:dateUtc="2026-02-16T09:39:00Z"/>
              </w:rPr>
            </w:pPr>
            <w:ins w:id="2142" w:author="CLUZEAU Marie" w:date="2026-02-16T10:39:00Z" w16du:dateUtc="2026-02-16T09:39:00Z">
              <w:r w:rsidRPr="006F2E99">
                <w:t>Non-conformité visuelle &gt; seuil</w:t>
              </w:r>
            </w:ins>
          </w:p>
        </w:tc>
        <w:tc>
          <w:tcPr>
            <w:tcW w:w="0" w:type="auto"/>
            <w:hideMark/>
          </w:tcPr>
          <w:p w14:paraId="2BD659E5" w14:textId="77777777" w:rsidR="006F2E99" w:rsidRPr="006F2E99" w:rsidRDefault="006F2E99" w:rsidP="00DC18AA">
            <w:pPr>
              <w:jc w:val="center"/>
              <w:rPr>
                <w:ins w:id="2143" w:author="CLUZEAU Marie" w:date="2026-02-16T10:39:00Z" w16du:dateUtc="2026-02-16T09:39:00Z"/>
              </w:rPr>
            </w:pPr>
            <w:ins w:id="2144" w:author="CLUZEAU Marie" w:date="2026-02-16T10:39:00Z" w16du:dateUtc="2026-02-16T09:39:00Z">
              <w:r w:rsidRPr="006F2E99">
                <w:t>≤ 1 %</w:t>
              </w:r>
            </w:ins>
          </w:p>
        </w:tc>
        <w:tc>
          <w:tcPr>
            <w:tcW w:w="0" w:type="auto"/>
            <w:hideMark/>
          </w:tcPr>
          <w:p w14:paraId="59437F5B" w14:textId="77777777" w:rsidR="006F2E99" w:rsidRPr="006F2E99" w:rsidRDefault="006F2E99" w:rsidP="006F2E99">
            <w:pPr>
              <w:jc w:val="center"/>
              <w:rPr>
                <w:ins w:id="2145" w:author="CLUZEAU Marie" w:date="2026-02-16T10:39:00Z" w16du:dateUtc="2026-02-16T09:39:00Z"/>
              </w:rPr>
            </w:pPr>
            <w:ins w:id="2146" w:author="CLUZEAU Marie" w:date="2026-02-16T10:39:00Z" w16du:dateUtc="2026-02-16T09:39:00Z">
              <w:r w:rsidRPr="006F2E99">
                <w:t>Taux de défaut supérieur au seuil</w:t>
              </w:r>
            </w:ins>
          </w:p>
        </w:tc>
        <w:tc>
          <w:tcPr>
            <w:tcW w:w="0" w:type="auto"/>
            <w:hideMark/>
          </w:tcPr>
          <w:p w14:paraId="0D79A5BF" w14:textId="77777777" w:rsidR="006F2E99" w:rsidRPr="006F2E99" w:rsidRDefault="006F2E99" w:rsidP="006F2E99">
            <w:pPr>
              <w:jc w:val="center"/>
              <w:rPr>
                <w:ins w:id="2147" w:author="CLUZEAU Marie" w:date="2026-02-16T10:39:00Z" w16du:dateUtc="2026-02-16T09:39:00Z"/>
              </w:rPr>
            </w:pPr>
            <w:ins w:id="2148" w:author="CLUZEAU Marie" w:date="2026-02-16T10:39:00Z" w16du:dateUtc="2026-02-16T09:39:00Z">
              <w:r w:rsidRPr="006F2E99">
                <w:t>200 € par constat</w:t>
              </w:r>
            </w:ins>
          </w:p>
        </w:tc>
      </w:tr>
      <w:tr w:rsidR="006F2E99" w:rsidRPr="00132EBA" w14:paraId="63B6684D" w14:textId="77777777" w:rsidTr="006F2E99">
        <w:trPr>
          <w:tblCellSpacing w:w="15" w:type="dxa"/>
          <w:ins w:id="2149" w:author="CLUZEAU Marie" w:date="2026-02-16T10:39:00Z"/>
        </w:trPr>
        <w:tc>
          <w:tcPr>
            <w:tcW w:w="0" w:type="auto"/>
            <w:hideMark/>
          </w:tcPr>
          <w:p w14:paraId="196E29EF" w14:textId="77777777" w:rsidR="006F2E99" w:rsidRPr="006F2E99" w:rsidRDefault="006F2E99" w:rsidP="00DC18AA">
            <w:pPr>
              <w:jc w:val="center"/>
              <w:rPr>
                <w:ins w:id="2150" w:author="CLUZEAU Marie" w:date="2026-02-16T10:39:00Z" w16du:dateUtc="2026-02-16T09:39:00Z"/>
              </w:rPr>
            </w:pPr>
            <w:ins w:id="2151" w:author="CLUZEAU Marie" w:date="2026-02-16T10:39:00Z" w16du:dateUtc="2026-02-16T09:39:00Z">
              <w:r w:rsidRPr="006F2E99">
                <w:t>18</w:t>
              </w:r>
            </w:ins>
          </w:p>
        </w:tc>
        <w:tc>
          <w:tcPr>
            <w:tcW w:w="0" w:type="auto"/>
            <w:hideMark/>
          </w:tcPr>
          <w:p w14:paraId="324B7AE9" w14:textId="77777777" w:rsidR="006F2E99" w:rsidRPr="006F2E99" w:rsidRDefault="006F2E99" w:rsidP="00DC18AA">
            <w:pPr>
              <w:jc w:val="center"/>
              <w:rPr>
                <w:ins w:id="2152" w:author="CLUZEAU Marie" w:date="2026-02-16T10:39:00Z" w16du:dateUtc="2026-02-16T09:39:00Z"/>
              </w:rPr>
            </w:pPr>
            <w:ins w:id="2153" w:author="CLUZEAU Marie" w:date="2026-02-16T10:39:00Z" w16du:dateUtc="2026-02-16T09:39:00Z">
              <w:r w:rsidRPr="006F2E99">
                <w:t>Nuisibles</w:t>
              </w:r>
            </w:ins>
          </w:p>
        </w:tc>
        <w:tc>
          <w:tcPr>
            <w:tcW w:w="0" w:type="auto"/>
            <w:hideMark/>
          </w:tcPr>
          <w:p w14:paraId="14B70242" w14:textId="77777777" w:rsidR="006F2E99" w:rsidRPr="006F2E99" w:rsidRDefault="006F2E99" w:rsidP="006F2E99">
            <w:pPr>
              <w:jc w:val="center"/>
              <w:rPr>
                <w:ins w:id="2154" w:author="CLUZEAU Marie" w:date="2026-02-16T10:39:00Z" w16du:dateUtc="2026-02-16T09:39:00Z"/>
              </w:rPr>
            </w:pPr>
            <w:ins w:id="2155" w:author="CLUZEAU Marie" w:date="2026-02-16T10:39:00Z" w16du:dateUtc="2026-02-16T09:39:00Z">
              <w:r w:rsidRPr="006F2E99">
                <w:t>Retard intervention après signalement</w:t>
              </w:r>
            </w:ins>
          </w:p>
        </w:tc>
        <w:tc>
          <w:tcPr>
            <w:tcW w:w="0" w:type="auto"/>
            <w:hideMark/>
          </w:tcPr>
          <w:p w14:paraId="4BDE47A3" w14:textId="77777777" w:rsidR="006F2E99" w:rsidRPr="006F2E99" w:rsidRDefault="006F2E99" w:rsidP="00DC18AA">
            <w:pPr>
              <w:jc w:val="center"/>
              <w:rPr>
                <w:ins w:id="2156" w:author="CLUZEAU Marie" w:date="2026-02-16T10:39:00Z" w16du:dateUtc="2026-02-16T09:39:00Z"/>
              </w:rPr>
            </w:pPr>
            <w:ins w:id="2157" w:author="CLUZEAU Marie" w:date="2026-02-16T10:39:00Z" w16du:dateUtc="2026-02-16T09:39:00Z">
              <w:r w:rsidRPr="006F2E99">
                <w:t>≤ 48h</w:t>
              </w:r>
            </w:ins>
          </w:p>
        </w:tc>
        <w:tc>
          <w:tcPr>
            <w:tcW w:w="0" w:type="auto"/>
            <w:hideMark/>
          </w:tcPr>
          <w:p w14:paraId="296F11C1" w14:textId="77777777" w:rsidR="006F2E99" w:rsidRPr="006F2E99" w:rsidRDefault="006F2E99" w:rsidP="006F2E99">
            <w:pPr>
              <w:jc w:val="center"/>
              <w:rPr>
                <w:ins w:id="2158" w:author="CLUZEAU Marie" w:date="2026-02-16T10:39:00Z" w16du:dateUtc="2026-02-16T09:39:00Z"/>
              </w:rPr>
            </w:pPr>
            <w:ins w:id="2159" w:author="CLUZEAU Marie" w:date="2026-02-16T10:39:00Z" w16du:dateUtc="2026-02-16T09:39:00Z">
              <w:r w:rsidRPr="006F2E99">
                <w:t>Intervention hors délai</w:t>
              </w:r>
            </w:ins>
          </w:p>
        </w:tc>
        <w:tc>
          <w:tcPr>
            <w:tcW w:w="0" w:type="auto"/>
            <w:hideMark/>
          </w:tcPr>
          <w:p w14:paraId="2508F547" w14:textId="77777777" w:rsidR="006F2E99" w:rsidRPr="006F2E99" w:rsidRDefault="006F2E99" w:rsidP="006F2E99">
            <w:pPr>
              <w:jc w:val="center"/>
              <w:rPr>
                <w:ins w:id="2160" w:author="CLUZEAU Marie" w:date="2026-02-16T10:39:00Z" w16du:dateUtc="2026-02-16T09:39:00Z"/>
              </w:rPr>
            </w:pPr>
            <w:ins w:id="2161" w:author="CLUZEAU Marie" w:date="2026-02-16T10:39:00Z" w16du:dateUtc="2026-02-16T09:39:00Z">
              <w:r w:rsidRPr="006F2E99">
                <w:t>200 € par jour de retard</w:t>
              </w:r>
            </w:ins>
          </w:p>
        </w:tc>
      </w:tr>
      <w:tr w:rsidR="006F2E99" w:rsidRPr="00132EBA" w14:paraId="2A03AD81" w14:textId="77777777" w:rsidTr="006F2E99">
        <w:trPr>
          <w:tblCellSpacing w:w="15" w:type="dxa"/>
          <w:ins w:id="2162" w:author="CLUZEAU Marie" w:date="2026-02-16T10:39:00Z"/>
        </w:trPr>
        <w:tc>
          <w:tcPr>
            <w:tcW w:w="0" w:type="auto"/>
            <w:hideMark/>
          </w:tcPr>
          <w:p w14:paraId="67CC450F" w14:textId="77777777" w:rsidR="006F2E99" w:rsidRPr="006F2E99" w:rsidRDefault="006F2E99" w:rsidP="00DC18AA">
            <w:pPr>
              <w:jc w:val="center"/>
              <w:rPr>
                <w:ins w:id="2163" w:author="CLUZEAU Marie" w:date="2026-02-16T10:39:00Z" w16du:dateUtc="2026-02-16T09:39:00Z"/>
              </w:rPr>
            </w:pPr>
            <w:ins w:id="2164" w:author="CLUZEAU Marie" w:date="2026-02-16T10:39:00Z" w16du:dateUtc="2026-02-16T09:39:00Z">
              <w:r w:rsidRPr="006F2E99">
                <w:t>19</w:t>
              </w:r>
            </w:ins>
          </w:p>
        </w:tc>
        <w:tc>
          <w:tcPr>
            <w:tcW w:w="0" w:type="auto"/>
            <w:hideMark/>
          </w:tcPr>
          <w:p w14:paraId="228250A7" w14:textId="77777777" w:rsidR="006F2E99" w:rsidRPr="006F2E99" w:rsidRDefault="006F2E99" w:rsidP="00DC18AA">
            <w:pPr>
              <w:jc w:val="center"/>
              <w:rPr>
                <w:ins w:id="2165" w:author="CLUZEAU Marie" w:date="2026-02-16T10:39:00Z" w16du:dateUtc="2026-02-16T09:39:00Z"/>
              </w:rPr>
            </w:pPr>
            <w:ins w:id="2166" w:author="CLUZEAU Marie" w:date="2026-02-16T10:39:00Z" w16du:dateUtc="2026-02-16T09:39:00Z">
              <w:r w:rsidRPr="006F2E99">
                <w:t>Nuisibles</w:t>
              </w:r>
            </w:ins>
          </w:p>
        </w:tc>
        <w:tc>
          <w:tcPr>
            <w:tcW w:w="0" w:type="auto"/>
            <w:hideMark/>
          </w:tcPr>
          <w:p w14:paraId="7C5CE856" w14:textId="77777777" w:rsidR="006F2E99" w:rsidRPr="006F2E99" w:rsidRDefault="006F2E99" w:rsidP="006F2E99">
            <w:pPr>
              <w:jc w:val="center"/>
              <w:rPr>
                <w:ins w:id="2167" w:author="CLUZEAU Marie" w:date="2026-02-16T10:39:00Z" w16du:dateUtc="2026-02-16T09:39:00Z"/>
              </w:rPr>
            </w:pPr>
            <w:ins w:id="2168" w:author="CLUZEAU Marie" w:date="2026-02-16T10:39:00Z" w16du:dateUtc="2026-02-16T09:39:00Z">
              <w:r w:rsidRPr="006F2E99">
                <w:t>Maintenance préventive non réalisée</w:t>
              </w:r>
            </w:ins>
          </w:p>
        </w:tc>
        <w:tc>
          <w:tcPr>
            <w:tcW w:w="0" w:type="auto"/>
            <w:hideMark/>
          </w:tcPr>
          <w:p w14:paraId="134A2AFF" w14:textId="77777777" w:rsidR="006F2E99" w:rsidRPr="006F2E99" w:rsidRDefault="006F2E99" w:rsidP="00DC18AA">
            <w:pPr>
              <w:jc w:val="center"/>
              <w:rPr>
                <w:ins w:id="2169" w:author="CLUZEAU Marie" w:date="2026-02-16T10:39:00Z" w16du:dateUtc="2026-02-16T09:39:00Z"/>
              </w:rPr>
            </w:pPr>
            <w:ins w:id="2170" w:author="CLUZEAU Marie" w:date="2026-02-16T10:39:00Z" w16du:dateUtc="2026-02-16T09:39:00Z">
              <w:r w:rsidRPr="006F2E99">
                <w:t>100 %</w:t>
              </w:r>
            </w:ins>
          </w:p>
        </w:tc>
        <w:tc>
          <w:tcPr>
            <w:tcW w:w="0" w:type="auto"/>
            <w:hideMark/>
          </w:tcPr>
          <w:p w14:paraId="1F6046F0" w14:textId="77777777" w:rsidR="006F2E99" w:rsidRPr="006F2E99" w:rsidRDefault="006F2E99" w:rsidP="006F2E99">
            <w:pPr>
              <w:jc w:val="center"/>
              <w:rPr>
                <w:ins w:id="2171" w:author="CLUZEAU Marie" w:date="2026-02-16T10:39:00Z" w16du:dateUtc="2026-02-16T09:39:00Z"/>
              </w:rPr>
            </w:pPr>
            <w:ins w:id="2172" w:author="CLUZEAU Marie" w:date="2026-02-16T10:39:00Z" w16du:dateUtc="2026-02-16T09:39:00Z">
              <w:r w:rsidRPr="006F2E99">
                <w:t>Action préventive prévue non effectuée</w:t>
              </w:r>
            </w:ins>
          </w:p>
        </w:tc>
        <w:tc>
          <w:tcPr>
            <w:tcW w:w="0" w:type="auto"/>
            <w:hideMark/>
          </w:tcPr>
          <w:p w14:paraId="4B8E37E8" w14:textId="77777777" w:rsidR="006F2E99" w:rsidRPr="006F2E99" w:rsidRDefault="006F2E99" w:rsidP="006F2E99">
            <w:pPr>
              <w:jc w:val="center"/>
              <w:rPr>
                <w:ins w:id="2173" w:author="CLUZEAU Marie" w:date="2026-02-16T10:39:00Z" w16du:dateUtc="2026-02-16T09:39:00Z"/>
              </w:rPr>
            </w:pPr>
            <w:ins w:id="2174" w:author="CLUZEAU Marie" w:date="2026-02-16T10:39:00Z" w16du:dateUtc="2026-02-16T09:39:00Z">
              <w:r w:rsidRPr="006F2E99">
                <w:t>300 € par intervention</w:t>
              </w:r>
            </w:ins>
          </w:p>
        </w:tc>
      </w:tr>
      <w:tr w:rsidR="006F2E99" w:rsidRPr="00132EBA" w14:paraId="2FA40909" w14:textId="77777777" w:rsidTr="006F2E99">
        <w:trPr>
          <w:tblCellSpacing w:w="15" w:type="dxa"/>
          <w:ins w:id="2175" w:author="CLUZEAU Marie" w:date="2026-02-16T10:39:00Z"/>
        </w:trPr>
        <w:tc>
          <w:tcPr>
            <w:tcW w:w="0" w:type="auto"/>
            <w:hideMark/>
          </w:tcPr>
          <w:p w14:paraId="6A23E8C1" w14:textId="77777777" w:rsidR="006F2E99" w:rsidRPr="006F2E99" w:rsidRDefault="006F2E99" w:rsidP="00DC18AA">
            <w:pPr>
              <w:jc w:val="center"/>
              <w:rPr>
                <w:ins w:id="2176" w:author="CLUZEAU Marie" w:date="2026-02-16T10:39:00Z" w16du:dateUtc="2026-02-16T09:39:00Z"/>
              </w:rPr>
            </w:pPr>
            <w:ins w:id="2177" w:author="CLUZEAU Marie" w:date="2026-02-16T10:39:00Z" w16du:dateUtc="2026-02-16T09:39:00Z">
              <w:r w:rsidRPr="006F2E99">
                <w:t>20</w:t>
              </w:r>
            </w:ins>
          </w:p>
        </w:tc>
        <w:tc>
          <w:tcPr>
            <w:tcW w:w="0" w:type="auto"/>
            <w:hideMark/>
          </w:tcPr>
          <w:p w14:paraId="7EA52B78" w14:textId="77777777" w:rsidR="006F2E99" w:rsidRPr="006F2E99" w:rsidRDefault="006F2E99" w:rsidP="00DC18AA">
            <w:pPr>
              <w:jc w:val="center"/>
              <w:rPr>
                <w:ins w:id="2178" w:author="CLUZEAU Marie" w:date="2026-02-16T10:39:00Z" w16du:dateUtc="2026-02-16T09:39:00Z"/>
              </w:rPr>
            </w:pPr>
            <w:ins w:id="2179" w:author="CLUZEAU Marie" w:date="2026-02-16T10:39:00Z" w16du:dateUtc="2026-02-16T09:39:00Z">
              <w:r w:rsidRPr="006F2E99">
                <w:t>Nuisibles</w:t>
              </w:r>
            </w:ins>
          </w:p>
        </w:tc>
        <w:tc>
          <w:tcPr>
            <w:tcW w:w="0" w:type="auto"/>
            <w:hideMark/>
          </w:tcPr>
          <w:p w14:paraId="2181A85C" w14:textId="77777777" w:rsidR="006F2E99" w:rsidRPr="006F2E99" w:rsidRDefault="006F2E99" w:rsidP="006F2E99">
            <w:pPr>
              <w:jc w:val="center"/>
              <w:rPr>
                <w:ins w:id="2180" w:author="CLUZEAU Marie" w:date="2026-02-16T10:39:00Z" w16du:dateUtc="2026-02-16T09:39:00Z"/>
              </w:rPr>
            </w:pPr>
            <w:ins w:id="2181" w:author="CLUZEAU Marie" w:date="2026-02-16T10:39:00Z" w16du:dateUtc="2026-02-16T09:39:00Z">
              <w:r w:rsidRPr="006F2E99">
                <w:t>Défaut traçabilité réglementaire</w:t>
              </w:r>
            </w:ins>
          </w:p>
        </w:tc>
        <w:tc>
          <w:tcPr>
            <w:tcW w:w="0" w:type="auto"/>
            <w:hideMark/>
          </w:tcPr>
          <w:p w14:paraId="06249E61" w14:textId="77777777" w:rsidR="006F2E99" w:rsidRPr="006F2E99" w:rsidRDefault="006F2E99" w:rsidP="00DC18AA">
            <w:pPr>
              <w:jc w:val="center"/>
              <w:rPr>
                <w:ins w:id="2182" w:author="CLUZEAU Marie" w:date="2026-02-16T10:39:00Z" w16du:dateUtc="2026-02-16T09:39:00Z"/>
              </w:rPr>
            </w:pPr>
            <w:ins w:id="2183" w:author="CLUZEAU Marie" w:date="2026-02-16T10:39:00Z" w16du:dateUtc="2026-02-16T09:39:00Z">
              <w:r w:rsidRPr="006F2E99">
                <w:t>100 %</w:t>
              </w:r>
            </w:ins>
          </w:p>
        </w:tc>
        <w:tc>
          <w:tcPr>
            <w:tcW w:w="0" w:type="auto"/>
            <w:hideMark/>
          </w:tcPr>
          <w:p w14:paraId="45DC9141" w14:textId="77777777" w:rsidR="006F2E99" w:rsidRPr="006F2E99" w:rsidRDefault="006F2E99" w:rsidP="006F2E99">
            <w:pPr>
              <w:jc w:val="center"/>
              <w:rPr>
                <w:ins w:id="2184" w:author="CLUZEAU Marie" w:date="2026-02-16T10:39:00Z" w16du:dateUtc="2026-02-16T09:39:00Z"/>
              </w:rPr>
            </w:pPr>
            <w:ins w:id="2185" w:author="CLUZEAU Marie" w:date="2026-02-16T10:39:00Z" w16du:dateUtc="2026-02-16T09:39:00Z">
              <w:r w:rsidRPr="006F2E99">
                <w:t>Registre ou document obligatoire manquant</w:t>
              </w:r>
            </w:ins>
          </w:p>
        </w:tc>
        <w:tc>
          <w:tcPr>
            <w:tcW w:w="0" w:type="auto"/>
            <w:hideMark/>
          </w:tcPr>
          <w:p w14:paraId="39BD5649" w14:textId="77777777" w:rsidR="006F2E99" w:rsidRPr="006F2E99" w:rsidRDefault="006F2E99" w:rsidP="006F2E99">
            <w:pPr>
              <w:jc w:val="center"/>
              <w:rPr>
                <w:ins w:id="2186" w:author="CLUZEAU Marie" w:date="2026-02-16T10:39:00Z" w16du:dateUtc="2026-02-16T09:39:00Z"/>
              </w:rPr>
            </w:pPr>
            <w:ins w:id="2187" w:author="CLUZEAU Marie" w:date="2026-02-16T10:39:00Z" w16du:dateUtc="2026-02-16T09:39:00Z">
              <w:r w:rsidRPr="006F2E99">
                <w:t>500 € par manquement</w:t>
              </w:r>
            </w:ins>
          </w:p>
        </w:tc>
      </w:tr>
      <w:tr w:rsidR="006F2E99" w:rsidRPr="00132EBA" w14:paraId="6E865542" w14:textId="77777777" w:rsidTr="006F2E99">
        <w:trPr>
          <w:tblCellSpacing w:w="15" w:type="dxa"/>
          <w:ins w:id="2188" w:author="CLUZEAU Marie" w:date="2026-02-16T10:39:00Z"/>
        </w:trPr>
        <w:tc>
          <w:tcPr>
            <w:tcW w:w="0" w:type="auto"/>
            <w:hideMark/>
          </w:tcPr>
          <w:p w14:paraId="42FB61EE" w14:textId="77777777" w:rsidR="006F2E99" w:rsidRPr="006F2E99" w:rsidRDefault="006F2E99" w:rsidP="00DC18AA">
            <w:pPr>
              <w:jc w:val="center"/>
              <w:rPr>
                <w:ins w:id="2189" w:author="CLUZEAU Marie" w:date="2026-02-16T10:39:00Z" w16du:dateUtc="2026-02-16T09:39:00Z"/>
              </w:rPr>
            </w:pPr>
            <w:ins w:id="2190" w:author="CLUZEAU Marie" w:date="2026-02-16T10:39:00Z" w16du:dateUtc="2026-02-16T09:39:00Z">
              <w:r w:rsidRPr="006F2E99">
                <w:t>21</w:t>
              </w:r>
            </w:ins>
          </w:p>
        </w:tc>
        <w:tc>
          <w:tcPr>
            <w:tcW w:w="0" w:type="auto"/>
            <w:hideMark/>
          </w:tcPr>
          <w:p w14:paraId="40E8C220" w14:textId="77777777" w:rsidR="006F2E99" w:rsidRPr="006F2E99" w:rsidRDefault="006F2E99" w:rsidP="00DC18AA">
            <w:pPr>
              <w:jc w:val="center"/>
              <w:rPr>
                <w:ins w:id="2191" w:author="CLUZEAU Marie" w:date="2026-02-16T10:39:00Z" w16du:dateUtc="2026-02-16T09:39:00Z"/>
              </w:rPr>
            </w:pPr>
            <w:ins w:id="2192" w:author="CLUZEAU Marie" w:date="2026-02-16T10:39:00Z" w16du:dateUtc="2026-02-16T09:39:00Z">
              <w:r w:rsidRPr="006F2E99">
                <w:t>Fontaines à eau</w:t>
              </w:r>
            </w:ins>
          </w:p>
        </w:tc>
        <w:tc>
          <w:tcPr>
            <w:tcW w:w="0" w:type="auto"/>
            <w:hideMark/>
          </w:tcPr>
          <w:p w14:paraId="3C6C1739" w14:textId="77777777" w:rsidR="006F2E99" w:rsidRPr="006F2E99" w:rsidRDefault="006F2E99" w:rsidP="006F2E99">
            <w:pPr>
              <w:jc w:val="center"/>
              <w:rPr>
                <w:ins w:id="2193" w:author="CLUZEAU Marie" w:date="2026-02-16T10:39:00Z" w16du:dateUtc="2026-02-16T09:39:00Z"/>
              </w:rPr>
            </w:pPr>
            <w:ins w:id="2194" w:author="CLUZEAU Marie" w:date="2026-02-16T10:39:00Z" w16du:dateUtc="2026-02-16T09:39:00Z">
              <w:r w:rsidRPr="006F2E99">
                <w:t>Disponibilité &lt; seuil</w:t>
              </w:r>
            </w:ins>
          </w:p>
        </w:tc>
        <w:tc>
          <w:tcPr>
            <w:tcW w:w="0" w:type="auto"/>
            <w:hideMark/>
          </w:tcPr>
          <w:p w14:paraId="19C3B821" w14:textId="77777777" w:rsidR="006F2E99" w:rsidRPr="006F2E99" w:rsidRDefault="006F2E99" w:rsidP="00DC18AA">
            <w:pPr>
              <w:jc w:val="center"/>
              <w:rPr>
                <w:ins w:id="2195" w:author="CLUZEAU Marie" w:date="2026-02-16T10:39:00Z" w16du:dateUtc="2026-02-16T09:39:00Z"/>
              </w:rPr>
            </w:pPr>
            <w:ins w:id="2196" w:author="CLUZEAU Marie" w:date="2026-02-16T10:39:00Z" w16du:dateUtc="2026-02-16T09:39:00Z">
              <w:r w:rsidRPr="006F2E99">
                <w:t>≥ 98 %</w:t>
              </w:r>
            </w:ins>
          </w:p>
        </w:tc>
        <w:tc>
          <w:tcPr>
            <w:tcW w:w="0" w:type="auto"/>
            <w:hideMark/>
          </w:tcPr>
          <w:p w14:paraId="047B9C57" w14:textId="77777777" w:rsidR="006F2E99" w:rsidRPr="006F2E99" w:rsidRDefault="006F2E99" w:rsidP="006F2E99">
            <w:pPr>
              <w:jc w:val="center"/>
              <w:rPr>
                <w:ins w:id="2197" w:author="CLUZEAU Marie" w:date="2026-02-16T10:39:00Z" w16du:dateUtc="2026-02-16T09:39:00Z"/>
              </w:rPr>
            </w:pPr>
            <w:ins w:id="2198" w:author="CLUZEAU Marie" w:date="2026-02-16T10:39:00Z" w16du:dateUtc="2026-02-16T09:39:00Z">
              <w:r w:rsidRPr="006F2E99">
                <w:t>Disponibilité mensuelle inférieure au seuil</w:t>
              </w:r>
            </w:ins>
          </w:p>
        </w:tc>
        <w:tc>
          <w:tcPr>
            <w:tcW w:w="0" w:type="auto"/>
            <w:hideMark/>
          </w:tcPr>
          <w:p w14:paraId="15295A9F" w14:textId="77777777" w:rsidR="006F2E99" w:rsidRPr="006F2E99" w:rsidRDefault="006F2E99" w:rsidP="006F2E99">
            <w:pPr>
              <w:jc w:val="center"/>
              <w:rPr>
                <w:ins w:id="2199" w:author="CLUZEAU Marie" w:date="2026-02-16T10:39:00Z" w16du:dateUtc="2026-02-16T09:39:00Z"/>
              </w:rPr>
            </w:pPr>
            <w:ins w:id="2200" w:author="CLUZEAU Marie" w:date="2026-02-16T10:39:00Z" w16du:dateUtc="2026-02-16T09:39:00Z">
              <w:r w:rsidRPr="006F2E99">
                <w:t>200 € par équipement</w:t>
              </w:r>
            </w:ins>
          </w:p>
        </w:tc>
      </w:tr>
      <w:tr w:rsidR="006F2E99" w:rsidRPr="00132EBA" w14:paraId="630353B9" w14:textId="77777777" w:rsidTr="006F2E99">
        <w:trPr>
          <w:tblCellSpacing w:w="15" w:type="dxa"/>
          <w:ins w:id="2201" w:author="CLUZEAU Marie" w:date="2026-02-16T10:39:00Z"/>
        </w:trPr>
        <w:tc>
          <w:tcPr>
            <w:tcW w:w="0" w:type="auto"/>
            <w:hideMark/>
          </w:tcPr>
          <w:p w14:paraId="3281BA77" w14:textId="77777777" w:rsidR="006F2E99" w:rsidRPr="006F2E99" w:rsidRDefault="006F2E99" w:rsidP="00DC18AA">
            <w:pPr>
              <w:jc w:val="center"/>
              <w:rPr>
                <w:ins w:id="2202" w:author="CLUZEAU Marie" w:date="2026-02-16T10:39:00Z" w16du:dateUtc="2026-02-16T09:39:00Z"/>
              </w:rPr>
            </w:pPr>
            <w:ins w:id="2203" w:author="CLUZEAU Marie" w:date="2026-02-16T10:39:00Z" w16du:dateUtc="2026-02-16T09:39:00Z">
              <w:r w:rsidRPr="006F2E99">
                <w:t>22</w:t>
              </w:r>
            </w:ins>
          </w:p>
        </w:tc>
        <w:tc>
          <w:tcPr>
            <w:tcW w:w="0" w:type="auto"/>
            <w:hideMark/>
          </w:tcPr>
          <w:p w14:paraId="35DB39E1" w14:textId="77777777" w:rsidR="006F2E99" w:rsidRPr="006F2E99" w:rsidRDefault="006F2E99" w:rsidP="00DC18AA">
            <w:pPr>
              <w:jc w:val="center"/>
              <w:rPr>
                <w:ins w:id="2204" w:author="CLUZEAU Marie" w:date="2026-02-16T10:39:00Z" w16du:dateUtc="2026-02-16T09:39:00Z"/>
              </w:rPr>
            </w:pPr>
            <w:ins w:id="2205" w:author="CLUZEAU Marie" w:date="2026-02-16T10:39:00Z" w16du:dateUtc="2026-02-16T09:39:00Z">
              <w:r w:rsidRPr="006F2E99">
                <w:t>Fontaines à eau</w:t>
              </w:r>
            </w:ins>
          </w:p>
        </w:tc>
        <w:tc>
          <w:tcPr>
            <w:tcW w:w="0" w:type="auto"/>
            <w:hideMark/>
          </w:tcPr>
          <w:p w14:paraId="36482DA1" w14:textId="77777777" w:rsidR="006F2E99" w:rsidRPr="006F2E99" w:rsidRDefault="006F2E99" w:rsidP="006F2E99">
            <w:pPr>
              <w:jc w:val="center"/>
              <w:rPr>
                <w:ins w:id="2206" w:author="CLUZEAU Marie" w:date="2026-02-16T10:39:00Z" w16du:dateUtc="2026-02-16T09:39:00Z"/>
              </w:rPr>
            </w:pPr>
            <w:ins w:id="2207" w:author="CLUZEAU Marie" w:date="2026-02-16T10:39:00Z" w16du:dateUtc="2026-02-16T09:39:00Z">
              <w:r w:rsidRPr="006F2E99">
                <w:t>Maintenance préventive non réalisée</w:t>
              </w:r>
            </w:ins>
          </w:p>
        </w:tc>
        <w:tc>
          <w:tcPr>
            <w:tcW w:w="0" w:type="auto"/>
            <w:hideMark/>
          </w:tcPr>
          <w:p w14:paraId="0A0B3882" w14:textId="77777777" w:rsidR="006F2E99" w:rsidRPr="006F2E99" w:rsidRDefault="006F2E99" w:rsidP="00DC18AA">
            <w:pPr>
              <w:jc w:val="center"/>
              <w:rPr>
                <w:ins w:id="2208" w:author="CLUZEAU Marie" w:date="2026-02-16T10:39:00Z" w16du:dateUtc="2026-02-16T09:39:00Z"/>
              </w:rPr>
            </w:pPr>
            <w:ins w:id="2209" w:author="CLUZEAU Marie" w:date="2026-02-16T10:39:00Z" w16du:dateUtc="2026-02-16T09:39:00Z">
              <w:r w:rsidRPr="006F2E99">
                <w:t>100 %</w:t>
              </w:r>
            </w:ins>
          </w:p>
        </w:tc>
        <w:tc>
          <w:tcPr>
            <w:tcW w:w="0" w:type="auto"/>
            <w:hideMark/>
          </w:tcPr>
          <w:p w14:paraId="6B837D7C" w14:textId="77777777" w:rsidR="006F2E99" w:rsidRPr="006F2E99" w:rsidRDefault="006F2E99" w:rsidP="006F2E99">
            <w:pPr>
              <w:jc w:val="center"/>
              <w:rPr>
                <w:ins w:id="2210" w:author="CLUZEAU Marie" w:date="2026-02-16T10:39:00Z" w16du:dateUtc="2026-02-16T09:39:00Z"/>
              </w:rPr>
            </w:pPr>
            <w:ins w:id="2211" w:author="CLUZEAU Marie" w:date="2026-02-16T10:39:00Z" w16du:dateUtc="2026-02-16T09:39:00Z">
              <w:r w:rsidRPr="006F2E99">
                <w:t>Entretien programmé non effectué</w:t>
              </w:r>
            </w:ins>
          </w:p>
        </w:tc>
        <w:tc>
          <w:tcPr>
            <w:tcW w:w="0" w:type="auto"/>
            <w:hideMark/>
          </w:tcPr>
          <w:p w14:paraId="2E71E8F9" w14:textId="77777777" w:rsidR="006F2E99" w:rsidRPr="006F2E99" w:rsidRDefault="006F2E99" w:rsidP="006F2E99">
            <w:pPr>
              <w:jc w:val="center"/>
              <w:rPr>
                <w:ins w:id="2212" w:author="CLUZEAU Marie" w:date="2026-02-16T10:39:00Z" w16du:dateUtc="2026-02-16T09:39:00Z"/>
              </w:rPr>
            </w:pPr>
            <w:ins w:id="2213" w:author="CLUZEAU Marie" w:date="2026-02-16T10:39:00Z" w16du:dateUtc="2026-02-16T09:39:00Z">
              <w:r w:rsidRPr="006F2E99">
                <w:t>300 € par intervention</w:t>
              </w:r>
            </w:ins>
          </w:p>
        </w:tc>
      </w:tr>
      <w:tr w:rsidR="006F2E99" w:rsidRPr="00132EBA" w14:paraId="28C8D2E8" w14:textId="77777777" w:rsidTr="006F2E99">
        <w:trPr>
          <w:tblCellSpacing w:w="15" w:type="dxa"/>
          <w:ins w:id="2214" w:author="CLUZEAU Marie" w:date="2026-02-16T10:39:00Z"/>
        </w:trPr>
        <w:tc>
          <w:tcPr>
            <w:tcW w:w="0" w:type="auto"/>
            <w:hideMark/>
          </w:tcPr>
          <w:p w14:paraId="11AFD40D" w14:textId="77777777" w:rsidR="006F2E99" w:rsidRPr="006F2E99" w:rsidRDefault="006F2E99" w:rsidP="00DC18AA">
            <w:pPr>
              <w:jc w:val="center"/>
              <w:rPr>
                <w:ins w:id="2215" w:author="CLUZEAU Marie" w:date="2026-02-16T10:39:00Z" w16du:dateUtc="2026-02-16T09:39:00Z"/>
              </w:rPr>
            </w:pPr>
            <w:ins w:id="2216" w:author="CLUZEAU Marie" w:date="2026-02-16T10:39:00Z" w16du:dateUtc="2026-02-16T09:39:00Z">
              <w:r w:rsidRPr="006F2E99">
                <w:t>23</w:t>
              </w:r>
            </w:ins>
          </w:p>
        </w:tc>
        <w:tc>
          <w:tcPr>
            <w:tcW w:w="0" w:type="auto"/>
            <w:hideMark/>
          </w:tcPr>
          <w:p w14:paraId="2166A328" w14:textId="77777777" w:rsidR="006F2E99" w:rsidRPr="006F2E99" w:rsidRDefault="006F2E99" w:rsidP="00DC18AA">
            <w:pPr>
              <w:jc w:val="center"/>
              <w:rPr>
                <w:ins w:id="2217" w:author="CLUZEAU Marie" w:date="2026-02-16T10:39:00Z" w16du:dateUtc="2026-02-16T09:39:00Z"/>
              </w:rPr>
            </w:pPr>
            <w:ins w:id="2218" w:author="CLUZEAU Marie" w:date="2026-02-16T10:39:00Z" w16du:dateUtc="2026-02-16T09:39:00Z">
              <w:r w:rsidRPr="006F2E99">
                <w:t>Fontaines à eau</w:t>
              </w:r>
            </w:ins>
          </w:p>
        </w:tc>
        <w:tc>
          <w:tcPr>
            <w:tcW w:w="0" w:type="auto"/>
            <w:hideMark/>
          </w:tcPr>
          <w:p w14:paraId="798E045A" w14:textId="77777777" w:rsidR="006F2E99" w:rsidRPr="006F2E99" w:rsidRDefault="006F2E99" w:rsidP="006F2E99">
            <w:pPr>
              <w:jc w:val="center"/>
              <w:rPr>
                <w:ins w:id="2219" w:author="CLUZEAU Marie" w:date="2026-02-16T10:39:00Z" w16du:dateUtc="2026-02-16T09:39:00Z"/>
              </w:rPr>
            </w:pPr>
            <w:ins w:id="2220" w:author="CLUZEAU Marie" w:date="2026-02-16T10:39:00Z" w16du:dateUtc="2026-02-16T09:39:00Z">
              <w:r w:rsidRPr="006F2E99">
                <w:t>Non-conformité sanitaire</w:t>
              </w:r>
            </w:ins>
          </w:p>
        </w:tc>
        <w:tc>
          <w:tcPr>
            <w:tcW w:w="0" w:type="auto"/>
            <w:hideMark/>
          </w:tcPr>
          <w:p w14:paraId="5849F431" w14:textId="77777777" w:rsidR="006F2E99" w:rsidRPr="006F2E99" w:rsidRDefault="006F2E99" w:rsidP="00DC18AA">
            <w:pPr>
              <w:jc w:val="center"/>
              <w:rPr>
                <w:ins w:id="2221" w:author="CLUZEAU Marie" w:date="2026-02-16T10:39:00Z" w16du:dateUtc="2026-02-16T09:39:00Z"/>
              </w:rPr>
            </w:pPr>
            <w:ins w:id="2222" w:author="CLUZEAU Marie" w:date="2026-02-16T10:39:00Z" w16du:dateUtc="2026-02-16T09:39:00Z">
              <w:r w:rsidRPr="006F2E99">
                <w:t>100 %</w:t>
              </w:r>
            </w:ins>
          </w:p>
        </w:tc>
        <w:tc>
          <w:tcPr>
            <w:tcW w:w="0" w:type="auto"/>
            <w:hideMark/>
          </w:tcPr>
          <w:p w14:paraId="2829F39D" w14:textId="77777777" w:rsidR="006F2E99" w:rsidRPr="006F2E99" w:rsidRDefault="006F2E99" w:rsidP="006F2E99">
            <w:pPr>
              <w:jc w:val="center"/>
              <w:rPr>
                <w:ins w:id="2223" w:author="CLUZEAU Marie" w:date="2026-02-16T10:39:00Z" w16du:dateUtc="2026-02-16T09:39:00Z"/>
              </w:rPr>
            </w:pPr>
            <w:ins w:id="2224" w:author="CLUZEAU Marie" w:date="2026-02-16T10:39:00Z" w16du:dateUtc="2026-02-16T09:39:00Z">
              <w:r w:rsidRPr="006F2E99">
                <w:t>Résultat d’analyse non conforme</w:t>
              </w:r>
            </w:ins>
          </w:p>
        </w:tc>
        <w:tc>
          <w:tcPr>
            <w:tcW w:w="0" w:type="auto"/>
            <w:hideMark/>
          </w:tcPr>
          <w:p w14:paraId="6C739284" w14:textId="77777777" w:rsidR="006F2E99" w:rsidRPr="006F2E99" w:rsidRDefault="006F2E99" w:rsidP="006F2E99">
            <w:pPr>
              <w:jc w:val="center"/>
              <w:rPr>
                <w:ins w:id="2225" w:author="CLUZEAU Marie" w:date="2026-02-16T10:39:00Z" w16du:dateUtc="2026-02-16T09:39:00Z"/>
              </w:rPr>
            </w:pPr>
            <w:ins w:id="2226" w:author="CLUZEAU Marie" w:date="2026-02-16T10:39:00Z" w16du:dateUtc="2026-02-16T09:39:00Z">
              <w:r w:rsidRPr="006F2E99">
                <w:t>500 € par constat (hors plafonnement)</w:t>
              </w:r>
            </w:ins>
          </w:p>
        </w:tc>
      </w:tr>
      <w:tr w:rsidR="006F2E99" w:rsidRPr="00132EBA" w14:paraId="302DC254" w14:textId="77777777" w:rsidTr="006F2E99">
        <w:trPr>
          <w:tblCellSpacing w:w="15" w:type="dxa"/>
          <w:ins w:id="2227" w:author="CLUZEAU Marie" w:date="2026-02-16T10:39:00Z"/>
        </w:trPr>
        <w:tc>
          <w:tcPr>
            <w:tcW w:w="0" w:type="auto"/>
            <w:hideMark/>
          </w:tcPr>
          <w:p w14:paraId="3B4FD8FC" w14:textId="77777777" w:rsidR="006F2E99" w:rsidRPr="006F2E99" w:rsidRDefault="006F2E99" w:rsidP="00DC18AA">
            <w:pPr>
              <w:jc w:val="center"/>
              <w:rPr>
                <w:ins w:id="2228" w:author="CLUZEAU Marie" w:date="2026-02-16T10:39:00Z" w16du:dateUtc="2026-02-16T09:39:00Z"/>
              </w:rPr>
            </w:pPr>
            <w:ins w:id="2229" w:author="CLUZEAU Marie" w:date="2026-02-16T10:39:00Z" w16du:dateUtc="2026-02-16T09:39:00Z">
              <w:r w:rsidRPr="006F2E99">
                <w:t>24</w:t>
              </w:r>
            </w:ins>
          </w:p>
        </w:tc>
        <w:tc>
          <w:tcPr>
            <w:tcW w:w="0" w:type="auto"/>
            <w:hideMark/>
          </w:tcPr>
          <w:p w14:paraId="01441910" w14:textId="77777777" w:rsidR="006F2E99" w:rsidRPr="006F2E99" w:rsidRDefault="006F2E99" w:rsidP="00DC18AA">
            <w:pPr>
              <w:jc w:val="center"/>
              <w:rPr>
                <w:ins w:id="2230" w:author="CLUZEAU Marie" w:date="2026-02-16T10:39:00Z" w16du:dateUtc="2026-02-16T09:39:00Z"/>
              </w:rPr>
            </w:pPr>
            <w:ins w:id="2231" w:author="CLUZEAU Marie" w:date="2026-02-16T10:39:00Z" w16du:dateUtc="2026-02-16T09:39:00Z">
              <w:r w:rsidRPr="006F2E99">
                <w:t>Plantes d’intérieur</w:t>
              </w:r>
            </w:ins>
          </w:p>
        </w:tc>
        <w:tc>
          <w:tcPr>
            <w:tcW w:w="0" w:type="auto"/>
            <w:hideMark/>
          </w:tcPr>
          <w:p w14:paraId="2C82224D" w14:textId="77777777" w:rsidR="006F2E99" w:rsidRPr="006F2E99" w:rsidRDefault="006F2E99" w:rsidP="006F2E99">
            <w:pPr>
              <w:jc w:val="center"/>
              <w:rPr>
                <w:ins w:id="2232" w:author="CLUZEAU Marie" w:date="2026-02-16T10:39:00Z" w16du:dateUtc="2026-02-16T09:39:00Z"/>
              </w:rPr>
            </w:pPr>
            <w:ins w:id="2233" w:author="CLUZEAU Marie" w:date="2026-02-16T10:39:00Z" w16du:dateUtc="2026-02-16T09:39:00Z">
              <w:r w:rsidRPr="006F2E99">
                <w:t>Non-conformité phytosanitaire</w:t>
              </w:r>
            </w:ins>
          </w:p>
        </w:tc>
        <w:tc>
          <w:tcPr>
            <w:tcW w:w="0" w:type="auto"/>
            <w:hideMark/>
          </w:tcPr>
          <w:p w14:paraId="176AB340" w14:textId="77777777" w:rsidR="006F2E99" w:rsidRPr="006F2E99" w:rsidRDefault="006F2E99" w:rsidP="00DC18AA">
            <w:pPr>
              <w:jc w:val="center"/>
              <w:rPr>
                <w:ins w:id="2234" w:author="CLUZEAU Marie" w:date="2026-02-16T10:39:00Z" w16du:dateUtc="2026-02-16T09:39:00Z"/>
              </w:rPr>
            </w:pPr>
            <w:ins w:id="2235" w:author="CLUZEAU Marie" w:date="2026-02-16T10:39:00Z" w16du:dateUtc="2026-02-16T09:39:00Z">
              <w:r w:rsidRPr="006F2E99">
                <w:t>≥ 98 %</w:t>
              </w:r>
            </w:ins>
          </w:p>
        </w:tc>
        <w:tc>
          <w:tcPr>
            <w:tcW w:w="0" w:type="auto"/>
            <w:hideMark/>
          </w:tcPr>
          <w:p w14:paraId="736B63F8" w14:textId="77777777" w:rsidR="006F2E99" w:rsidRPr="006F2E99" w:rsidRDefault="006F2E99" w:rsidP="006F2E99">
            <w:pPr>
              <w:jc w:val="center"/>
              <w:rPr>
                <w:ins w:id="2236" w:author="CLUZEAU Marie" w:date="2026-02-16T10:39:00Z" w16du:dateUtc="2026-02-16T09:39:00Z"/>
              </w:rPr>
            </w:pPr>
            <w:ins w:id="2237" w:author="CLUZEAU Marie" w:date="2026-02-16T10:39:00Z" w16du:dateUtc="2026-02-16T09:39:00Z">
              <w:r w:rsidRPr="006F2E99">
                <w:t>État sanitaire sous seuil contractuel</w:t>
              </w:r>
            </w:ins>
          </w:p>
        </w:tc>
        <w:tc>
          <w:tcPr>
            <w:tcW w:w="0" w:type="auto"/>
            <w:hideMark/>
          </w:tcPr>
          <w:p w14:paraId="79E70EC0" w14:textId="77777777" w:rsidR="006F2E99" w:rsidRPr="006F2E99" w:rsidRDefault="006F2E99" w:rsidP="006F2E99">
            <w:pPr>
              <w:jc w:val="center"/>
              <w:rPr>
                <w:ins w:id="2238" w:author="CLUZEAU Marie" w:date="2026-02-16T10:39:00Z" w16du:dateUtc="2026-02-16T09:39:00Z"/>
              </w:rPr>
            </w:pPr>
            <w:ins w:id="2239" w:author="CLUZEAU Marie" w:date="2026-02-16T10:39:00Z" w16du:dateUtc="2026-02-16T09:39:00Z">
              <w:r w:rsidRPr="006F2E99">
                <w:t>200 € par zone</w:t>
              </w:r>
            </w:ins>
          </w:p>
        </w:tc>
      </w:tr>
      <w:tr w:rsidR="006F2E99" w:rsidRPr="00132EBA" w14:paraId="36B740E0" w14:textId="77777777" w:rsidTr="006F2E99">
        <w:trPr>
          <w:tblCellSpacing w:w="15" w:type="dxa"/>
          <w:ins w:id="2240" w:author="CLUZEAU Marie" w:date="2026-02-16T10:39:00Z"/>
        </w:trPr>
        <w:tc>
          <w:tcPr>
            <w:tcW w:w="0" w:type="auto"/>
            <w:hideMark/>
          </w:tcPr>
          <w:p w14:paraId="6684DD9D" w14:textId="77777777" w:rsidR="006F2E99" w:rsidRPr="006F2E99" w:rsidRDefault="006F2E99" w:rsidP="00DC18AA">
            <w:pPr>
              <w:jc w:val="center"/>
              <w:rPr>
                <w:ins w:id="2241" w:author="CLUZEAU Marie" w:date="2026-02-16T10:39:00Z" w16du:dateUtc="2026-02-16T09:39:00Z"/>
              </w:rPr>
            </w:pPr>
            <w:ins w:id="2242" w:author="CLUZEAU Marie" w:date="2026-02-16T10:39:00Z" w16du:dateUtc="2026-02-16T09:39:00Z">
              <w:r w:rsidRPr="006F2E99">
                <w:t>25</w:t>
              </w:r>
            </w:ins>
          </w:p>
        </w:tc>
        <w:tc>
          <w:tcPr>
            <w:tcW w:w="0" w:type="auto"/>
            <w:hideMark/>
          </w:tcPr>
          <w:p w14:paraId="1236CCB8" w14:textId="77777777" w:rsidR="006F2E99" w:rsidRPr="006F2E99" w:rsidRDefault="006F2E99" w:rsidP="00DC18AA">
            <w:pPr>
              <w:jc w:val="center"/>
              <w:rPr>
                <w:ins w:id="2243" w:author="CLUZEAU Marie" w:date="2026-02-16T10:39:00Z" w16du:dateUtc="2026-02-16T09:39:00Z"/>
              </w:rPr>
            </w:pPr>
            <w:ins w:id="2244" w:author="CLUZEAU Marie" w:date="2026-02-16T10:39:00Z" w16du:dateUtc="2026-02-16T09:39:00Z">
              <w:r w:rsidRPr="006F2E99">
                <w:t>Espaces verts</w:t>
              </w:r>
            </w:ins>
          </w:p>
        </w:tc>
        <w:tc>
          <w:tcPr>
            <w:tcW w:w="0" w:type="auto"/>
            <w:hideMark/>
          </w:tcPr>
          <w:p w14:paraId="5B586BE9" w14:textId="77777777" w:rsidR="006F2E99" w:rsidRPr="006F2E99" w:rsidRDefault="006F2E99" w:rsidP="006F2E99">
            <w:pPr>
              <w:jc w:val="center"/>
              <w:rPr>
                <w:ins w:id="2245" w:author="CLUZEAU Marie" w:date="2026-02-16T10:39:00Z" w16du:dateUtc="2026-02-16T09:39:00Z"/>
              </w:rPr>
            </w:pPr>
            <w:ins w:id="2246" w:author="CLUZEAU Marie" w:date="2026-02-16T10:39:00Z" w16du:dateUtc="2026-02-16T09:39:00Z">
              <w:r w:rsidRPr="006F2E99">
                <w:t>Non-respect planning saisonnier</w:t>
              </w:r>
            </w:ins>
          </w:p>
        </w:tc>
        <w:tc>
          <w:tcPr>
            <w:tcW w:w="0" w:type="auto"/>
            <w:hideMark/>
          </w:tcPr>
          <w:p w14:paraId="6A30A4E8" w14:textId="77777777" w:rsidR="006F2E99" w:rsidRPr="006F2E99" w:rsidRDefault="006F2E99" w:rsidP="00DC18AA">
            <w:pPr>
              <w:jc w:val="center"/>
              <w:rPr>
                <w:ins w:id="2247" w:author="CLUZEAU Marie" w:date="2026-02-16T10:39:00Z" w16du:dateUtc="2026-02-16T09:39:00Z"/>
              </w:rPr>
            </w:pPr>
            <w:ins w:id="2248" w:author="CLUZEAU Marie" w:date="2026-02-16T10:39:00Z" w16du:dateUtc="2026-02-16T09:39:00Z">
              <w:r w:rsidRPr="006F2E99">
                <w:t>100 %</w:t>
              </w:r>
            </w:ins>
          </w:p>
        </w:tc>
        <w:tc>
          <w:tcPr>
            <w:tcW w:w="0" w:type="auto"/>
            <w:hideMark/>
          </w:tcPr>
          <w:p w14:paraId="67333B42" w14:textId="77777777" w:rsidR="006F2E99" w:rsidRPr="006F2E99" w:rsidRDefault="006F2E99" w:rsidP="006F2E99">
            <w:pPr>
              <w:jc w:val="center"/>
              <w:rPr>
                <w:ins w:id="2249" w:author="CLUZEAU Marie" w:date="2026-02-16T10:39:00Z" w16du:dateUtc="2026-02-16T09:39:00Z"/>
              </w:rPr>
            </w:pPr>
            <w:ins w:id="2250" w:author="CLUZEAU Marie" w:date="2026-02-16T10:39:00Z" w16du:dateUtc="2026-02-16T09:39:00Z">
              <w:r w:rsidRPr="006F2E99">
                <w:t>Intervention saisonnière non réalisée</w:t>
              </w:r>
            </w:ins>
          </w:p>
        </w:tc>
        <w:tc>
          <w:tcPr>
            <w:tcW w:w="0" w:type="auto"/>
            <w:hideMark/>
          </w:tcPr>
          <w:p w14:paraId="33755128" w14:textId="77777777" w:rsidR="006F2E99" w:rsidRPr="006F2E99" w:rsidRDefault="006F2E99" w:rsidP="006F2E99">
            <w:pPr>
              <w:jc w:val="center"/>
              <w:rPr>
                <w:ins w:id="2251" w:author="CLUZEAU Marie" w:date="2026-02-16T10:39:00Z" w16du:dateUtc="2026-02-16T09:39:00Z"/>
              </w:rPr>
            </w:pPr>
            <w:ins w:id="2252" w:author="CLUZEAU Marie" w:date="2026-02-16T10:39:00Z" w16du:dateUtc="2026-02-16T09:39:00Z">
              <w:r w:rsidRPr="006F2E99">
                <w:t>300 € par intervention</w:t>
              </w:r>
            </w:ins>
          </w:p>
        </w:tc>
      </w:tr>
      <w:tr w:rsidR="006F2E99" w:rsidRPr="00132EBA" w14:paraId="227B11B5" w14:textId="77777777" w:rsidTr="006F2E99">
        <w:trPr>
          <w:tblCellSpacing w:w="15" w:type="dxa"/>
          <w:ins w:id="2253" w:author="CLUZEAU Marie" w:date="2026-02-16T10:39:00Z"/>
        </w:trPr>
        <w:tc>
          <w:tcPr>
            <w:tcW w:w="0" w:type="auto"/>
            <w:hideMark/>
          </w:tcPr>
          <w:p w14:paraId="2F40A6F2" w14:textId="77777777" w:rsidR="006F2E99" w:rsidRPr="006F2E99" w:rsidRDefault="006F2E99" w:rsidP="00DC18AA">
            <w:pPr>
              <w:jc w:val="center"/>
              <w:rPr>
                <w:ins w:id="2254" w:author="CLUZEAU Marie" w:date="2026-02-16T10:39:00Z" w16du:dateUtc="2026-02-16T09:39:00Z"/>
              </w:rPr>
            </w:pPr>
            <w:ins w:id="2255" w:author="CLUZEAU Marie" w:date="2026-02-16T10:39:00Z" w16du:dateUtc="2026-02-16T09:39:00Z">
              <w:r w:rsidRPr="006F2E99">
                <w:t>26</w:t>
              </w:r>
            </w:ins>
          </w:p>
        </w:tc>
        <w:tc>
          <w:tcPr>
            <w:tcW w:w="0" w:type="auto"/>
            <w:hideMark/>
          </w:tcPr>
          <w:p w14:paraId="5E515606" w14:textId="77777777" w:rsidR="006F2E99" w:rsidRPr="006F2E99" w:rsidRDefault="006F2E99" w:rsidP="00DC18AA">
            <w:pPr>
              <w:jc w:val="center"/>
              <w:rPr>
                <w:ins w:id="2256" w:author="CLUZEAU Marie" w:date="2026-02-16T10:39:00Z" w16du:dateUtc="2026-02-16T09:39:00Z"/>
              </w:rPr>
            </w:pPr>
            <w:ins w:id="2257" w:author="CLUZEAU Marie" w:date="2026-02-16T10:39:00Z" w16du:dateUtc="2026-02-16T09:39:00Z">
              <w:r w:rsidRPr="006F2E99">
                <w:t>Espaces verts</w:t>
              </w:r>
            </w:ins>
          </w:p>
        </w:tc>
        <w:tc>
          <w:tcPr>
            <w:tcW w:w="0" w:type="auto"/>
            <w:hideMark/>
          </w:tcPr>
          <w:p w14:paraId="715E0249" w14:textId="77777777" w:rsidR="006F2E99" w:rsidRPr="006F2E99" w:rsidRDefault="006F2E99" w:rsidP="006F2E99">
            <w:pPr>
              <w:jc w:val="center"/>
              <w:rPr>
                <w:ins w:id="2258" w:author="CLUZEAU Marie" w:date="2026-02-16T10:39:00Z" w16du:dateUtc="2026-02-16T09:39:00Z"/>
              </w:rPr>
            </w:pPr>
            <w:ins w:id="2259" w:author="CLUZEAU Marie" w:date="2026-02-16T10:39:00Z" w16du:dateUtc="2026-02-16T09:39:00Z">
              <w:r w:rsidRPr="006F2E99">
                <w:t>Non-conformité intrants phytosanitaires</w:t>
              </w:r>
            </w:ins>
          </w:p>
        </w:tc>
        <w:tc>
          <w:tcPr>
            <w:tcW w:w="0" w:type="auto"/>
            <w:hideMark/>
          </w:tcPr>
          <w:p w14:paraId="3E8AB01E" w14:textId="77777777" w:rsidR="006F2E99" w:rsidRPr="006F2E99" w:rsidRDefault="006F2E99" w:rsidP="00DC18AA">
            <w:pPr>
              <w:jc w:val="center"/>
              <w:rPr>
                <w:ins w:id="2260" w:author="CLUZEAU Marie" w:date="2026-02-16T10:39:00Z" w16du:dateUtc="2026-02-16T09:39:00Z"/>
              </w:rPr>
            </w:pPr>
            <w:ins w:id="2261" w:author="CLUZEAU Marie" w:date="2026-02-16T10:39:00Z" w16du:dateUtc="2026-02-16T09:39:00Z">
              <w:r w:rsidRPr="006F2E99">
                <w:t>Conformité réglementaire + diminution</w:t>
              </w:r>
            </w:ins>
          </w:p>
        </w:tc>
        <w:tc>
          <w:tcPr>
            <w:tcW w:w="0" w:type="auto"/>
            <w:hideMark/>
          </w:tcPr>
          <w:p w14:paraId="699343A4" w14:textId="77777777" w:rsidR="006F2E99" w:rsidRPr="006F2E99" w:rsidRDefault="006F2E99" w:rsidP="006F2E99">
            <w:pPr>
              <w:jc w:val="center"/>
              <w:rPr>
                <w:ins w:id="2262" w:author="CLUZEAU Marie" w:date="2026-02-16T10:39:00Z" w16du:dateUtc="2026-02-16T09:39:00Z"/>
              </w:rPr>
            </w:pPr>
            <w:ins w:id="2263" w:author="CLUZEAU Marie" w:date="2026-02-16T10:39:00Z" w16du:dateUtc="2026-02-16T09:39:00Z">
              <w:r w:rsidRPr="006F2E99">
                <w:t>Utilisation non conforme ou absence justification</w:t>
              </w:r>
            </w:ins>
          </w:p>
        </w:tc>
        <w:tc>
          <w:tcPr>
            <w:tcW w:w="0" w:type="auto"/>
            <w:hideMark/>
          </w:tcPr>
          <w:p w14:paraId="5196D520" w14:textId="77777777" w:rsidR="006F2E99" w:rsidRPr="006F2E99" w:rsidRDefault="006F2E99" w:rsidP="006F2E99">
            <w:pPr>
              <w:jc w:val="center"/>
              <w:rPr>
                <w:ins w:id="2264" w:author="CLUZEAU Marie" w:date="2026-02-16T10:39:00Z" w16du:dateUtc="2026-02-16T09:39:00Z"/>
              </w:rPr>
            </w:pPr>
            <w:ins w:id="2265" w:author="CLUZEAU Marie" w:date="2026-02-16T10:39:00Z" w16du:dateUtc="2026-02-16T09:39:00Z">
              <w:r w:rsidRPr="006F2E99">
                <w:t>500 € par manquement</w:t>
              </w:r>
            </w:ins>
          </w:p>
        </w:tc>
      </w:tr>
      <w:tr w:rsidR="006F2E99" w:rsidRPr="00132EBA" w14:paraId="5F94CAED" w14:textId="77777777" w:rsidTr="006F2E99">
        <w:trPr>
          <w:tblCellSpacing w:w="15" w:type="dxa"/>
          <w:ins w:id="2266" w:author="CLUZEAU Marie" w:date="2026-02-16T10:39:00Z"/>
        </w:trPr>
        <w:tc>
          <w:tcPr>
            <w:tcW w:w="0" w:type="auto"/>
            <w:hideMark/>
          </w:tcPr>
          <w:p w14:paraId="66630180" w14:textId="77777777" w:rsidR="006F2E99" w:rsidRPr="006F2E99" w:rsidRDefault="006F2E99" w:rsidP="00DC18AA">
            <w:pPr>
              <w:jc w:val="center"/>
              <w:rPr>
                <w:ins w:id="2267" w:author="CLUZEAU Marie" w:date="2026-02-16T10:39:00Z" w16du:dateUtc="2026-02-16T09:39:00Z"/>
              </w:rPr>
            </w:pPr>
            <w:ins w:id="2268" w:author="CLUZEAU Marie" w:date="2026-02-16T10:39:00Z" w16du:dateUtc="2026-02-16T09:39:00Z">
              <w:r w:rsidRPr="006F2E99">
                <w:t>27</w:t>
              </w:r>
            </w:ins>
          </w:p>
        </w:tc>
        <w:tc>
          <w:tcPr>
            <w:tcW w:w="0" w:type="auto"/>
            <w:hideMark/>
          </w:tcPr>
          <w:p w14:paraId="7F3D86E7" w14:textId="77777777" w:rsidR="006F2E99" w:rsidRPr="006F2E99" w:rsidRDefault="006F2E99" w:rsidP="00DC18AA">
            <w:pPr>
              <w:jc w:val="center"/>
              <w:rPr>
                <w:ins w:id="2269" w:author="CLUZEAU Marie" w:date="2026-02-16T10:39:00Z" w16du:dateUtc="2026-02-16T09:39:00Z"/>
              </w:rPr>
            </w:pPr>
            <w:ins w:id="2270" w:author="CLUZEAU Marie" w:date="2026-02-16T10:39:00Z" w16du:dateUtc="2026-02-16T09:39:00Z">
              <w:r w:rsidRPr="006F2E99">
                <w:t>Environnemental</w:t>
              </w:r>
            </w:ins>
          </w:p>
        </w:tc>
        <w:tc>
          <w:tcPr>
            <w:tcW w:w="0" w:type="auto"/>
            <w:hideMark/>
          </w:tcPr>
          <w:p w14:paraId="766D5256" w14:textId="77777777" w:rsidR="006F2E99" w:rsidRPr="006F2E99" w:rsidRDefault="006F2E99" w:rsidP="006F2E99">
            <w:pPr>
              <w:jc w:val="center"/>
              <w:rPr>
                <w:ins w:id="2271" w:author="CLUZEAU Marie" w:date="2026-02-16T10:39:00Z" w16du:dateUtc="2026-02-16T09:39:00Z"/>
              </w:rPr>
            </w:pPr>
            <w:ins w:id="2272" w:author="CLUZEAU Marie" w:date="2026-02-16T10:39:00Z" w16du:dateUtc="2026-02-16T09:39:00Z">
              <w:r w:rsidRPr="006F2E99">
                <w:t>Part produits Écolabel insuffisante</w:t>
              </w:r>
            </w:ins>
          </w:p>
        </w:tc>
        <w:tc>
          <w:tcPr>
            <w:tcW w:w="0" w:type="auto"/>
            <w:hideMark/>
          </w:tcPr>
          <w:p w14:paraId="5AFCA859" w14:textId="77777777" w:rsidR="006F2E99" w:rsidRPr="006F2E99" w:rsidRDefault="006F2E99" w:rsidP="00DC18AA">
            <w:pPr>
              <w:jc w:val="center"/>
              <w:rPr>
                <w:ins w:id="2273" w:author="CLUZEAU Marie" w:date="2026-02-16T10:39:00Z" w16du:dateUtc="2026-02-16T09:39:00Z"/>
              </w:rPr>
            </w:pPr>
            <w:ins w:id="2274" w:author="CLUZEAU Marie" w:date="2026-02-16T10:39:00Z" w16du:dateUtc="2026-02-16T09:39:00Z">
              <w:r w:rsidRPr="006F2E99">
                <w:t>≥ 90 %</w:t>
              </w:r>
            </w:ins>
          </w:p>
        </w:tc>
        <w:tc>
          <w:tcPr>
            <w:tcW w:w="0" w:type="auto"/>
            <w:hideMark/>
          </w:tcPr>
          <w:p w14:paraId="29D348F5" w14:textId="77777777" w:rsidR="006F2E99" w:rsidRPr="006F2E99" w:rsidRDefault="006F2E99" w:rsidP="006F2E99">
            <w:pPr>
              <w:jc w:val="center"/>
              <w:rPr>
                <w:ins w:id="2275" w:author="CLUZEAU Marie" w:date="2026-02-16T10:39:00Z" w16du:dateUtc="2026-02-16T09:39:00Z"/>
              </w:rPr>
            </w:pPr>
            <w:ins w:id="2276" w:author="CLUZEAU Marie" w:date="2026-02-16T10:39:00Z" w16du:dateUtc="2026-02-16T09:39:00Z">
              <w:r w:rsidRPr="006F2E99">
                <w:t>Taux mensuel inférieur au seuil</w:t>
              </w:r>
            </w:ins>
          </w:p>
        </w:tc>
        <w:tc>
          <w:tcPr>
            <w:tcW w:w="0" w:type="auto"/>
            <w:hideMark/>
          </w:tcPr>
          <w:p w14:paraId="29A2A4B0" w14:textId="77777777" w:rsidR="006F2E99" w:rsidRPr="006F2E99" w:rsidRDefault="006F2E99" w:rsidP="006F2E99">
            <w:pPr>
              <w:jc w:val="center"/>
              <w:rPr>
                <w:ins w:id="2277" w:author="CLUZEAU Marie" w:date="2026-02-16T10:39:00Z" w16du:dateUtc="2026-02-16T09:39:00Z"/>
              </w:rPr>
            </w:pPr>
            <w:ins w:id="2278" w:author="CLUZEAU Marie" w:date="2026-02-16T10:39:00Z" w16du:dateUtc="2026-02-16T09:39:00Z">
              <w:r w:rsidRPr="006F2E99">
                <w:t>300 € par mois concerné</w:t>
              </w:r>
            </w:ins>
          </w:p>
        </w:tc>
      </w:tr>
      <w:tr w:rsidR="006F2E99" w:rsidRPr="00132EBA" w14:paraId="3AD1CCA7" w14:textId="77777777" w:rsidTr="006F2E99">
        <w:trPr>
          <w:tblCellSpacing w:w="15" w:type="dxa"/>
          <w:ins w:id="2279" w:author="CLUZEAU Marie" w:date="2026-02-16T10:39:00Z"/>
        </w:trPr>
        <w:tc>
          <w:tcPr>
            <w:tcW w:w="0" w:type="auto"/>
            <w:hideMark/>
          </w:tcPr>
          <w:p w14:paraId="6A39E1E0" w14:textId="77777777" w:rsidR="006F2E99" w:rsidRPr="006F2E99" w:rsidRDefault="006F2E99" w:rsidP="00DC18AA">
            <w:pPr>
              <w:jc w:val="center"/>
              <w:rPr>
                <w:ins w:id="2280" w:author="CLUZEAU Marie" w:date="2026-02-16T10:39:00Z" w16du:dateUtc="2026-02-16T09:39:00Z"/>
              </w:rPr>
            </w:pPr>
            <w:ins w:id="2281" w:author="CLUZEAU Marie" w:date="2026-02-16T10:39:00Z" w16du:dateUtc="2026-02-16T09:39:00Z">
              <w:r w:rsidRPr="006F2E99">
                <w:t>28</w:t>
              </w:r>
            </w:ins>
          </w:p>
        </w:tc>
        <w:tc>
          <w:tcPr>
            <w:tcW w:w="0" w:type="auto"/>
            <w:hideMark/>
          </w:tcPr>
          <w:p w14:paraId="499B5146" w14:textId="77777777" w:rsidR="006F2E99" w:rsidRPr="006F2E99" w:rsidRDefault="006F2E99" w:rsidP="00DC18AA">
            <w:pPr>
              <w:jc w:val="center"/>
              <w:rPr>
                <w:ins w:id="2282" w:author="CLUZEAU Marie" w:date="2026-02-16T10:39:00Z" w16du:dateUtc="2026-02-16T09:39:00Z"/>
              </w:rPr>
            </w:pPr>
            <w:ins w:id="2283" w:author="CLUZEAU Marie" w:date="2026-02-16T10:39:00Z" w16du:dateUtc="2026-02-16T09:39:00Z">
              <w:r w:rsidRPr="006F2E99">
                <w:t>Sociétal</w:t>
              </w:r>
            </w:ins>
          </w:p>
        </w:tc>
        <w:tc>
          <w:tcPr>
            <w:tcW w:w="0" w:type="auto"/>
            <w:hideMark/>
          </w:tcPr>
          <w:p w14:paraId="6689D0C8" w14:textId="77777777" w:rsidR="006F2E99" w:rsidRPr="006F2E99" w:rsidRDefault="006F2E99" w:rsidP="006F2E99">
            <w:pPr>
              <w:jc w:val="center"/>
              <w:rPr>
                <w:ins w:id="2284" w:author="CLUZEAU Marie" w:date="2026-02-16T10:39:00Z" w16du:dateUtc="2026-02-16T09:39:00Z"/>
              </w:rPr>
            </w:pPr>
            <w:ins w:id="2285" w:author="CLUZEAU Marie" w:date="2026-02-16T10:39:00Z" w16du:dateUtc="2026-02-16T09:39:00Z">
              <w:r w:rsidRPr="006F2E99">
                <w:t>Retard transmission plan de formation</w:t>
              </w:r>
            </w:ins>
          </w:p>
        </w:tc>
        <w:tc>
          <w:tcPr>
            <w:tcW w:w="0" w:type="auto"/>
            <w:hideMark/>
          </w:tcPr>
          <w:p w14:paraId="501B6724" w14:textId="77777777" w:rsidR="006F2E99" w:rsidRPr="006F2E99" w:rsidRDefault="006F2E99" w:rsidP="00DC18AA">
            <w:pPr>
              <w:jc w:val="center"/>
              <w:rPr>
                <w:ins w:id="2286" w:author="CLUZEAU Marie" w:date="2026-02-16T10:39:00Z" w16du:dateUtc="2026-02-16T09:39:00Z"/>
              </w:rPr>
            </w:pPr>
            <w:ins w:id="2287" w:author="CLUZEAU Marie" w:date="2026-02-16T10:39:00Z" w16du:dateUtc="2026-02-16T09:39:00Z">
              <w:r w:rsidRPr="006F2E99">
                <w:t>≤ 48h</w:t>
              </w:r>
            </w:ins>
          </w:p>
        </w:tc>
        <w:tc>
          <w:tcPr>
            <w:tcW w:w="0" w:type="auto"/>
            <w:hideMark/>
          </w:tcPr>
          <w:p w14:paraId="4650ABCA" w14:textId="77777777" w:rsidR="006F2E99" w:rsidRPr="006F2E99" w:rsidRDefault="006F2E99" w:rsidP="006F2E99">
            <w:pPr>
              <w:jc w:val="center"/>
              <w:rPr>
                <w:ins w:id="2288" w:author="CLUZEAU Marie" w:date="2026-02-16T10:39:00Z" w16du:dateUtc="2026-02-16T09:39:00Z"/>
              </w:rPr>
            </w:pPr>
            <w:ins w:id="2289" w:author="CLUZEAU Marie" w:date="2026-02-16T10:39:00Z" w16du:dateUtc="2026-02-16T09:39:00Z">
              <w:r w:rsidRPr="006F2E99">
                <w:t>Non transmission des justificatifs dans le délai</w:t>
              </w:r>
            </w:ins>
          </w:p>
        </w:tc>
        <w:tc>
          <w:tcPr>
            <w:tcW w:w="0" w:type="auto"/>
            <w:hideMark/>
          </w:tcPr>
          <w:p w14:paraId="1FDB4AD0" w14:textId="77777777" w:rsidR="006F2E99" w:rsidRPr="006F2E99" w:rsidRDefault="006F2E99" w:rsidP="006F2E99">
            <w:pPr>
              <w:jc w:val="center"/>
              <w:rPr>
                <w:ins w:id="2290" w:author="CLUZEAU Marie" w:date="2026-02-16T10:39:00Z" w16du:dateUtc="2026-02-16T09:39:00Z"/>
              </w:rPr>
            </w:pPr>
            <w:ins w:id="2291" w:author="CLUZEAU Marie" w:date="2026-02-16T10:39:00Z" w16du:dateUtc="2026-02-16T09:39:00Z">
              <w:r w:rsidRPr="006F2E99">
                <w:t>100 € par jour de retard</w:t>
              </w:r>
            </w:ins>
          </w:p>
        </w:tc>
      </w:tr>
      <w:tr w:rsidR="006F2E99" w:rsidRPr="00132EBA" w14:paraId="55C1A03D" w14:textId="77777777" w:rsidTr="006F2E99">
        <w:trPr>
          <w:tblCellSpacing w:w="15" w:type="dxa"/>
          <w:ins w:id="2292" w:author="CLUZEAU Marie" w:date="2026-02-16T10:39:00Z"/>
        </w:trPr>
        <w:tc>
          <w:tcPr>
            <w:tcW w:w="0" w:type="auto"/>
            <w:hideMark/>
          </w:tcPr>
          <w:p w14:paraId="1DA4FA43" w14:textId="77777777" w:rsidR="006F2E99" w:rsidRPr="006F2E99" w:rsidRDefault="006F2E99" w:rsidP="00DC18AA">
            <w:pPr>
              <w:jc w:val="center"/>
              <w:rPr>
                <w:ins w:id="2293" w:author="CLUZEAU Marie" w:date="2026-02-16T10:39:00Z" w16du:dateUtc="2026-02-16T09:39:00Z"/>
              </w:rPr>
            </w:pPr>
            <w:ins w:id="2294" w:author="CLUZEAU Marie" w:date="2026-02-16T10:39:00Z" w16du:dateUtc="2026-02-16T09:39:00Z">
              <w:r w:rsidRPr="006F2E99">
                <w:t>29</w:t>
              </w:r>
            </w:ins>
          </w:p>
        </w:tc>
        <w:tc>
          <w:tcPr>
            <w:tcW w:w="0" w:type="auto"/>
            <w:hideMark/>
          </w:tcPr>
          <w:p w14:paraId="5D219CC7" w14:textId="77777777" w:rsidR="006F2E99" w:rsidRPr="006F2E99" w:rsidRDefault="006F2E99" w:rsidP="00DC18AA">
            <w:pPr>
              <w:jc w:val="center"/>
              <w:rPr>
                <w:ins w:id="2295" w:author="CLUZEAU Marie" w:date="2026-02-16T10:39:00Z" w16du:dateUtc="2026-02-16T09:39:00Z"/>
              </w:rPr>
            </w:pPr>
            <w:ins w:id="2296" w:author="CLUZEAU Marie" w:date="2026-02-16T10:39:00Z" w16du:dateUtc="2026-02-16T09:39:00Z">
              <w:r w:rsidRPr="006F2E99">
                <w:t>Performance économique</w:t>
              </w:r>
            </w:ins>
          </w:p>
        </w:tc>
        <w:tc>
          <w:tcPr>
            <w:tcW w:w="0" w:type="auto"/>
            <w:hideMark/>
          </w:tcPr>
          <w:p w14:paraId="6D886039" w14:textId="77777777" w:rsidR="006F2E99" w:rsidRPr="006F2E99" w:rsidRDefault="006F2E99" w:rsidP="006F2E99">
            <w:pPr>
              <w:jc w:val="center"/>
              <w:rPr>
                <w:ins w:id="2297" w:author="CLUZEAU Marie" w:date="2026-02-16T10:39:00Z" w16du:dateUtc="2026-02-16T09:39:00Z"/>
              </w:rPr>
            </w:pPr>
            <w:ins w:id="2298" w:author="CLUZEAU Marie" w:date="2026-02-16T10:39:00Z" w16du:dateUtc="2026-02-16T09:39:00Z">
              <w:r w:rsidRPr="006F2E99">
                <w:t>Non-respect BPU</w:t>
              </w:r>
            </w:ins>
          </w:p>
        </w:tc>
        <w:tc>
          <w:tcPr>
            <w:tcW w:w="0" w:type="auto"/>
            <w:hideMark/>
          </w:tcPr>
          <w:p w14:paraId="23E0540F" w14:textId="77777777" w:rsidR="006F2E99" w:rsidRPr="006F2E99" w:rsidRDefault="006F2E99" w:rsidP="00DC18AA">
            <w:pPr>
              <w:jc w:val="center"/>
              <w:rPr>
                <w:ins w:id="2299" w:author="CLUZEAU Marie" w:date="2026-02-16T10:39:00Z" w16du:dateUtc="2026-02-16T09:39:00Z"/>
              </w:rPr>
            </w:pPr>
            <w:ins w:id="2300" w:author="CLUZEAU Marie" w:date="2026-02-16T10:39:00Z" w16du:dateUtc="2026-02-16T09:39:00Z">
              <w:r w:rsidRPr="006F2E99">
                <w:t>100 %</w:t>
              </w:r>
            </w:ins>
          </w:p>
        </w:tc>
        <w:tc>
          <w:tcPr>
            <w:tcW w:w="0" w:type="auto"/>
            <w:hideMark/>
          </w:tcPr>
          <w:p w14:paraId="700585E8" w14:textId="77777777" w:rsidR="006F2E99" w:rsidRPr="006F2E99" w:rsidRDefault="006F2E99" w:rsidP="006F2E99">
            <w:pPr>
              <w:jc w:val="center"/>
              <w:rPr>
                <w:ins w:id="2301" w:author="CLUZEAU Marie" w:date="2026-02-16T10:39:00Z" w16du:dateUtc="2026-02-16T09:39:00Z"/>
              </w:rPr>
            </w:pPr>
            <w:ins w:id="2302" w:author="CLUZEAU Marie" w:date="2026-02-16T10:39:00Z" w16du:dateUtc="2026-02-16T09:39:00Z">
              <w:r w:rsidRPr="006F2E99">
                <w:t>Devis non conforme aux prix contractuels</w:t>
              </w:r>
            </w:ins>
          </w:p>
        </w:tc>
        <w:tc>
          <w:tcPr>
            <w:tcW w:w="0" w:type="auto"/>
            <w:hideMark/>
          </w:tcPr>
          <w:p w14:paraId="1EEF19E8" w14:textId="77777777" w:rsidR="006F2E99" w:rsidRPr="006F2E99" w:rsidRDefault="006F2E99" w:rsidP="006F2E99">
            <w:pPr>
              <w:jc w:val="center"/>
              <w:rPr>
                <w:ins w:id="2303" w:author="CLUZEAU Marie" w:date="2026-02-16T10:39:00Z" w16du:dateUtc="2026-02-16T09:39:00Z"/>
              </w:rPr>
            </w:pPr>
            <w:ins w:id="2304" w:author="CLUZEAU Marie" w:date="2026-02-16T10:39:00Z" w16du:dateUtc="2026-02-16T09:39:00Z">
              <w:r w:rsidRPr="006F2E99">
                <w:t>150 € par devis non conforme</w:t>
              </w:r>
            </w:ins>
          </w:p>
        </w:tc>
      </w:tr>
      <w:tr w:rsidR="006F2E99" w:rsidRPr="00132EBA" w14:paraId="45685E42" w14:textId="77777777" w:rsidTr="006F2E99">
        <w:trPr>
          <w:tblCellSpacing w:w="15" w:type="dxa"/>
          <w:ins w:id="2305" w:author="CLUZEAU Marie" w:date="2026-02-16T10:39:00Z"/>
        </w:trPr>
        <w:tc>
          <w:tcPr>
            <w:tcW w:w="0" w:type="auto"/>
            <w:hideMark/>
          </w:tcPr>
          <w:p w14:paraId="002D1E87" w14:textId="77777777" w:rsidR="006F2E99" w:rsidRPr="006F2E99" w:rsidRDefault="006F2E99" w:rsidP="00DC18AA">
            <w:pPr>
              <w:jc w:val="center"/>
              <w:rPr>
                <w:ins w:id="2306" w:author="CLUZEAU Marie" w:date="2026-02-16T10:39:00Z" w16du:dateUtc="2026-02-16T09:39:00Z"/>
              </w:rPr>
            </w:pPr>
            <w:ins w:id="2307" w:author="CLUZEAU Marie" w:date="2026-02-16T10:39:00Z" w16du:dateUtc="2026-02-16T09:39:00Z">
              <w:r w:rsidRPr="006F2E99">
                <w:t>30</w:t>
              </w:r>
            </w:ins>
          </w:p>
        </w:tc>
        <w:tc>
          <w:tcPr>
            <w:tcW w:w="0" w:type="auto"/>
            <w:hideMark/>
          </w:tcPr>
          <w:p w14:paraId="5DF8D6C4" w14:textId="77777777" w:rsidR="006F2E99" w:rsidRPr="006F2E99" w:rsidRDefault="006F2E99" w:rsidP="00DC18AA">
            <w:pPr>
              <w:jc w:val="center"/>
              <w:rPr>
                <w:ins w:id="2308" w:author="CLUZEAU Marie" w:date="2026-02-16T10:39:00Z" w16du:dateUtc="2026-02-16T09:39:00Z"/>
              </w:rPr>
            </w:pPr>
            <w:ins w:id="2309" w:author="CLUZEAU Marie" w:date="2026-02-16T10:39:00Z" w16du:dateUtc="2026-02-16T09:39:00Z">
              <w:r w:rsidRPr="006F2E99">
                <w:t>Performance économique</w:t>
              </w:r>
            </w:ins>
          </w:p>
        </w:tc>
        <w:tc>
          <w:tcPr>
            <w:tcW w:w="0" w:type="auto"/>
            <w:hideMark/>
          </w:tcPr>
          <w:p w14:paraId="2E54001D" w14:textId="77777777" w:rsidR="006F2E99" w:rsidRPr="006F2E99" w:rsidRDefault="006F2E99" w:rsidP="006F2E99">
            <w:pPr>
              <w:jc w:val="center"/>
              <w:rPr>
                <w:ins w:id="2310" w:author="CLUZEAU Marie" w:date="2026-02-16T10:39:00Z" w16du:dateUtc="2026-02-16T09:39:00Z"/>
              </w:rPr>
            </w:pPr>
            <w:ins w:id="2311" w:author="CLUZEAU Marie" w:date="2026-02-16T10:39:00Z" w16du:dateUtc="2026-02-16T09:39:00Z">
              <w:r w:rsidRPr="006F2E99">
                <w:t>Objectif économie Plan de Progrès non atteint</w:t>
              </w:r>
            </w:ins>
          </w:p>
        </w:tc>
        <w:tc>
          <w:tcPr>
            <w:tcW w:w="0" w:type="auto"/>
            <w:hideMark/>
          </w:tcPr>
          <w:p w14:paraId="67951167" w14:textId="77777777" w:rsidR="006F2E99" w:rsidRPr="006F2E99" w:rsidRDefault="006F2E99" w:rsidP="00DC18AA">
            <w:pPr>
              <w:jc w:val="center"/>
              <w:rPr>
                <w:ins w:id="2312" w:author="CLUZEAU Marie" w:date="2026-02-16T10:39:00Z" w16du:dateUtc="2026-02-16T09:39:00Z"/>
              </w:rPr>
            </w:pPr>
            <w:ins w:id="2313" w:author="CLUZEAU Marie" w:date="2026-02-16T10:39:00Z" w16du:dateUtc="2026-02-16T09:39:00Z">
              <w:r w:rsidRPr="006F2E99">
                <w:t>≥ 1 %</w:t>
              </w:r>
            </w:ins>
          </w:p>
        </w:tc>
        <w:tc>
          <w:tcPr>
            <w:tcW w:w="0" w:type="auto"/>
            <w:hideMark/>
          </w:tcPr>
          <w:p w14:paraId="5CC99773" w14:textId="77777777" w:rsidR="006F2E99" w:rsidRPr="006F2E99" w:rsidRDefault="006F2E99" w:rsidP="006F2E99">
            <w:pPr>
              <w:jc w:val="center"/>
              <w:rPr>
                <w:ins w:id="2314" w:author="CLUZEAU Marie" w:date="2026-02-16T10:39:00Z" w16du:dateUtc="2026-02-16T09:39:00Z"/>
              </w:rPr>
            </w:pPr>
            <w:ins w:id="2315" w:author="CLUZEAU Marie" w:date="2026-02-16T10:39:00Z" w16du:dateUtc="2026-02-16T09:39:00Z">
              <w:r w:rsidRPr="006F2E99">
                <w:t>Économie annuelle &lt; 1 %</w:t>
              </w:r>
            </w:ins>
          </w:p>
        </w:tc>
        <w:tc>
          <w:tcPr>
            <w:tcW w:w="0" w:type="auto"/>
            <w:hideMark/>
          </w:tcPr>
          <w:p w14:paraId="3CC3FA5C" w14:textId="77777777" w:rsidR="006F2E99" w:rsidRPr="006F2E99" w:rsidRDefault="006F2E99" w:rsidP="006F2E99">
            <w:pPr>
              <w:jc w:val="center"/>
              <w:rPr>
                <w:ins w:id="2316" w:author="CLUZEAU Marie" w:date="2026-02-16T10:39:00Z" w16du:dateUtc="2026-02-16T09:39:00Z"/>
              </w:rPr>
            </w:pPr>
            <w:ins w:id="2317" w:author="CLUZEAU Marie" w:date="2026-02-16T10:39:00Z" w16du:dateUtc="2026-02-16T09:39:00Z">
              <w:r w:rsidRPr="006F2E99">
                <w:t>0,5 % du montant annuel HT</w:t>
              </w:r>
            </w:ins>
          </w:p>
        </w:tc>
      </w:tr>
    </w:tbl>
    <w:bookmarkEnd w:id="1895"/>
    <w:p w14:paraId="6FF465F8" w14:textId="43640FAE" w:rsidR="00F50B4B" w:rsidDel="00637BE0" w:rsidRDefault="0022050D" w:rsidP="009E52B8">
      <w:pPr>
        <w:jc w:val="both"/>
        <w:rPr>
          <w:del w:id="2318" w:author="CLUZEAU Marie" w:date="2026-02-16T10:38:00Z" w16du:dateUtc="2026-02-16T09:38:00Z"/>
        </w:rPr>
      </w:pPr>
      <w:ins w:id="2319" w:author="BLIN Prescillia" w:date="2026-02-06T14:50:00Z" w16du:dateUtc="2026-02-06T13:50:00Z">
        <w:del w:id="2320" w:author="CLUZEAU Marie" w:date="2026-02-16T10:38:00Z" w16du:dateUtc="2026-02-16T09:38:00Z">
          <w:r>
            <w:pict w14:anchorId="6D4C2DB2">
              <v:rect id="_x0000_i1025" style="width:0;height:1.5pt" o:hralign="center" o:hrstd="t" o:hr="t" fillcolor="#a0a0a0" stroked="f"/>
            </w:pict>
          </w:r>
        </w:del>
      </w:ins>
    </w:p>
    <w:p w14:paraId="61739F0A" w14:textId="77777777" w:rsidR="00637BE0" w:rsidRDefault="00637BE0" w:rsidP="00F50B4B">
      <w:pPr>
        <w:rPr>
          <w:ins w:id="2321" w:author="CLUZEAU Marie" w:date="2026-02-16T10:38:00Z" w16du:dateUtc="2026-02-16T09:38:00Z"/>
        </w:rPr>
      </w:pPr>
    </w:p>
    <w:p w14:paraId="6007F25A" w14:textId="77777777" w:rsidR="00637BE0" w:rsidRDefault="00637BE0" w:rsidP="00F50B4B">
      <w:pPr>
        <w:rPr>
          <w:ins w:id="2322" w:author="CLUZEAU Marie" w:date="2026-02-16T10:38:00Z" w16du:dateUtc="2026-02-16T09:38:00Z"/>
        </w:rPr>
      </w:pPr>
    </w:p>
    <w:p w14:paraId="64C76E13" w14:textId="3B1D2C36" w:rsidR="00F50B4B" w:rsidDel="00637BE0" w:rsidRDefault="00F50B4B" w:rsidP="00F50B4B">
      <w:pPr>
        <w:pStyle w:val="z-Hautduformulaire"/>
        <w:rPr>
          <w:ins w:id="2323" w:author="BLIN Prescillia" w:date="2026-02-06T14:50:00Z" w16du:dateUtc="2026-02-06T13:50:00Z"/>
          <w:del w:id="2324" w:author="CLUZEAU Marie" w:date="2026-02-16T10:38:00Z" w16du:dateUtc="2026-02-16T09:38:00Z"/>
        </w:rPr>
      </w:pPr>
      <w:ins w:id="2325" w:author="BLIN Prescillia" w:date="2026-02-06T14:50:00Z" w16du:dateUtc="2026-02-06T13:50:00Z">
        <w:del w:id="2326" w:author="CLUZEAU Marie" w:date="2026-02-16T10:38:00Z" w16du:dateUtc="2026-02-16T09:38:00Z">
          <w:r w:rsidDel="00637BE0">
            <w:delText>Haut du formulaire</w:delText>
          </w:r>
        </w:del>
      </w:ins>
    </w:p>
    <w:p w14:paraId="3442251E" w14:textId="14459CC0" w:rsidR="00F50B4B" w:rsidDel="00637BE0" w:rsidRDefault="00546273">
      <w:pPr>
        <w:pStyle w:val="z-Basduformulaire"/>
        <w:jc w:val="left"/>
        <w:rPr>
          <w:ins w:id="2327" w:author="BLIN Prescillia" w:date="2026-02-06T14:50:00Z" w16du:dateUtc="2026-02-06T13:50:00Z"/>
          <w:del w:id="2328" w:author="CLUZEAU Marie" w:date="2026-02-16T10:38:00Z" w16du:dateUtc="2026-02-16T09:38:00Z"/>
        </w:rPr>
        <w:pPrChange w:id="2329" w:author="BLIN Prescillia" w:date="2026-02-06T14:53:00Z" w16du:dateUtc="2026-02-06T13:53:00Z">
          <w:pPr>
            <w:pStyle w:val="z-Basduformulaire"/>
          </w:pPr>
        </w:pPrChange>
      </w:pPr>
      <w:ins w:id="2330" w:author="BLIN Prescillia" w:date="2026-02-06T14:53:00Z" w16du:dateUtc="2026-02-06T13:53:00Z">
        <w:del w:id="2331" w:author="CLUZEAU Marie" w:date="2026-02-16T10:38:00Z" w16du:dateUtc="2026-02-16T09:38:00Z">
          <w:r w:rsidDel="00637BE0">
            <w:delText>Les pénalités sont cumulables entre elles dès lors qu’elles sanctionnent des manquements distinctsLes pénalités sont cumulables entre elles dès lors qu’elles sanctionnent des manquements distinctsLes pénalités sont cumulables entre elles dès lors qu’elles sanctionnent des manquements distincts</w:delText>
          </w:r>
        </w:del>
      </w:ins>
      <w:ins w:id="2332" w:author="BLIN Prescillia" w:date="2026-02-06T14:50:00Z" w16du:dateUtc="2026-02-06T13:50:00Z">
        <w:del w:id="2333" w:author="CLUZEAU Marie" w:date="2026-02-16T10:38:00Z" w16du:dateUtc="2026-02-16T09:38:00Z">
          <w:r w:rsidR="00F50B4B" w:rsidDel="00637BE0">
            <w:delText>Bas du formulaire</w:delText>
          </w:r>
        </w:del>
      </w:ins>
    </w:p>
    <w:p w14:paraId="0F83E7E2" w14:textId="4D9B2DC4" w:rsidR="00F50B4B" w:rsidDel="00637BE0" w:rsidRDefault="00F50B4B" w:rsidP="009E52B8">
      <w:pPr>
        <w:jc w:val="both"/>
        <w:rPr>
          <w:ins w:id="2334" w:author="BLIN Prescillia" w:date="2026-02-06T14:49:00Z" w16du:dateUtc="2026-02-06T13:49:00Z"/>
          <w:del w:id="2335" w:author="CLUZEAU Marie" w:date="2026-02-16T10:38:00Z" w16du:dateUtc="2026-02-16T09:38:00Z"/>
          <w:rFonts w:ascii="FranceTV Brown TT Light" w:hAnsi="FranceTV Brown TT Light" w:cs="FranceTV Brown TT Light"/>
        </w:rPr>
      </w:pPr>
    </w:p>
    <w:p w14:paraId="3CB4DEEF" w14:textId="076F75DF" w:rsidR="00F50B4B" w:rsidRDefault="00546273" w:rsidP="009E52B8">
      <w:pPr>
        <w:jc w:val="both"/>
        <w:rPr>
          <w:ins w:id="2336" w:author="CLUZEAU Marie" w:date="2026-02-17T09:48:00Z" w16du:dateUtc="2026-02-17T08:48:00Z"/>
        </w:rPr>
      </w:pPr>
      <w:ins w:id="2337" w:author="BLIN Prescillia" w:date="2026-02-06T14:53:00Z" w16du:dateUtc="2026-02-06T13:53:00Z">
        <w:r>
          <w:t>Les pénalités sont cumulables entre elles dès lors qu’elles sanctionnent des manquements distincts</w:t>
        </w:r>
      </w:ins>
      <w:ins w:id="2338" w:author="BLIN Prescillia" w:date="2026-02-06T14:54:00Z" w16du:dateUtc="2026-02-06T13:54:00Z">
        <w:r>
          <w:t>, et sont non-libératoires.</w:t>
        </w:r>
      </w:ins>
    </w:p>
    <w:p w14:paraId="1E0303E5" w14:textId="77777777" w:rsidR="002871C5" w:rsidRDefault="002871C5" w:rsidP="009E52B8">
      <w:pPr>
        <w:jc w:val="both"/>
        <w:rPr>
          <w:ins w:id="2339" w:author="CLUZEAU Marie" w:date="2026-02-17T09:48:00Z" w16du:dateUtc="2026-02-17T08:48:00Z"/>
        </w:rPr>
      </w:pPr>
    </w:p>
    <w:p w14:paraId="630119A1" w14:textId="77777777" w:rsidR="002871C5" w:rsidRDefault="002871C5">
      <w:pPr>
        <w:pStyle w:val="Titre2"/>
        <w:jc w:val="left"/>
        <w:rPr>
          <w:ins w:id="2340" w:author="CLUZEAU Marie" w:date="2026-02-17T09:49:00Z" w16du:dateUtc="2026-02-17T08:49:00Z"/>
          <w:rFonts w:ascii="FranceTV Brown TT Light" w:hAnsi="FranceTV Brown TT Light" w:cs="FranceTV Brown TT Light"/>
          <w:u w:val="single"/>
        </w:rPr>
        <w:pPrChange w:id="2341" w:author="CLUZEAU Marie" w:date="2026-02-17T14:37:00Z" w16du:dateUtc="2026-02-17T13:37:00Z">
          <w:pPr>
            <w:pStyle w:val="Titre2"/>
          </w:pPr>
        </w:pPrChange>
      </w:pPr>
      <w:bookmarkStart w:id="2342" w:name="_Toc222230604"/>
      <w:ins w:id="2343" w:author="CLUZEAU Marie" w:date="2026-02-17T09:48:00Z">
        <w:r w:rsidRPr="002871C5">
          <w:rPr>
            <w:rFonts w:ascii="FranceTV Brown TT Light" w:hAnsi="FranceTV Brown TT Light" w:cs="FranceTV Brown TT Light"/>
            <w:u w:val="single"/>
            <w:rPrChange w:id="2344" w:author="CLUZEAU Marie" w:date="2026-02-17T09:49:00Z" w16du:dateUtc="2026-02-17T08:49:00Z">
              <w:rPr/>
            </w:rPrChange>
          </w:rPr>
          <w:t>Pénalités et manquement aux obligations contractuelles</w:t>
        </w:r>
      </w:ins>
      <w:bookmarkEnd w:id="2342"/>
    </w:p>
    <w:p w14:paraId="7766CDB4" w14:textId="77777777" w:rsidR="002871C5" w:rsidRPr="002871C5" w:rsidRDefault="002871C5">
      <w:pPr>
        <w:rPr>
          <w:ins w:id="2345" w:author="CLUZEAU Marie" w:date="2026-02-17T09:48:00Z"/>
          <w:rPrChange w:id="2346" w:author="CLUZEAU Marie" w:date="2026-02-17T09:49:00Z" w16du:dateUtc="2026-02-17T08:49:00Z">
            <w:rPr>
              <w:ins w:id="2347" w:author="CLUZEAU Marie" w:date="2026-02-17T09:48:00Z"/>
              <w:b/>
            </w:rPr>
          </w:rPrChange>
        </w:rPr>
        <w:pPrChange w:id="2348" w:author="CLUZEAU Marie" w:date="2026-02-17T09:49:00Z" w16du:dateUtc="2026-02-17T08:49:00Z">
          <w:pPr>
            <w:numPr>
              <w:ilvl w:val="1"/>
              <w:numId w:val="31"/>
            </w:numPr>
            <w:ind w:left="1440" w:hanging="360"/>
            <w:jc w:val="both"/>
          </w:pPr>
        </w:pPrChange>
      </w:pPr>
    </w:p>
    <w:p w14:paraId="3C412D60" w14:textId="77777777" w:rsidR="002871C5" w:rsidRPr="002871C5" w:rsidRDefault="002871C5" w:rsidP="002871C5">
      <w:pPr>
        <w:jc w:val="both"/>
        <w:rPr>
          <w:ins w:id="2349" w:author="CLUZEAU Marie" w:date="2026-02-17T09:48:00Z"/>
          <w:rFonts w:ascii="FranceTV Brown TT Light" w:hAnsi="FranceTV Brown TT Light" w:cs="FranceTV Brown TT Light"/>
        </w:rPr>
      </w:pPr>
      <w:ins w:id="2350" w:author="CLUZEAU Marie" w:date="2026-02-17T09:48:00Z">
        <w:r w:rsidRPr="002871C5">
          <w:rPr>
            <w:rFonts w:ascii="FranceTV Brown TT Light" w:hAnsi="FranceTV Brown TT Light" w:cs="FranceTV Brown TT Light"/>
          </w:rPr>
          <w:t>En dehors des cas prévus au présent article, au cours de l'exécution du présent accord-cadre, si France Télévisions constate ou s'il lui est rapporté un quelconque manquement aux obligations contractuelles auxquelles le titulaire est tenu, elle en informe celui-ci immédiatement via le support écrit de sa convenance (courriel, lettre avec AR, etc.). Le titulaire est tenu de corriger le manquement en cause dans le délai de vingt-quatre (24) heures faisant suite à son signalement par France Télévisions.</w:t>
        </w:r>
      </w:ins>
    </w:p>
    <w:p w14:paraId="2B768754" w14:textId="77777777" w:rsidR="002871C5" w:rsidRPr="002871C5" w:rsidRDefault="002871C5" w:rsidP="002871C5">
      <w:pPr>
        <w:jc w:val="both"/>
        <w:rPr>
          <w:ins w:id="2351" w:author="CLUZEAU Marie" w:date="2026-02-17T09:48:00Z"/>
          <w:rFonts w:ascii="FranceTV Brown TT Light" w:hAnsi="FranceTV Brown TT Light" w:cs="FranceTV Brown TT Light"/>
        </w:rPr>
      </w:pPr>
      <w:ins w:id="2352" w:author="CLUZEAU Marie" w:date="2026-02-17T09:48:00Z">
        <w:r w:rsidRPr="002871C5">
          <w:rPr>
            <w:rFonts w:ascii="FranceTV Brown TT Light" w:hAnsi="FranceTV Brown TT Light" w:cs="FranceTV Brown TT Light"/>
          </w:rPr>
          <w:t>En cas de non-respect de ce délai et sans mise en demeure préalable, France Télévisions prononce à l'encontre du titulaire une pénalité forfaitaire de 500 euros par jour de retard dans la résolution du manquement contractuel.</w:t>
        </w:r>
      </w:ins>
    </w:p>
    <w:p w14:paraId="7D3277FB" w14:textId="77777777" w:rsidR="002871C5" w:rsidRDefault="002871C5" w:rsidP="002871C5">
      <w:pPr>
        <w:jc w:val="both"/>
        <w:rPr>
          <w:ins w:id="2353" w:author="CLUZEAU Marie" w:date="2026-02-17T14:36:00Z" w16du:dateUtc="2026-02-17T13:36:00Z"/>
          <w:rFonts w:ascii="FranceTV Brown TT Light" w:hAnsi="FranceTV Brown TT Light" w:cs="FranceTV Brown TT Light"/>
        </w:rPr>
      </w:pPr>
      <w:ins w:id="2354" w:author="CLUZEAU Marie" w:date="2026-02-17T09:48:00Z">
        <w:r w:rsidRPr="002871C5">
          <w:rPr>
            <w:rFonts w:ascii="FranceTV Brown TT Light" w:hAnsi="FranceTV Brown TT Light" w:cs="FranceTV Brown TT Light"/>
          </w:rPr>
          <w:t>Si le manquement résultant d'une action ou d'une inaction du titulaire s'avérait parfaitement constitué et que toute mesure correctrice devenait par là même sans objet, le titulaire s'expose, sans mise en demeure préalable, à une pénalité forfaitaire de 2 000 euros.</w:t>
        </w:r>
      </w:ins>
    </w:p>
    <w:p w14:paraId="51DAB1A1" w14:textId="77777777" w:rsidR="00BD241B" w:rsidRDefault="00BD241B" w:rsidP="002871C5">
      <w:pPr>
        <w:jc w:val="both"/>
        <w:rPr>
          <w:ins w:id="2355" w:author="CLUZEAU Marie" w:date="2026-02-17T14:36:00Z" w16du:dateUtc="2026-02-17T13:36:00Z"/>
          <w:rFonts w:ascii="FranceTV Brown TT Light" w:hAnsi="FranceTV Brown TT Light" w:cs="FranceTV Brown TT Light"/>
        </w:rPr>
      </w:pPr>
    </w:p>
    <w:p w14:paraId="6601586F" w14:textId="77777777" w:rsidR="00F04F59" w:rsidRDefault="00F04F59" w:rsidP="00F04F59">
      <w:pPr>
        <w:jc w:val="both"/>
        <w:rPr>
          <w:ins w:id="2356" w:author="CLUZEAU Marie" w:date="2026-02-17T14:37:00Z" w16du:dateUtc="2026-02-17T13:37:00Z"/>
          <w:rFonts w:ascii="FranceTV Brown TT Light" w:hAnsi="FranceTV Brown TT Light" w:cs="FranceTV Brown TT Light"/>
          <w:b/>
          <w:bCs/>
          <w:i/>
          <w:iCs/>
          <w:u w:val="single"/>
        </w:rPr>
      </w:pPr>
    </w:p>
    <w:p w14:paraId="5CAA9415" w14:textId="77777777" w:rsidR="00F04F59" w:rsidRPr="00E64D8E" w:rsidRDefault="00F04F59" w:rsidP="00F04F59">
      <w:pPr>
        <w:pStyle w:val="Titre2"/>
        <w:jc w:val="left"/>
        <w:rPr>
          <w:ins w:id="2357" w:author="CLUZEAU Marie" w:date="2026-02-17T14:37:00Z" w16du:dateUtc="2026-02-17T13:37:00Z"/>
          <w:rFonts w:ascii="FranceTV Brown TT Light" w:hAnsi="FranceTV Brown TT Light" w:cs="FranceTV Brown TT Light"/>
          <w:sz w:val="24"/>
          <w:u w:val="single"/>
        </w:rPr>
      </w:pPr>
      <w:bookmarkStart w:id="2358" w:name="_Toc193130215"/>
      <w:ins w:id="2359" w:author="CLUZEAU Marie" w:date="2026-02-17T14:37:00Z" w16du:dateUtc="2026-02-17T13:37:00Z">
        <w:r w:rsidRPr="00E64D8E">
          <w:rPr>
            <w:rFonts w:ascii="FranceTV Brown TT Light" w:hAnsi="FranceTV Brown TT Light" w:cs="FranceTV Brown TT Light"/>
            <w:sz w:val="24"/>
            <w:u w:val="single"/>
          </w:rPr>
          <w:t>Pénalités liées à la clause sociale</w:t>
        </w:r>
        <w:bookmarkEnd w:id="2358"/>
      </w:ins>
    </w:p>
    <w:p w14:paraId="16FFC9D7" w14:textId="77777777" w:rsidR="00F04F59" w:rsidRDefault="00F04F59" w:rsidP="00F04F59">
      <w:pPr>
        <w:overflowPunct/>
        <w:textAlignment w:val="auto"/>
        <w:rPr>
          <w:ins w:id="2360" w:author="CLUZEAU Marie" w:date="2026-02-17T14:37:00Z" w16du:dateUtc="2026-02-17T13:37:00Z"/>
          <w:rFonts w:ascii="FranceTV Brown TT Light" w:hAnsi="FranceTV Brown TT Light" w:cs="FranceTV Brown TT Light"/>
          <w:b/>
          <w:bCs/>
        </w:rPr>
      </w:pPr>
    </w:p>
    <w:p w14:paraId="6DEEF945" w14:textId="77777777" w:rsidR="00F04F59" w:rsidRPr="00E64D8E" w:rsidRDefault="00F04F59" w:rsidP="00F04F59">
      <w:pPr>
        <w:overflowPunct/>
        <w:textAlignment w:val="auto"/>
        <w:rPr>
          <w:ins w:id="2361" w:author="CLUZEAU Marie" w:date="2026-02-17T14:37:00Z" w16du:dateUtc="2026-02-17T13:37:00Z"/>
          <w:rFonts w:ascii="FranceTV Brown TT Light" w:hAnsi="FranceTV Brown TT Light" w:cs="FranceTV Brown TT Light"/>
          <w:b/>
          <w:bCs/>
        </w:rPr>
      </w:pPr>
      <w:ins w:id="2362" w:author="CLUZEAU Marie" w:date="2026-02-17T14:37:00Z" w16du:dateUtc="2026-02-17T13:37:00Z">
        <w:r w:rsidRPr="00E64D8E">
          <w:rPr>
            <w:rFonts w:ascii="FranceTV Brown TT Light" w:hAnsi="FranceTV Brown TT Light" w:cs="FranceTV Brown TT Light"/>
            <w:b/>
            <w:bCs/>
          </w:rPr>
          <w:t>Pénalités en cas de non-respect de l'obligation d'insertion</w:t>
        </w:r>
      </w:ins>
    </w:p>
    <w:p w14:paraId="03DDC6CE" w14:textId="77777777" w:rsidR="00F04F59" w:rsidRPr="00E64D8E" w:rsidRDefault="00F04F59" w:rsidP="00F04F59">
      <w:pPr>
        <w:overflowPunct/>
        <w:textAlignment w:val="auto"/>
        <w:rPr>
          <w:ins w:id="2363" w:author="CLUZEAU Marie" w:date="2026-02-17T14:37:00Z" w16du:dateUtc="2026-02-17T13:37:00Z"/>
          <w:rFonts w:ascii="FranceTV Brown TT Light" w:hAnsi="FranceTV Brown TT Light" w:cs="FranceTV Brown TT Light"/>
        </w:rPr>
      </w:pPr>
      <w:ins w:id="2364" w:author="CLUZEAU Marie" w:date="2026-02-17T14:37:00Z" w16du:dateUtc="2026-02-17T13:37:00Z">
        <w:r w:rsidRPr="00E64D8E">
          <w:rPr>
            <w:rFonts w:ascii="FranceTV Brown TT Light" w:hAnsi="FranceTV Brown TT Light" w:cs="FranceTV Brown TT Light"/>
          </w:rPr>
          <w:t>En cas de non-respect par le Titulaire de son obligation relative à l'insertion dans les conditions</w:t>
        </w:r>
      </w:ins>
    </w:p>
    <w:p w14:paraId="6E206E54" w14:textId="77777777" w:rsidR="00F04F59" w:rsidRPr="00E64D8E" w:rsidRDefault="00F04F59" w:rsidP="00F04F59">
      <w:pPr>
        <w:overflowPunct/>
        <w:textAlignment w:val="auto"/>
        <w:rPr>
          <w:ins w:id="2365" w:author="CLUZEAU Marie" w:date="2026-02-17T14:37:00Z" w16du:dateUtc="2026-02-17T13:37:00Z"/>
          <w:rFonts w:ascii="FranceTV Brown TT Light" w:hAnsi="FranceTV Brown TT Light" w:cs="FranceTV Brown TT Light"/>
        </w:rPr>
      </w:pPr>
      <w:ins w:id="2366" w:author="CLUZEAU Marie" w:date="2026-02-17T14:37:00Z" w16du:dateUtc="2026-02-17T13:37:00Z">
        <w:r w:rsidRPr="00E64D8E">
          <w:rPr>
            <w:rFonts w:ascii="FranceTV Brown TT Light" w:hAnsi="FranceTV Brown TT Light" w:cs="FranceTV Brown TT Light"/>
          </w:rPr>
          <w:t>préalablement définies et dans le cas où le Titulaire ne démontre pas avoir mis en œuvre tous les</w:t>
        </w:r>
      </w:ins>
    </w:p>
    <w:p w14:paraId="6D356DC5" w14:textId="77777777" w:rsidR="00F04F59" w:rsidRPr="00E64D8E" w:rsidRDefault="00F04F59" w:rsidP="00F04F59">
      <w:pPr>
        <w:overflowPunct/>
        <w:textAlignment w:val="auto"/>
        <w:rPr>
          <w:ins w:id="2367" w:author="CLUZEAU Marie" w:date="2026-02-17T14:37:00Z" w16du:dateUtc="2026-02-17T13:37:00Z"/>
          <w:rFonts w:ascii="FranceTV Brown TT Light" w:hAnsi="FranceTV Brown TT Light" w:cs="FranceTV Brown TT Light"/>
        </w:rPr>
      </w:pPr>
      <w:ins w:id="2368" w:author="CLUZEAU Marie" w:date="2026-02-17T14:37:00Z" w16du:dateUtc="2026-02-17T13:37:00Z">
        <w:r w:rsidRPr="00E64D8E">
          <w:rPr>
            <w:rFonts w:ascii="FranceTV Brown TT Light" w:hAnsi="FranceTV Brown TT Light" w:cs="FranceTV Brown TT Light"/>
          </w:rPr>
          <w:t>moyens pour remplir son obligation d'insertion par l'activité économique, ce dernier est redevable</w:t>
        </w:r>
      </w:ins>
    </w:p>
    <w:p w14:paraId="35C11614" w14:textId="77777777" w:rsidR="00F04F59" w:rsidRPr="00E64D8E" w:rsidRDefault="00F04F59" w:rsidP="00F04F59">
      <w:pPr>
        <w:overflowPunct/>
        <w:textAlignment w:val="auto"/>
        <w:rPr>
          <w:ins w:id="2369" w:author="CLUZEAU Marie" w:date="2026-02-17T14:37:00Z" w16du:dateUtc="2026-02-17T13:37:00Z"/>
          <w:rFonts w:ascii="FranceTV Brown TT Light" w:hAnsi="FranceTV Brown TT Light" w:cs="FranceTV Brown TT Light"/>
        </w:rPr>
      </w:pPr>
      <w:ins w:id="2370" w:author="CLUZEAU Marie" w:date="2026-02-17T14:37:00Z" w16du:dateUtc="2026-02-17T13:37:00Z">
        <w:r w:rsidRPr="00E64D8E">
          <w:rPr>
            <w:rFonts w:ascii="FranceTV Brown TT Light" w:hAnsi="FranceTV Brown TT Light" w:cs="FranceTV Brown TT Light"/>
          </w:rPr>
          <w:t>d'une pénalité de deux fois le SMIC horaire par heure non confiée à du personnel en insertion par</w:t>
        </w:r>
      </w:ins>
    </w:p>
    <w:p w14:paraId="4B78CC51" w14:textId="77777777" w:rsidR="00F04F59" w:rsidRDefault="00F04F59" w:rsidP="00F04F59">
      <w:pPr>
        <w:overflowPunct/>
        <w:textAlignment w:val="auto"/>
        <w:rPr>
          <w:ins w:id="2371" w:author="CLUZEAU Marie" w:date="2026-02-17T14:37:00Z" w16du:dateUtc="2026-02-17T13:37:00Z"/>
          <w:rFonts w:ascii="FranceTV Brown TT Light" w:hAnsi="FranceTV Brown TT Light" w:cs="FranceTV Brown TT Light"/>
        </w:rPr>
      </w:pPr>
      <w:ins w:id="2372" w:author="CLUZEAU Marie" w:date="2026-02-17T14:37:00Z" w16du:dateUtc="2026-02-17T13:37:00Z">
        <w:r w:rsidRPr="00E64D8E">
          <w:rPr>
            <w:rFonts w:ascii="FranceTV Brown TT Light" w:hAnsi="FranceTV Brown TT Light" w:cs="FranceTV Brown TT Light"/>
          </w:rPr>
          <w:t>l'activité économique tel que prévu dans le présent document.</w:t>
        </w:r>
      </w:ins>
    </w:p>
    <w:p w14:paraId="74430B1A" w14:textId="77777777" w:rsidR="00F04F59" w:rsidRPr="00E64D8E" w:rsidRDefault="00F04F59" w:rsidP="00F04F59">
      <w:pPr>
        <w:overflowPunct/>
        <w:textAlignment w:val="auto"/>
        <w:rPr>
          <w:ins w:id="2373" w:author="CLUZEAU Marie" w:date="2026-02-17T14:37:00Z" w16du:dateUtc="2026-02-17T13:37:00Z"/>
          <w:rFonts w:ascii="FranceTV Brown TT Light" w:hAnsi="FranceTV Brown TT Light" w:cs="FranceTV Brown TT Light"/>
        </w:rPr>
      </w:pPr>
    </w:p>
    <w:p w14:paraId="4B0DCFD1" w14:textId="77777777" w:rsidR="00F04F59" w:rsidRPr="00E64D8E" w:rsidRDefault="00F04F59" w:rsidP="00F04F59">
      <w:pPr>
        <w:overflowPunct/>
        <w:textAlignment w:val="auto"/>
        <w:rPr>
          <w:ins w:id="2374" w:author="CLUZEAU Marie" w:date="2026-02-17T14:37:00Z" w16du:dateUtc="2026-02-17T13:37:00Z"/>
          <w:rFonts w:ascii="FranceTV Brown TT Light" w:hAnsi="FranceTV Brown TT Light" w:cs="FranceTV Brown TT Light"/>
          <w:b/>
          <w:bCs/>
        </w:rPr>
      </w:pPr>
      <w:ins w:id="2375" w:author="CLUZEAU Marie" w:date="2026-02-17T14:37:00Z" w16du:dateUtc="2026-02-17T13:37:00Z">
        <w:r w:rsidRPr="00E64D8E">
          <w:rPr>
            <w:rFonts w:ascii="FranceTV Brown TT Light" w:hAnsi="FranceTV Brown TT Light" w:cs="FranceTV Brown TT Light"/>
            <w:b/>
            <w:bCs/>
          </w:rPr>
          <w:t xml:space="preserve">Pénalités de retard de transmission du </w:t>
        </w:r>
        <w:proofErr w:type="spellStart"/>
        <w:r w:rsidRPr="00E64D8E">
          <w:rPr>
            <w:rFonts w:ascii="FranceTV Brown TT Light" w:hAnsi="FranceTV Brown TT Light" w:cs="FranceTV Brown TT Light"/>
            <w:b/>
            <w:bCs/>
          </w:rPr>
          <w:t>reporting</w:t>
        </w:r>
        <w:proofErr w:type="spellEnd"/>
      </w:ins>
    </w:p>
    <w:p w14:paraId="6BEA6A00" w14:textId="77777777" w:rsidR="00F04F59" w:rsidRPr="00E64D8E" w:rsidRDefault="00F04F59" w:rsidP="00F04F59">
      <w:pPr>
        <w:overflowPunct/>
        <w:textAlignment w:val="auto"/>
        <w:rPr>
          <w:ins w:id="2376" w:author="CLUZEAU Marie" w:date="2026-02-17T14:37:00Z" w16du:dateUtc="2026-02-17T13:37:00Z"/>
          <w:rFonts w:ascii="FranceTV Brown TT Light" w:hAnsi="FranceTV Brown TT Light" w:cs="FranceTV Brown TT Light"/>
        </w:rPr>
      </w:pPr>
      <w:ins w:id="2377" w:author="CLUZEAU Marie" w:date="2026-02-17T14:37:00Z" w16du:dateUtc="2026-02-17T13:37:00Z">
        <w:r w:rsidRPr="00E64D8E">
          <w:rPr>
            <w:rFonts w:ascii="FranceTV Brown TT Light" w:hAnsi="FranceTV Brown TT Light" w:cs="FranceTV Brown TT Light"/>
          </w:rPr>
          <w:t xml:space="preserve">En cas de retard dans la transmission du </w:t>
        </w:r>
        <w:proofErr w:type="spellStart"/>
        <w:r w:rsidRPr="00E64D8E">
          <w:rPr>
            <w:rFonts w:ascii="FranceTV Brown TT Light" w:hAnsi="FranceTV Brown TT Light" w:cs="FranceTV Brown TT Light"/>
          </w:rPr>
          <w:t>reporting</w:t>
        </w:r>
        <w:proofErr w:type="spellEnd"/>
        <w:r w:rsidRPr="00E64D8E">
          <w:rPr>
            <w:rFonts w:ascii="FranceTV Brown TT Light" w:hAnsi="FranceTV Brown TT Light" w:cs="FranceTV Brown TT Light"/>
          </w:rPr>
          <w:t xml:space="preserve"> de suivi de l'obligation d'insertion, le Titulaire est</w:t>
        </w:r>
      </w:ins>
    </w:p>
    <w:p w14:paraId="482D93E1" w14:textId="4BC2DFD7" w:rsidR="00BD241B" w:rsidRPr="002871C5" w:rsidRDefault="00F04F59" w:rsidP="002871C5">
      <w:pPr>
        <w:jc w:val="both"/>
        <w:rPr>
          <w:ins w:id="2378" w:author="CLUZEAU Marie" w:date="2026-02-17T09:48:00Z"/>
          <w:rFonts w:ascii="FranceTV Brown TT Light" w:hAnsi="FranceTV Brown TT Light" w:cs="FranceTV Brown TT Light"/>
        </w:rPr>
      </w:pPr>
      <w:ins w:id="2379" w:author="CLUZEAU Marie" w:date="2026-02-17T14:37:00Z" w16du:dateUtc="2026-02-17T13:37:00Z">
        <w:r w:rsidRPr="00E64D8E">
          <w:rPr>
            <w:rFonts w:ascii="FranceTV Brown TT Light" w:hAnsi="FranceTV Brown TT Light" w:cs="FranceTV Brown TT Light"/>
          </w:rPr>
          <w:t>redevable d'une pénalité forfaitaire égale à 150 € HT par jour de retard.</w:t>
        </w:r>
      </w:ins>
    </w:p>
    <w:p w14:paraId="1431C98E" w14:textId="77777777" w:rsidR="002871C5" w:rsidRPr="002871C5" w:rsidRDefault="002871C5" w:rsidP="002871C5">
      <w:pPr>
        <w:jc w:val="both"/>
        <w:rPr>
          <w:ins w:id="2380" w:author="CLUZEAU Marie" w:date="2026-02-17T09:48:00Z"/>
          <w:rFonts w:ascii="FranceTV Brown TT Light" w:hAnsi="FranceTV Brown TT Light" w:cs="FranceTV Brown TT Light"/>
        </w:rPr>
      </w:pPr>
    </w:p>
    <w:p w14:paraId="550DF951" w14:textId="77777777" w:rsidR="002871C5" w:rsidRDefault="002871C5">
      <w:pPr>
        <w:pStyle w:val="Titre2"/>
        <w:jc w:val="left"/>
        <w:rPr>
          <w:ins w:id="2381" w:author="CLUZEAU Marie" w:date="2026-02-17T09:49:00Z" w16du:dateUtc="2026-02-17T08:49:00Z"/>
          <w:rFonts w:ascii="FranceTV Brown TT Light" w:hAnsi="FranceTV Brown TT Light" w:cs="FranceTV Brown TT Light"/>
          <w:u w:val="single"/>
        </w:rPr>
        <w:pPrChange w:id="2382" w:author="CLUZEAU Marie" w:date="2026-02-17T14:37:00Z" w16du:dateUtc="2026-02-17T13:37:00Z">
          <w:pPr>
            <w:pStyle w:val="Titre2"/>
          </w:pPr>
        </w:pPrChange>
      </w:pPr>
      <w:bookmarkStart w:id="2383" w:name="_Toc222230605"/>
      <w:ins w:id="2384" w:author="CLUZEAU Marie" w:date="2026-02-17T09:48:00Z">
        <w:r w:rsidRPr="002871C5">
          <w:rPr>
            <w:rFonts w:ascii="FranceTV Brown TT Light" w:hAnsi="FranceTV Brown TT Light" w:cs="FranceTV Brown TT Light"/>
            <w:u w:val="single"/>
            <w:rPrChange w:id="2385" w:author="CLUZEAU Marie" w:date="2026-02-17T09:49:00Z" w16du:dateUtc="2026-02-17T08:49:00Z">
              <w:rPr/>
            </w:rPrChange>
          </w:rPr>
          <w:t>Pénalités pour changement d’intervenant non-autorisé</w:t>
        </w:r>
      </w:ins>
      <w:bookmarkEnd w:id="2383"/>
    </w:p>
    <w:p w14:paraId="6FD4E59D" w14:textId="77777777" w:rsidR="002871C5" w:rsidRPr="002871C5" w:rsidRDefault="002871C5">
      <w:pPr>
        <w:rPr>
          <w:ins w:id="2386" w:author="CLUZEAU Marie" w:date="2026-02-17T09:48:00Z"/>
          <w:rPrChange w:id="2387" w:author="CLUZEAU Marie" w:date="2026-02-17T09:49:00Z" w16du:dateUtc="2026-02-17T08:49:00Z">
            <w:rPr>
              <w:ins w:id="2388" w:author="CLUZEAU Marie" w:date="2026-02-17T09:48:00Z"/>
              <w:b/>
            </w:rPr>
          </w:rPrChange>
        </w:rPr>
        <w:pPrChange w:id="2389" w:author="CLUZEAU Marie" w:date="2026-02-17T09:49:00Z" w16du:dateUtc="2026-02-17T08:49:00Z">
          <w:pPr>
            <w:numPr>
              <w:ilvl w:val="1"/>
              <w:numId w:val="31"/>
            </w:numPr>
            <w:ind w:left="1440" w:hanging="360"/>
            <w:jc w:val="both"/>
          </w:pPr>
        </w:pPrChange>
      </w:pPr>
    </w:p>
    <w:p w14:paraId="14228320" w14:textId="77777777" w:rsidR="002871C5" w:rsidRPr="002871C5" w:rsidRDefault="002871C5" w:rsidP="002871C5">
      <w:pPr>
        <w:jc w:val="both"/>
        <w:rPr>
          <w:ins w:id="2390" w:author="CLUZEAU Marie" w:date="2026-02-17T09:48:00Z"/>
          <w:rFonts w:ascii="FranceTV Brown TT Light" w:hAnsi="FranceTV Brown TT Light" w:cs="FranceTV Brown TT Light"/>
        </w:rPr>
      </w:pPr>
      <w:ins w:id="2391" w:author="CLUZEAU Marie" w:date="2026-02-17T09:48:00Z">
        <w:r w:rsidRPr="002871C5">
          <w:rPr>
            <w:rFonts w:ascii="FranceTV Brown TT Light" w:hAnsi="FranceTV Brown TT Light" w:cs="FranceTV Brown TT Light"/>
          </w:rPr>
          <w:t>Les pénalités sont applicables au Titulaire en cas de changement(s) d’intervenant(s) réalisé(s) à son initiative dans les conditions exposées ci-après.</w:t>
        </w:r>
      </w:ins>
    </w:p>
    <w:p w14:paraId="0B0D2F48" w14:textId="77777777" w:rsidR="002871C5" w:rsidRPr="002871C5" w:rsidRDefault="002871C5" w:rsidP="002871C5">
      <w:pPr>
        <w:jc w:val="both"/>
        <w:rPr>
          <w:ins w:id="2392" w:author="CLUZEAU Marie" w:date="2026-02-17T09:48:00Z"/>
          <w:rFonts w:ascii="FranceTV Brown TT Light" w:hAnsi="FranceTV Brown TT Light" w:cs="FranceTV Brown TT Light"/>
        </w:rPr>
      </w:pPr>
      <w:ins w:id="2393" w:author="CLUZEAU Marie" w:date="2026-02-17T09:48:00Z">
        <w:r w:rsidRPr="002871C5">
          <w:rPr>
            <w:rFonts w:ascii="FranceTV Brown TT Light" w:hAnsi="FranceTV Brown TT Light" w:cs="FranceTV Brown TT Light"/>
          </w:rPr>
          <w:t>Le Titulaire commet une faute lorsqu’il affecte à la réalisation des prestations, objet du présent accord-cadre, un intervenant en remplacement de celui désigné dans le Dossier technique (remis lors de la mise en concurrence) :</w:t>
        </w:r>
      </w:ins>
    </w:p>
    <w:p w14:paraId="13DB89AB" w14:textId="77777777" w:rsidR="002871C5" w:rsidRPr="002871C5" w:rsidRDefault="002871C5" w:rsidP="002871C5">
      <w:pPr>
        <w:numPr>
          <w:ilvl w:val="0"/>
          <w:numId w:val="31"/>
        </w:numPr>
        <w:jc w:val="both"/>
        <w:rPr>
          <w:ins w:id="2394" w:author="CLUZEAU Marie" w:date="2026-02-17T09:48:00Z"/>
          <w:rFonts w:ascii="FranceTV Brown TT Light" w:hAnsi="FranceTV Brown TT Light" w:cs="FranceTV Brown TT Light"/>
        </w:rPr>
      </w:pPr>
      <w:ins w:id="2395" w:author="CLUZEAU Marie" w:date="2026-02-17T09:48:00Z">
        <w:r w:rsidRPr="002871C5">
          <w:rPr>
            <w:rFonts w:ascii="FranceTV Brown TT Light" w:hAnsi="FranceTV Brown TT Light" w:cs="FranceTV Brown TT Light"/>
          </w:rPr>
          <w:t>Dont le profil ne respecte pas le profil contractualisé (dont le profil ne présente pas de compétence équivalente : en termes d’expertise, de formation secondaire ou universitaire, de formation professionnelle, d’expérience en nature de missions et/ou en durée)</w:t>
        </w:r>
      </w:ins>
    </w:p>
    <w:p w14:paraId="683D148C" w14:textId="77777777" w:rsidR="002871C5" w:rsidRPr="002871C5" w:rsidRDefault="002871C5" w:rsidP="002871C5">
      <w:pPr>
        <w:numPr>
          <w:ilvl w:val="0"/>
          <w:numId w:val="31"/>
        </w:numPr>
        <w:jc w:val="both"/>
        <w:rPr>
          <w:ins w:id="2396" w:author="CLUZEAU Marie" w:date="2026-02-17T09:48:00Z"/>
          <w:rFonts w:ascii="FranceTV Brown TT Light" w:hAnsi="FranceTV Brown TT Light" w:cs="FranceTV Brown TT Light"/>
        </w:rPr>
      </w:pPr>
      <w:ins w:id="2397" w:author="CLUZEAU Marie" w:date="2026-02-17T09:48:00Z">
        <w:r w:rsidRPr="002871C5">
          <w:rPr>
            <w:rFonts w:ascii="FranceTV Brown TT Light" w:hAnsi="FranceTV Brown TT Light" w:cs="FranceTV Brown TT Light"/>
          </w:rPr>
          <w:t>Et/ou sans avoir obtenu l’accord exprès préalable de France Télévisions pour un remplacement.</w:t>
        </w:r>
      </w:ins>
    </w:p>
    <w:p w14:paraId="0A4A3E3E" w14:textId="77777777" w:rsidR="002871C5" w:rsidRPr="002871C5" w:rsidRDefault="002871C5" w:rsidP="002871C5">
      <w:pPr>
        <w:jc w:val="both"/>
        <w:rPr>
          <w:ins w:id="2398" w:author="CLUZEAU Marie" w:date="2026-02-17T09:48:00Z"/>
          <w:rFonts w:ascii="FranceTV Brown TT Light" w:hAnsi="FranceTV Brown TT Light" w:cs="FranceTV Brown TT Light"/>
        </w:rPr>
      </w:pPr>
    </w:p>
    <w:p w14:paraId="5D427BE8" w14:textId="77777777" w:rsidR="002871C5" w:rsidRPr="002871C5" w:rsidRDefault="002871C5" w:rsidP="002871C5">
      <w:pPr>
        <w:jc w:val="both"/>
        <w:rPr>
          <w:ins w:id="2399" w:author="CLUZEAU Marie" w:date="2026-02-17T09:48:00Z"/>
          <w:rFonts w:ascii="FranceTV Brown TT Light" w:hAnsi="FranceTV Brown TT Light" w:cs="FranceTV Brown TT Light"/>
        </w:rPr>
      </w:pPr>
      <w:ins w:id="2400" w:author="CLUZEAU Marie" w:date="2026-02-17T09:48:00Z">
        <w:r w:rsidRPr="002871C5">
          <w:rPr>
            <w:rFonts w:ascii="FranceTV Brown TT Light" w:hAnsi="FranceTV Brown TT Light" w:cs="FranceTV Brown TT Light"/>
          </w:rPr>
          <w:t>La mise en œuvre d’une pénalité forfaitaire de 100 euros (par jour) démarre depuis le 1er jour où le remplacement a eu lieu.</w:t>
        </w:r>
      </w:ins>
    </w:p>
    <w:p w14:paraId="5A9853A3" w14:textId="77777777" w:rsidR="002871C5" w:rsidRPr="002871C5" w:rsidRDefault="002871C5" w:rsidP="002871C5">
      <w:pPr>
        <w:jc w:val="both"/>
        <w:rPr>
          <w:ins w:id="2401" w:author="CLUZEAU Marie" w:date="2026-02-17T09:48:00Z"/>
          <w:rFonts w:ascii="FranceTV Brown TT Light" w:hAnsi="FranceTV Brown TT Light" w:cs="FranceTV Brown TT Light"/>
        </w:rPr>
      </w:pPr>
    </w:p>
    <w:p w14:paraId="20CD84AF" w14:textId="77777777" w:rsidR="002871C5" w:rsidRPr="002871C5" w:rsidRDefault="002871C5" w:rsidP="002871C5">
      <w:pPr>
        <w:jc w:val="both"/>
        <w:rPr>
          <w:ins w:id="2402" w:author="CLUZEAU Marie" w:date="2026-02-17T09:48:00Z"/>
          <w:rFonts w:ascii="FranceTV Brown TT Light" w:hAnsi="FranceTV Brown TT Light" w:cs="FranceTV Brown TT Light"/>
        </w:rPr>
      </w:pPr>
      <w:ins w:id="2403" w:author="CLUZEAU Marie" w:date="2026-02-17T09:48:00Z">
        <w:r w:rsidRPr="002871C5">
          <w:rPr>
            <w:rFonts w:ascii="FranceTV Brown TT Light" w:hAnsi="FranceTV Brown TT Light" w:cs="FranceTV Brown TT Light"/>
          </w:rPr>
          <w:t>Les pénalités sont applicables, que le changement d’intervenant ait lieu :</w:t>
        </w:r>
      </w:ins>
    </w:p>
    <w:p w14:paraId="0767F9B5" w14:textId="77777777" w:rsidR="002871C5" w:rsidRPr="002871C5" w:rsidRDefault="002871C5" w:rsidP="002871C5">
      <w:pPr>
        <w:numPr>
          <w:ilvl w:val="0"/>
          <w:numId w:val="34"/>
        </w:numPr>
        <w:jc w:val="both"/>
        <w:rPr>
          <w:ins w:id="2404" w:author="CLUZEAU Marie" w:date="2026-02-17T09:48:00Z"/>
          <w:rFonts w:ascii="FranceTV Brown TT Light" w:hAnsi="FranceTV Brown TT Light" w:cs="FranceTV Brown TT Light"/>
        </w:rPr>
      </w:pPr>
      <w:ins w:id="2405" w:author="CLUZEAU Marie" w:date="2026-02-17T09:48:00Z">
        <w:r w:rsidRPr="002871C5">
          <w:rPr>
            <w:rFonts w:ascii="FranceTV Brown TT Light" w:hAnsi="FranceTV Brown TT Light" w:cs="FranceTV Brown TT Light"/>
          </w:rPr>
          <w:t>Dès le démarrage de l’accord-cadre, lorsqu’il mobilise un intervenant qui n’est pas celui dont le profil a été contractualisé.</w:t>
        </w:r>
      </w:ins>
    </w:p>
    <w:p w14:paraId="3AE336D9" w14:textId="77777777" w:rsidR="002871C5" w:rsidRPr="002871C5" w:rsidRDefault="002871C5" w:rsidP="002871C5">
      <w:pPr>
        <w:numPr>
          <w:ilvl w:val="0"/>
          <w:numId w:val="34"/>
        </w:numPr>
        <w:jc w:val="both"/>
        <w:rPr>
          <w:ins w:id="2406" w:author="CLUZEAU Marie" w:date="2026-02-17T09:48:00Z"/>
          <w:rFonts w:ascii="FranceTV Brown TT Light" w:hAnsi="FranceTV Brown TT Light" w:cs="FranceTV Brown TT Light"/>
        </w:rPr>
      </w:pPr>
      <w:ins w:id="2407" w:author="CLUZEAU Marie" w:date="2026-02-17T09:48:00Z">
        <w:r w:rsidRPr="002871C5">
          <w:rPr>
            <w:rFonts w:ascii="FranceTV Brown TT Light" w:hAnsi="FranceTV Brown TT Light" w:cs="FranceTV Brown TT Light"/>
          </w:rPr>
          <w:t>En cours d’exécution de l’accord-cadre, lorsqu’il mobilise un nouvel intervenant en remplacement de celui dont le profil a été contractualisé.</w:t>
        </w:r>
      </w:ins>
    </w:p>
    <w:p w14:paraId="39BBEF1C" w14:textId="77777777" w:rsidR="002871C5" w:rsidRPr="002871C5" w:rsidRDefault="002871C5" w:rsidP="002871C5">
      <w:pPr>
        <w:jc w:val="both"/>
        <w:rPr>
          <w:ins w:id="2408" w:author="CLUZEAU Marie" w:date="2026-02-17T09:48:00Z"/>
          <w:rFonts w:ascii="FranceTV Brown TT Light" w:hAnsi="FranceTV Brown TT Light" w:cs="FranceTV Brown TT Light"/>
        </w:rPr>
      </w:pPr>
    </w:p>
    <w:p w14:paraId="79D0DB90" w14:textId="77777777" w:rsidR="002871C5" w:rsidRPr="002871C5" w:rsidRDefault="002871C5" w:rsidP="002871C5">
      <w:pPr>
        <w:jc w:val="both"/>
        <w:rPr>
          <w:ins w:id="2409" w:author="CLUZEAU Marie" w:date="2026-02-17T09:48:00Z"/>
          <w:rFonts w:ascii="FranceTV Brown TT Light" w:hAnsi="FranceTV Brown TT Light" w:cs="FranceTV Brown TT Light"/>
        </w:rPr>
      </w:pPr>
      <w:ins w:id="2410" w:author="CLUZEAU Marie" w:date="2026-02-17T09:48:00Z">
        <w:r w:rsidRPr="002871C5">
          <w:rPr>
            <w:rFonts w:ascii="FranceTV Brown TT Light" w:hAnsi="FranceTV Brown TT Light" w:cs="FranceTV Brown TT Light"/>
          </w:rPr>
          <w:t>Ainsi, si le Titulaire persiste à ne pas présenter le profil requis (respectant le profil contractualisé) pour la réalisation des prestations ou s’il continue d’affecter à la réalisation des prestations un nouvel intervenant sans l’accord de France Télévisions, il encourt l’application de la pénalité forfaitaire jusqu’à ce que les stipulations prévues dans l’accord-cadre soient respectées.</w:t>
        </w:r>
      </w:ins>
    </w:p>
    <w:p w14:paraId="5C840DB6" w14:textId="77777777" w:rsidR="002871C5" w:rsidRPr="002871C5" w:rsidRDefault="002871C5" w:rsidP="002871C5">
      <w:pPr>
        <w:jc w:val="both"/>
        <w:rPr>
          <w:ins w:id="2411" w:author="CLUZEAU Marie" w:date="2026-02-17T09:48:00Z"/>
          <w:rFonts w:ascii="FranceTV Brown TT Light" w:hAnsi="FranceTV Brown TT Light" w:cs="FranceTV Brown TT Light"/>
        </w:rPr>
      </w:pPr>
    </w:p>
    <w:p w14:paraId="510ED642" w14:textId="77777777" w:rsidR="002871C5" w:rsidRPr="002871C5" w:rsidRDefault="002871C5" w:rsidP="002871C5">
      <w:pPr>
        <w:jc w:val="both"/>
        <w:rPr>
          <w:ins w:id="2412" w:author="CLUZEAU Marie" w:date="2026-02-17T09:48:00Z"/>
          <w:rFonts w:ascii="FranceTV Brown TT Light" w:hAnsi="FranceTV Brown TT Light" w:cs="FranceTV Brown TT Light"/>
        </w:rPr>
      </w:pPr>
      <w:ins w:id="2413" w:author="CLUZEAU Marie" w:date="2026-02-17T09:48:00Z">
        <w:r w:rsidRPr="002871C5">
          <w:rPr>
            <w:rFonts w:ascii="FranceTV Brown TT Light" w:hAnsi="FranceTV Brown TT Light" w:cs="FranceTV Brown TT Light"/>
          </w:rPr>
          <w:t>Les différentes pénalités prévues s’exercent sans préjudice de toute autre sanction contractuelle pouvant être exercée par le Pouvoir adjudicateur contre le Titulaire.</w:t>
        </w:r>
      </w:ins>
    </w:p>
    <w:p w14:paraId="56A599FE" w14:textId="77777777" w:rsidR="002871C5" w:rsidRDefault="002871C5" w:rsidP="009E52B8">
      <w:pPr>
        <w:jc w:val="both"/>
        <w:rPr>
          <w:ins w:id="2414" w:author="CLUZEAU Marie" w:date="2026-02-17T09:49:00Z" w16du:dateUtc="2026-02-17T08:49:00Z"/>
          <w:rFonts w:ascii="FranceTV Brown TT Light" w:hAnsi="FranceTV Brown TT Light" w:cs="FranceTV Brown TT Light"/>
        </w:rPr>
      </w:pPr>
    </w:p>
    <w:p w14:paraId="44FC1D75" w14:textId="77777777" w:rsidR="002871C5" w:rsidRPr="00020C98" w:rsidRDefault="002871C5" w:rsidP="009E52B8">
      <w:pPr>
        <w:jc w:val="both"/>
        <w:rPr>
          <w:rFonts w:ascii="FranceTV Brown TT Light" w:hAnsi="FranceTV Brown TT Light" w:cs="FranceTV Brown TT Light"/>
        </w:rPr>
      </w:pPr>
    </w:p>
    <w:p w14:paraId="6AAFCDF1" w14:textId="432D3AC9" w:rsidR="00220A55" w:rsidRPr="00020C98" w:rsidRDefault="00220A55" w:rsidP="00E150CE">
      <w:pPr>
        <w:pStyle w:val="Titre1"/>
        <w:overflowPunct/>
        <w:autoSpaceDE/>
        <w:autoSpaceDN/>
        <w:adjustRightInd/>
        <w:spacing w:before="360" w:after="240"/>
        <w:ind w:left="1709"/>
        <w:jc w:val="both"/>
        <w:textAlignment w:val="auto"/>
        <w:rPr>
          <w:rFonts w:ascii="FranceTV Brown TT Light" w:hAnsi="FranceTV Brown TT Light" w:cs="FranceTV Brown TT Light"/>
          <w:bCs/>
          <w:kern w:val="32"/>
          <w:sz w:val="24"/>
          <w:szCs w:val="32"/>
          <w:u w:val="single"/>
        </w:rPr>
      </w:pPr>
      <w:bookmarkStart w:id="2415" w:name="_Toc222230606"/>
      <w:r w:rsidRPr="00020C98">
        <w:rPr>
          <w:rFonts w:ascii="FranceTV Brown TT Light" w:hAnsi="FranceTV Brown TT Light" w:cs="FranceTV Brown TT Light"/>
          <w:bCs/>
          <w:kern w:val="32"/>
          <w:sz w:val="24"/>
          <w:szCs w:val="32"/>
          <w:u w:val="single"/>
        </w:rPr>
        <w:t>MODALITES DE REGLEMENT</w:t>
      </w:r>
      <w:bookmarkEnd w:id="2415"/>
    </w:p>
    <w:p w14:paraId="3E261F39" w14:textId="77777777" w:rsidR="00D76716" w:rsidRPr="00411E52" w:rsidRDefault="00D76716" w:rsidP="00D36A66">
      <w:pPr>
        <w:rPr>
          <w:rFonts w:ascii="FranceTV Brown TT Light" w:hAnsi="FranceTV Brown TT Light" w:cs="FranceTV Brown TT Light"/>
        </w:rPr>
      </w:pPr>
    </w:p>
    <w:p w14:paraId="2B197448" w14:textId="77777777" w:rsidR="00BE0583" w:rsidRPr="00411E52" w:rsidRDefault="00F52D80" w:rsidP="00D76716">
      <w:pPr>
        <w:pStyle w:val="Titre2"/>
        <w:ind w:left="2127" w:hanging="1843"/>
        <w:jc w:val="both"/>
        <w:rPr>
          <w:rFonts w:ascii="FranceTV Brown TT Light" w:hAnsi="FranceTV Brown TT Light" w:cs="FranceTV Brown TT Light"/>
          <w:bCs/>
          <w:iCs/>
          <w:sz w:val="24"/>
          <w:u w:val="single"/>
        </w:rPr>
      </w:pPr>
      <w:bookmarkStart w:id="2416" w:name="_Toc222230607"/>
      <w:r w:rsidRPr="00411E52">
        <w:rPr>
          <w:rFonts w:ascii="FranceTV Brown TT Light" w:hAnsi="FranceTV Brown TT Light" w:cs="FranceTV Brown TT Light"/>
          <w:bCs/>
          <w:iCs/>
          <w:sz w:val="24"/>
          <w:u w:val="single"/>
        </w:rPr>
        <w:t>Paiements et f</w:t>
      </w:r>
      <w:r w:rsidR="004611F1" w:rsidRPr="00411E52">
        <w:rPr>
          <w:rFonts w:ascii="FranceTV Brown TT Light" w:hAnsi="FranceTV Brown TT Light" w:cs="FranceTV Brown TT Light"/>
          <w:bCs/>
          <w:iCs/>
          <w:sz w:val="24"/>
          <w:u w:val="single"/>
        </w:rPr>
        <w:t>acturation</w:t>
      </w:r>
      <w:bookmarkEnd w:id="2416"/>
    </w:p>
    <w:p w14:paraId="4E78E7C0" w14:textId="77777777" w:rsidR="00D76716" w:rsidRPr="00411E52" w:rsidRDefault="00D76716" w:rsidP="00D76716">
      <w:pPr>
        <w:rPr>
          <w:rFonts w:ascii="FranceTV Brown TT Light" w:hAnsi="FranceTV Brown TT Light" w:cs="FranceTV Brown TT Light"/>
        </w:rPr>
      </w:pPr>
    </w:p>
    <w:p w14:paraId="6619D870" w14:textId="77777777" w:rsidR="00EB23A4" w:rsidRPr="00411E52" w:rsidRDefault="00EB23A4" w:rsidP="00EB23A4">
      <w:pPr>
        <w:rPr>
          <w:rFonts w:ascii="FranceTV Brown TT Light" w:hAnsi="FranceTV Brown TT Light" w:cs="FranceTV Brown TT Light"/>
          <w:b/>
          <w:bCs/>
          <w:i/>
          <w:u w:val="single"/>
        </w:rPr>
      </w:pPr>
      <w:r w:rsidRPr="00411E52">
        <w:rPr>
          <w:rFonts w:ascii="FranceTV Brown TT Light" w:hAnsi="FranceTV Brown TT Light" w:cs="FranceTV Brown TT Light"/>
          <w:b/>
          <w:bCs/>
          <w:i/>
          <w:u w:val="single"/>
        </w:rPr>
        <w:t>Paiements</w:t>
      </w:r>
      <w:r w:rsidRPr="00411E52">
        <w:rPr>
          <w:rFonts w:ascii="FranceTV Brown TT Light" w:hAnsi="FranceTV Brown TT Light" w:cs="FranceTV Brown TT Light"/>
          <w:b/>
          <w:bCs/>
          <w:i/>
        </w:rPr>
        <w:t> :</w:t>
      </w:r>
    </w:p>
    <w:p w14:paraId="6ADC81A1" w14:textId="77777777" w:rsidR="00D331CB" w:rsidRPr="00411E52" w:rsidRDefault="00D331CB" w:rsidP="00EB23A4">
      <w:pPr>
        <w:rPr>
          <w:rFonts w:ascii="FranceTV Brown TT Light" w:hAnsi="FranceTV Brown TT Light" w:cs="FranceTV Brown TT Light"/>
        </w:rPr>
      </w:pPr>
    </w:p>
    <w:p w14:paraId="425FF6F5" w14:textId="77777777" w:rsidR="00EB23A4" w:rsidRPr="00411E52" w:rsidRDefault="00EB23A4" w:rsidP="00EB23A4">
      <w:pPr>
        <w:rPr>
          <w:rFonts w:ascii="FranceTV Brown TT Light" w:hAnsi="FranceTV Brown TT Light" w:cs="FranceTV Brown TT Light"/>
        </w:rPr>
      </w:pPr>
      <w:bookmarkStart w:id="2417" w:name="_Hlk165381400"/>
      <w:r w:rsidRPr="00411E52">
        <w:rPr>
          <w:rFonts w:ascii="FranceTV Brown TT Light" w:hAnsi="FranceTV Brown TT Light" w:cs="FranceTV Brown TT Light"/>
        </w:rPr>
        <w:t>Les prestations sont réglées par application des prix figurant dans les pièces financières (DPGF-BPU).</w:t>
      </w:r>
      <w:bookmarkEnd w:id="2417"/>
      <w:r w:rsidRPr="00411E52">
        <w:rPr>
          <w:rFonts w:ascii="FranceTV Brown TT Light" w:hAnsi="FranceTV Brown TT Light" w:cs="FranceTV Brown TT Light"/>
        </w:rPr>
        <w:t xml:space="preserve"> </w:t>
      </w:r>
    </w:p>
    <w:p w14:paraId="27123993" w14:textId="77777777" w:rsidR="0099077D" w:rsidRPr="00020C98" w:rsidRDefault="0099077D" w:rsidP="00EB23A4">
      <w:pPr>
        <w:suppressAutoHyphens/>
        <w:jc w:val="both"/>
        <w:rPr>
          <w:rFonts w:ascii="FranceTV Brown TT Light" w:hAnsi="FranceTV Brown TT Light" w:cs="FranceTV Brown TT Light"/>
          <w:b/>
          <w:bCs/>
          <w:i/>
          <w:u w:val="single"/>
        </w:rPr>
      </w:pPr>
    </w:p>
    <w:p w14:paraId="00D83202" w14:textId="34F2EDC1" w:rsidR="00BE0583" w:rsidRPr="00020C98" w:rsidRDefault="00BE0583" w:rsidP="008B4087">
      <w:pPr>
        <w:suppressAutoHyphens/>
        <w:jc w:val="both"/>
        <w:rPr>
          <w:rFonts w:ascii="FranceTV Brown TT Light" w:hAnsi="FranceTV Brown TT Light" w:cs="FranceTV Brown TT Light"/>
          <w:b/>
          <w:bCs/>
          <w:i/>
          <w:u w:val="single"/>
        </w:rPr>
      </w:pPr>
      <w:bookmarkStart w:id="2418" w:name="_Hlk165380759"/>
      <w:r w:rsidRPr="00020C98">
        <w:rPr>
          <w:rFonts w:ascii="FranceTV Brown TT Light" w:hAnsi="FranceTV Brown TT Light" w:cs="FranceTV Brown TT Light"/>
          <w:b/>
          <w:bCs/>
          <w:i/>
          <w:u w:val="single"/>
        </w:rPr>
        <w:t>Contenu des factures</w:t>
      </w:r>
      <w:r w:rsidRPr="00020C98">
        <w:rPr>
          <w:rFonts w:ascii="FranceTV Brown TT Light" w:hAnsi="FranceTV Brown TT Light" w:cs="FranceTV Brown TT Light"/>
          <w:b/>
          <w:bCs/>
          <w:i/>
        </w:rPr>
        <w:t> :</w:t>
      </w:r>
    </w:p>
    <w:p w14:paraId="6697D43C" w14:textId="77777777" w:rsidR="00BE0583" w:rsidRDefault="00BE0583" w:rsidP="008B4087">
      <w:pPr>
        <w:suppressAutoHyphens/>
        <w:jc w:val="both"/>
        <w:rPr>
          <w:rFonts w:ascii="FranceTV Brown TT Light" w:hAnsi="FranceTV Brown TT Light" w:cs="FranceTV Brown TT Light"/>
          <w:b/>
          <w:bCs/>
          <w:i/>
          <w:u w:val="single"/>
        </w:rPr>
      </w:pPr>
    </w:p>
    <w:p w14:paraId="68A160A4" w14:textId="77777777" w:rsidR="008B4087" w:rsidRPr="00020C98" w:rsidRDefault="008B4087" w:rsidP="008B4087">
      <w:pPr>
        <w:suppressAutoHyphens/>
        <w:jc w:val="both"/>
        <w:rPr>
          <w:rFonts w:ascii="FranceTV Brown TT Light" w:hAnsi="FranceTV Brown TT Light" w:cs="FranceTV Brown TT Light"/>
          <w:bCs/>
        </w:rPr>
      </w:pPr>
      <w:r w:rsidRPr="00020C98">
        <w:rPr>
          <w:rFonts w:ascii="FranceTV Brown TT Light" w:hAnsi="FranceTV Brown TT Light" w:cs="FranceTV Brown TT Light"/>
          <w:bCs/>
        </w:rPr>
        <w:t>Chaque facture porte, outre les mentions légales, les indications suivantes :</w:t>
      </w:r>
    </w:p>
    <w:p w14:paraId="12056566" w14:textId="7E304420" w:rsidR="001C5AF8" w:rsidRPr="00020C98" w:rsidRDefault="004611F1" w:rsidP="002121E8">
      <w:pPr>
        <w:numPr>
          <w:ilvl w:val="0"/>
          <w:numId w:val="6"/>
        </w:numPr>
        <w:tabs>
          <w:tab w:val="clear" w:pos="1416"/>
        </w:tabs>
        <w:overflowPunct/>
        <w:autoSpaceDE/>
        <w:autoSpaceDN/>
        <w:adjustRightInd/>
        <w:ind w:left="788"/>
        <w:jc w:val="both"/>
        <w:textAlignment w:val="auto"/>
        <w:rPr>
          <w:rFonts w:ascii="FranceTV Brown TT Light" w:hAnsi="FranceTV Brown TT Light" w:cs="FranceTV Brown TT Light"/>
        </w:rPr>
      </w:pPr>
      <w:r w:rsidRPr="00020C98">
        <w:rPr>
          <w:rFonts w:ascii="FranceTV Brown TT Light" w:hAnsi="FranceTV Brown TT Light" w:cs="FranceTV Brown TT Light"/>
        </w:rPr>
        <w:t>m</w:t>
      </w:r>
      <w:r w:rsidR="001C5AF8" w:rsidRPr="00020C98">
        <w:rPr>
          <w:rFonts w:ascii="FranceTV Brown TT Light" w:hAnsi="FranceTV Brown TT Light" w:cs="FranceTV Brown TT Light"/>
        </w:rPr>
        <w:t>ention de FRANCE TELEVISIONS ;</w:t>
      </w:r>
    </w:p>
    <w:p w14:paraId="740FAA28" w14:textId="0820AB48" w:rsidR="001C5AF8" w:rsidRPr="00411E52" w:rsidRDefault="004611F1" w:rsidP="002121E8">
      <w:pPr>
        <w:numPr>
          <w:ilvl w:val="0"/>
          <w:numId w:val="6"/>
        </w:numPr>
        <w:tabs>
          <w:tab w:val="clear" w:pos="1416"/>
        </w:tabs>
        <w:overflowPunct/>
        <w:autoSpaceDE/>
        <w:autoSpaceDN/>
        <w:adjustRightInd/>
        <w:ind w:left="788"/>
        <w:jc w:val="both"/>
        <w:textAlignment w:val="auto"/>
        <w:rPr>
          <w:rFonts w:ascii="FranceTV Brown TT Light" w:hAnsi="FranceTV Brown TT Light" w:cs="FranceTV Brown TT Light"/>
        </w:rPr>
      </w:pPr>
      <w:r w:rsidRPr="00020C98">
        <w:rPr>
          <w:rFonts w:ascii="FranceTV Brown TT Light" w:hAnsi="FranceTV Brown TT Light" w:cs="FranceTV Brown TT Light"/>
        </w:rPr>
        <w:t>l</w:t>
      </w:r>
      <w:r w:rsidR="001C5AF8" w:rsidRPr="00020C98">
        <w:rPr>
          <w:rFonts w:ascii="FranceTV Brown TT Light" w:hAnsi="FranceTV Brown TT Light" w:cs="FranceTV Brown TT Light"/>
        </w:rPr>
        <w:t xml:space="preserve">e n° </w:t>
      </w:r>
      <w:r w:rsidR="001C5AF8" w:rsidRPr="00411E52">
        <w:rPr>
          <w:rFonts w:ascii="FranceTV Brown TT Light" w:hAnsi="FranceTV Brown TT Light" w:cs="FranceTV Brown TT Light"/>
        </w:rPr>
        <w:t>de compte bancaire ou postal ;</w:t>
      </w:r>
    </w:p>
    <w:p w14:paraId="17FFB1E7" w14:textId="04ECDB58" w:rsidR="001C5AF8" w:rsidRPr="00411E52" w:rsidRDefault="004611F1" w:rsidP="002121E8">
      <w:pPr>
        <w:numPr>
          <w:ilvl w:val="0"/>
          <w:numId w:val="6"/>
        </w:numPr>
        <w:tabs>
          <w:tab w:val="clear" w:pos="1416"/>
        </w:tabs>
        <w:overflowPunct/>
        <w:autoSpaceDE/>
        <w:autoSpaceDN/>
        <w:adjustRightInd/>
        <w:ind w:left="788"/>
        <w:jc w:val="both"/>
        <w:textAlignment w:val="auto"/>
        <w:rPr>
          <w:rFonts w:ascii="FranceTV Brown TT Light" w:hAnsi="FranceTV Brown TT Light" w:cs="FranceTV Brown TT Light"/>
        </w:rPr>
      </w:pPr>
      <w:r w:rsidRPr="00411E52">
        <w:rPr>
          <w:rFonts w:ascii="FranceTV Brown TT Light" w:hAnsi="FranceTV Brown TT Light" w:cs="FranceTV Brown TT Light"/>
        </w:rPr>
        <w:t>l</w:t>
      </w:r>
      <w:r w:rsidR="001C5AF8" w:rsidRPr="00411E52">
        <w:rPr>
          <w:rFonts w:ascii="FranceTV Brown TT Light" w:hAnsi="FranceTV Brown TT Light" w:cs="FranceTV Brown TT Light"/>
        </w:rPr>
        <w:t>e n° du bon de commande le cas échéant ;</w:t>
      </w:r>
    </w:p>
    <w:p w14:paraId="475897A6" w14:textId="6DF21928" w:rsidR="001C5AF8" w:rsidRPr="00411E52" w:rsidRDefault="004611F1" w:rsidP="002121E8">
      <w:pPr>
        <w:numPr>
          <w:ilvl w:val="0"/>
          <w:numId w:val="6"/>
        </w:numPr>
        <w:tabs>
          <w:tab w:val="clear" w:pos="1416"/>
        </w:tabs>
        <w:overflowPunct/>
        <w:autoSpaceDE/>
        <w:autoSpaceDN/>
        <w:adjustRightInd/>
        <w:ind w:left="788"/>
        <w:jc w:val="both"/>
        <w:textAlignment w:val="auto"/>
        <w:rPr>
          <w:rFonts w:ascii="FranceTV Brown TT Light" w:hAnsi="FranceTV Brown TT Light" w:cs="FranceTV Brown TT Light"/>
        </w:rPr>
      </w:pPr>
      <w:r w:rsidRPr="00411E52">
        <w:rPr>
          <w:rFonts w:ascii="FranceTV Brown TT Light" w:hAnsi="FranceTV Brown TT Light" w:cs="FranceTV Brown TT Light"/>
        </w:rPr>
        <w:t>l</w:t>
      </w:r>
      <w:r w:rsidR="001C5AF8" w:rsidRPr="00411E52">
        <w:rPr>
          <w:rFonts w:ascii="FranceTV Brown TT Light" w:hAnsi="FranceTV Brown TT Light" w:cs="FranceTV Brown TT Light"/>
        </w:rPr>
        <w:t>e nom et l’adresse du TITULAIRE ;</w:t>
      </w:r>
    </w:p>
    <w:p w14:paraId="2CBEA601" w14:textId="2D90820E" w:rsidR="001C5AF8" w:rsidRPr="00411E52" w:rsidRDefault="004611F1" w:rsidP="002121E8">
      <w:pPr>
        <w:numPr>
          <w:ilvl w:val="0"/>
          <w:numId w:val="6"/>
        </w:numPr>
        <w:tabs>
          <w:tab w:val="clear" w:pos="1416"/>
        </w:tabs>
        <w:overflowPunct/>
        <w:autoSpaceDE/>
        <w:autoSpaceDN/>
        <w:adjustRightInd/>
        <w:ind w:left="788"/>
        <w:jc w:val="both"/>
        <w:textAlignment w:val="auto"/>
        <w:rPr>
          <w:rFonts w:ascii="FranceTV Brown TT Light" w:hAnsi="FranceTV Brown TT Light" w:cs="FranceTV Brown TT Light"/>
        </w:rPr>
      </w:pPr>
      <w:r w:rsidRPr="00411E52">
        <w:rPr>
          <w:rFonts w:ascii="FranceTV Brown TT Light" w:hAnsi="FranceTV Brown TT Light" w:cs="FranceTV Brown TT Light"/>
        </w:rPr>
        <w:t>l</w:t>
      </w:r>
      <w:r w:rsidR="007F70AB" w:rsidRPr="00411E52">
        <w:rPr>
          <w:rFonts w:ascii="FranceTV Brown TT Light" w:hAnsi="FranceTV Brown TT Light" w:cs="FranceTV Brown TT Light"/>
        </w:rPr>
        <w:t>a référence de l’accord-cadre</w:t>
      </w:r>
      <w:r w:rsidR="001C5AF8" w:rsidRPr="00411E52">
        <w:rPr>
          <w:rFonts w:ascii="FranceTV Brown TT Light" w:hAnsi="FranceTV Brown TT Light" w:cs="FranceTV Brown TT Light"/>
        </w:rPr>
        <w:t> ;</w:t>
      </w:r>
    </w:p>
    <w:p w14:paraId="28F34104" w14:textId="635EADF6" w:rsidR="001C5AF8" w:rsidRPr="00411E52" w:rsidRDefault="004611F1" w:rsidP="002121E8">
      <w:pPr>
        <w:numPr>
          <w:ilvl w:val="0"/>
          <w:numId w:val="6"/>
        </w:numPr>
        <w:tabs>
          <w:tab w:val="clear" w:pos="1416"/>
        </w:tabs>
        <w:overflowPunct/>
        <w:autoSpaceDE/>
        <w:autoSpaceDN/>
        <w:adjustRightInd/>
        <w:ind w:left="788"/>
        <w:jc w:val="both"/>
        <w:textAlignment w:val="auto"/>
        <w:rPr>
          <w:rFonts w:ascii="FranceTV Brown TT Light" w:hAnsi="FranceTV Brown TT Light" w:cs="FranceTV Brown TT Light"/>
        </w:rPr>
      </w:pPr>
      <w:r w:rsidRPr="00411E52">
        <w:rPr>
          <w:rFonts w:ascii="FranceTV Brown TT Light" w:hAnsi="FranceTV Brown TT Light" w:cs="FranceTV Brown TT Light"/>
        </w:rPr>
        <w:t>d</w:t>
      </w:r>
      <w:r w:rsidR="001C5AF8" w:rsidRPr="00411E52">
        <w:rPr>
          <w:rFonts w:ascii="FranceTV Brown TT Light" w:hAnsi="FranceTV Brown TT Light" w:cs="FranceTV Brown TT Light"/>
        </w:rPr>
        <w:t>ésignation et quantité de fournitures livrées le cas échéant ;</w:t>
      </w:r>
    </w:p>
    <w:p w14:paraId="17120954" w14:textId="5D261E5D" w:rsidR="001C5AF8" w:rsidRPr="00411E52" w:rsidRDefault="004611F1" w:rsidP="002121E8">
      <w:pPr>
        <w:numPr>
          <w:ilvl w:val="0"/>
          <w:numId w:val="6"/>
        </w:numPr>
        <w:tabs>
          <w:tab w:val="clear" w:pos="1416"/>
        </w:tabs>
        <w:overflowPunct/>
        <w:autoSpaceDE/>
        <w:autoSpaceDN/>
        <w:adjustRightInd/>
        <w:ind w:left="788"/>
        <w:jc w:val="both"/>
        <w:textAlignment w:val="auto"/>
        <w:rPr>
          <w:rFonts w:ascii="FranceTV Brown TT Light" w:hAnsi="FranceTV Brown TT Light" w:cs="FranceTV Brown TT Light"/>
        </w:rPr>
      </w:pPr>
      <w:r w:rsidRPr="00411E52">
        <w:rPr>
          <w:rFonts w:ascii="FranceTV Brown TT Light" w:hAnsi="FranceTV Brown TT Light" w:cs="FranceTV Brown TT Light"/>
        </w:rPr>
        <w:t>d</w:t>
      </w:r>
      <w:r w:rsidR="001C5AF8" w:rsidRPr="00411E52">
        <w:rPr>
          <w:rFonts w:ascii="FranceTV Brown TT Light" w:hAnsi="FranceTV Brown TT Light" w:cs="FranceTV Brown TT Light"/>
        </w:rPr>
        <w:t>ate de livraison le cas échéant ;</w:t>
      </w:r>
    </w:p>
    <w:p w14:paraId="29FC8AF2" w14:textId="164244E1" w:rsidR="001C5AF8" w:rsidRPr="00411E52" w:rsidRDefault="004611F1" w:rsidP="002121E8">
      <w:pPr>
        <w:numPr>
          <w:ilvl w:val="0"/>
          <w:numId w:val="6"/>
        </w:numPr>
        <w:tabs>
          <w:tab w:val="clear" w:pos="1416"/>
        </w:tabs>
        <w:overflowPunct/>
        <w:autoSpaceDE/>
        <w:autoSpaceDN/>
        <w:adjustRightInd/>
        <w:ind w:left="788"/>
        <w:jc w:val="both"/>
        <w:textAlignment w:val="auto"/>
        <w:rPr>
          <w:rFonts w:ascii="FranceTV Brown TT Light" w:hAnsi="FranceTV Brown TT Light" w:cs="FranceTV Brown TT Light"/>
        </w:rPr>
      </w:pPr>
      <w:r w:rsidRPr="00411E52">
        <w:rPr>
          <w:rFonts w:ascii="FranceTV Brown TT Light" w:hAnsi="FranceTV Brown TT Light" w:cs="FranceTV Brown TT Light"/>
        </w:rPr>
        <w:t>d</w:t>
      </w:r>
      <w:r w:rsidR="001C5AF8" w:rsidRPr="00411E52">
        <w:rPr>
          <w:rFonts w:ascii="FranceTV Brown TT Light" w:hAnsi="FranceTV Brown TT Light" w:cs="FranceTV Brown TT Light"/>
        </w:rPr>
        <w:t>ate de la facture ;</w:t>
      </w:r>
    </w:p>
    <w:p w14:paraId="586B3EED" w14:textId="0145F033" w:rsidR="001C5AF8" w:rsidRDefault="004611F1" w:rsidP="002121E8">
      <w:pPr>
        <w:numPr>
          <w:ilvl w:val="0"/>
          <w:numId w:val="6"/>
        </w:numPr>
        <w:tabs>
          <w:tab w:val="clear" w:pos="1416"/>
        </w:tabs>
        <w:overflowPunct/>
        <w:autoSpaceDE/>
        <w:autoSpaceDN/>
        <w:adjustRightInd/>
        <w:ind w:left="788"/>
        <w:jc w:val="both"/>
        <w:textAlignment w:val="auto"/>
        <w:rPr>
          <w:rFonts w:ascii="FranceTV Brown TT Light" w:hAnsi="FranceTV Brown TT Light" w:cs="FranceTV Brown TT Light"/>
        </w:rPr>
      </w:pPr>
      <w:r w:rsidRPr="00411E52">
        <w:rPr>
          <w:rFonts w:ascii="FranceTV Brown TT Light" w:hAnsi="FranceTV Brown TT Light" w:cs="FranceTV Brown TT Light"/>
        </w:rPr>
        <w:t>m</w:t>
      </w:r>
      <w:r w:rsidR="001C5AF8" w:rsidRPr="00411E52">
        <w:rPr>
          <w:rFonts w:ascii="FranceTV Brown TT Light" w:hAnsi="FranceTV Brown TT Light" w:cs="FranceTV Brown TT Light"/>
        </w:rPr>
        <w:t>ontant HT, taux et montant TVA et montant TTC.</w:t>
      </w:r>
    </w:p>
    <w:p w14:paraId="4107A330" w14:textId="77777777" w:rsidR="00525A77" w:rsidRPr="00411E52" w:rsidRDefault="00525A77" w:rsidP="00525A77">
      <w:pPr>
        <w:overflowPunct/>
        <w:autoSpaceDE/>
        <w:autoSpaceDN/>
        <w:adjustRightInd/>
        <w:ind w:left="993"/>
        <w:jc w:val="both"/>
        <w:textAlignment w:val="auto"/>
        <w:rPr>
          <w:rFonts w:ascii="FranceTV Brown TT Light" w:hAnsi="FranceTV Brown TT Light" w:cs="FranceTV Brown TT Light"/>
        </w:rPr>
      </w:pPr>
    </w:p>
    <w:p w14:paraId="3A0091FD" w14:textId="77777777" w:rsidR="00BE0D8E" w:rsidRPr="00191DDA" w:rsidRDefault="00BE0D8E" w:rsidP="003A18D8">
      <w:pPr>
        <w:pBdr>
          <w:top w:val="single" w:sz="4" w:space="1" w:color="auto"/>
          <w:left w:val="single" w:sz="4" w:space="4" w:color="auto"/>
          <w:bottom w:val="single" w:sz="4" w:space="0" w:color="auto"/>
          <w:right w:val="single" w:sz="4" w:space="4" w:color="auto"/>
        </w:pBdr>
        <w:rPr>
          <w:rFonts w:ascii="FranceTV Brown TT Light" w:hAnsi="FranceTV Brown TT Light" w:cs="FranceTV Brown TT Light"/>
          <w:b/>
          <w:bCs/>
          <w:u w:val="single"/>
        </w:rPr>
      </w:pPr>
      <w:bookmarkStart w:id="2419" w:name="_Hlk168490818"/>
      <w:r w:rsidRPr="00191DDA">
        <w:rPr>
          <w:rFonts w:ascii="FranceTV Brown TT Light" w:hAnsi="FranceTV Brown TT Light" w:cs="FranceTV Brown TT Light"/>
          <w:b/>
          <w:bCs/>
          <w:u w:val="single"/>
        </w:rPr>
        <w:t>L’absence d’une des mentions obligatoires sur la facture correspond à un cas de non-conformité de la facture, ce qui entraîne son rejet.</w:t>
      </w:r>
    </w:p>
    <w:bookmarkEnd w:id="2419"/>
    <w:p w14:paraId="7E2DE14C" w14:textId="77777777" w:rsidR="00F52D80" w:rsidRPr="00020C98" w:rsidRDefault="00F52D80" w:rsidP="00F52D80">
      <w:pPr>
        <w:overflowPunct/>
        <w:autoSpaceDE/>
        <w:autoSpaceDN/>
        <w:adjustRightInd/>
        <w:jc w:val="both"/>
        <w:textAlignment w:val="auto"/>
        <w:rPr>
          <w:rFonts w:ascii="FranceTV Brown TT Light" w:hAnsi="FranceTV Brown TT Light" w:cs="FranceTV Brown TT Light"/>
        </w:rPr>
      </w:pPr>
    </w:p>
    <w:p w14:paraId="603BD023" w14:textId="27B9C3B9" w:rsidR="00F52D80" w:rsidRPr="00020C98" w:rsidRDefault="00F5778C" w:rsidP="00F52D80">
      <w:pPr>
        <w:suppressAutoHyphens/>
        <w:ind w:firstLine="2"/>
        <w:jc w:val="both"/>
        <w:rPr>
          <w:rFonts w:ascii="FranceTV Brown TT Light" w:hAnsi="FranceTV Brown TT Light" w:cs="FranceTV Brown TT Light"/>
        </w:rPr>
      </w:pPr>
      <w:r w:rsidRPr="00020C98">
        <w:rPr>
          <w:rFonts w:ascii="FranceTV Brown TT Light" w:hAnsi="FranceTV Brown TT Light" w:cs="FranceTV Brown TT Light"/>
        </w:rPr>
        <w:t xml:space="preserve">Conformément à l’article R. 2192-11 du code de la commande publique, le délai de paiement est fixé à </w:t>
      </w:r>
      <w:r w:rsidR="00F52D80" w:rsidRPr="00020C98">
        <w:rPr>
          <w:rFonts w:ascii="FranceTV Brown TT Light" w:hAnsi="FranceTV Brown TT Light" w:cs="FranceTV Brown TT Light"/>
        </w:rPr>
        <w:t>60 (soixante) jours nets date de réception de facture après vérification du service fait</w:t>
      </w:r>
      <w:r w:rsidRPr="00020C98">
        <w:rPr>
          <w:rFonts w:ascii="FranceTV Brown TT Light" w:hAnsi="FranceTV Brown TT Light" w:cs="FranceTV Brown TT Light"/>
        </w:rPr>
        <w:t>, par virement bancaire</w:t>
      </w:r>
      <w:r w:rsidR="00F52D80" w:rsidRPr="00020C98">
        <w:rPr>
          <w:rFonts w:ascii="FranceTV Brown TT Light" w:hAnsi="FranceTV Brown TT Light" w:cs="FranceTV Brown TT Light"/>
        </w:rPr>
        <w:t>.</w:t>
      </w:r>
    </w:p>
    <w:p w14:paraId="71ACA5C7" w14:textId="77777777" w:rsidR="00F52D80" w:rsidRPr="00020C98" w:rsidRDefault="00F52D80" w:rsidP="00F52D80">
      <w:pPr>
        <w:suppressAutoHyphens/>
        <w:ind w:firstLine="2"/>
        <w:jc w:val="both"/>
        <w:rPr>
          <w:rFonts w:ascii="FranceTV Brown TT Light" w:hAnsi="FranceTV Brown TT Light" w:cs="FranceTV Brown TT Light"/>
          <w:i/>
        </w:rPr>
      </w:pPr>
    </w:p>
    <w:p w14:paraId="0760C60C" w14:textId="1BDA19F8" w:rsidR="00F52D80" w:rsidRPr="00411E52" w:rsidRDefault="00F52D80" w:rsidP="00F52D80">
      <w:pPr>
        <w:suppressAutoHyphens/>
        <w:jc w:val="both"/>
        <w:rPr>
          <w:rFonts w:ascii="FranceTV Brown TT Light" w:hAnsi="FranceTV Brown TT Light" w:cs="FranceTV Brown TT Light"/>
          <w:bCs/>
        </w:rPr>
      </w:pPr>
      <w:r w:rsidRPr="00020C98">
        <w:rPr>
          <w:rFonts w:ascii="FranceTV Brown TT Light" w:hAnsi="FranceTV Brown TT Light" w:cs="FranceTV Brown TT Light"/>
          <w:bCs/>
        </w:rPr>
        <w:t xml:space="preserve">En cas de retard de paiement, mais sous réserve de la parfaite exécution de la prestation ou de la conformité de la livraison, le Titulaire a droit au paiement </w:t>
      </w:r>
      <w:r w:rsidRPr="00411E52">
        <w:rPr>
          <w:rFonts w:ascii="FranceTV Brown TT Light" w:hAnsi="FranceTV Brown TT Light" w:cs="FranceTV Brown TT Light"/>
          <w:bCs/>
        </w:rPr>
        <w:t>d'intérêts moratoires qui ne pourront en aucun cas être supérieurs au taux d’intérêt appliqué par la Banque centrale européenne, majoré de huit points de pourcentage. Les intérêts moratoires courent à compter du jour sui</w:t>
      </w:r>
      <w:r w:rsidR="007F70AB" w:rsidRPr="00411E52">
        <w:rPr>
          <w:rFonts w:ascii="FranceTV Brown TT Light" w:hAnsi="FranceTV Brown TT Light" w:cs="FranceTV Brown TT Light"/>
          <w:bCs/>
        </w:rPr>
        <w:t>vant l’échéance prévue à l’accord-cadre</w:t>
      </w:r>
      <w:r w:rsidRPr="00411E52">
        <w:rPr>
          <w:rFonts w:ascii="FranceTV Brown TT Light" w:hAnsi="FranceTV Brown TT Light" w:cs="FranceTV Brown TT Light"/>
          <w:bCs/>
        </w:rPr>
        <w:t xml:space="preserve"> ou à la commande, ou à l’expiration du délai de paiement jusqu’à la date de mise en paiement du principal. </w:t>
      </w:r>
    </w:p>
    <w:p w14:paraId="269A6C7D" w14:textId="77777777" w:rsidR="00F52D80" w:rsidRPr="00411E52" w:rsidRDefault="00F52D80" w:rsidP="00F52D80">
      <w:pPr>
        <w:suppressAutoHyphens/>
        <w:jc w:val="both"/>
        <w:rPr>
          <w:rFonts w:ascii="FranceTV Brown TT Light" w:hAnsi="FranceTV Brown TT Light" w:cs="FranceTV Brown TT Light"/>
          <w:bCs/>
        </w:rPr>
      </w:pPr>
    </w:p>
    <w:p w14:paraId="0D40BEBF" w14:textId="5DFB4C85" w:rsidR="00F52D80" w:rsidRPr="00020C98" w:rsidRDefault="00371CA3" w:rsidP="00F52D80">
      <w:pPr>
        <w:suppressAutoHyphens/>
        <w:jc w:val="both"/>
        <w:rPr>
          <w:rFonts w:ascii="FranceTV Brown TT Light" w:hAnsi="FranceTV Brown TT Light" w:cs="FranceTV Brown TT Light"/>
          <w:bCs/>
        </w:rPr>
      </w:pPr>
      <w:r w:rsidRPr="00411E52">
        <w:rPr>
          <w:rFonts w:ascii="FranceTV Brown TT Light" w:hAnsi="FranceTV Brown TT Light" w:cs="FranceTV Brown TT Light"/>
          <w:bCs/>
        </w:rPr>
        <w:t>Conformément à l’article R. 2192-36 du code de la commande publique, l</w:t>
      </w:r>
      <w:r w:rsidR="00F52D80" w:rsidRPr="00411E52">
        <w:rPr>
          <w:rFonts w:ascii="FranceTV Brown TT Light" w:hAnsi="FranceTV Brown TT Light" w:cs="FranceTV Brown TT Light"/>
          <w:bCs/>
        </w:rPr>
        <w:t>e retard de paiement donne lieu également au versement d’une indemnité forfaitaire pour frais de recouvrement de 40 euros</w:t>
      </w:r>
      <w:r w:rsidR="00F52D80" w:rsidRPr="00020C98">
        <w:rPr>
          <w:rFonts w:ascii="FranceTV Brown TT Light" w:hAnsi="FranceTV Brown TT Light" w:cs="FranceTV Brown TT Light"/>
          <w:bCs/>
        </w:rPr>
        <w:t>.</w:t>
      </w:r>
    </w:p>
    <w:p w14:paraId="743EF6D3" w14:textId="77777777" w:rsidR="004611F1" w:rsidRPr="00020C98" w:rsidRDefault="004611F1" w:rsidP="004611F1">
      <w:pPr>
        <w:suppressAutoHyphens/>
        <w:rPr>
          <w:rFonts w:ascii="FranceTV Brown TT Light" w:hAnsi="FranceTV Brown TT Light" w:cs="FranceTV Brown TT Light"/>
          <w:b/>
          <w:bCs/>
          <w:i/>
          <w:u w:val="single"/>
        </w:rPr>
      </w:pPr>
    </w:p>
    <w:p w14:paraId="6C692D46" w14:textId="7271D9E5" w:rsidR="00CD01AD" w:rsidRPr="00020C98" w:rsidRDefault="00CD01AD" w:rsidP="004611F1">
      <w:pPr>
        <w:suppressAutoHyphens/>
        <w:rPr>
          <w:rFonts w:ascii="FranceTV Brown TT Light" w:hAnsi="FranceTV Brown TT Light" w:cs="FranceTV Brown TT Light"/>
          <w:b/>
          <w:bCs/>
          <w:i/>
          <w:u w:val="single"/>
        </w:rPr>
      </w:pPr>
      <w:r w:rsidRPr="00020C98">
        <w:rPr>
          <w:rFonts w:ascii="FranceTV Brown TT Light" w:hAnsi="FranceTV Brown TT Light" w:cs="FranceTV Brown TT Light"/>
          <w:b/>
          <w:bCs/>
          <w:i/>
          <w:u w:val="single"/>
        </w:rPr>
        <w:t>Modalités d’envoi des factures</w:t>
      </w:r>
      <w:r w:rsidRPr="00020C98">
        <w:rPr>
          <w:rFonts w:ascii="FranceTV Brown TT Light" w:hAnsi="FranceTV Brown TT Light" w:cs="FranceTV Brown TT Light"/>
          <w:b/>
          <w:bCs/>
          <w:i/>
        </w:rPr>
        <w:t> :</w:t>
      </w:r>
    </w:p>
    <w:p w14:paraId="255A0236" w14:textId="77777777" w:rsidR="008B4087" w:rsidRPr="00020C98" w:rsidRDefault="008B4087" w:rsidP="008B4087">
      <w:pPr>
        <w:suppressAutoHyphens/>
        <w:ind w:firstLine="2"/>
        <w:jc w:val="both"/>
        <w:rPr>
          <w:rFonts w:ascii="FranceTV Brown TT Light" w:hAnsi="FranceTV Brown TT Light" w:cs="FranceTV Brown TT Light"/>
          <w:b/>
          <w:u w:val="single"/>
        </w:rPr>
      </w:pPr>
    </w:p>
    <w:p w14:paraId="09138B9E" w14:textId="0837001B" w:rsidR="008B4087" w:rsidRPr="00020C98" w:rsidRDefault="008B4087" w:rsidP="004611F1">
      <w:pPr>
        <w:suppressAutoHyphens/>
        <w:contextualSpacing/>
        <w:rPr>
          <w:rFonts w:ascii="FranceTV Brown TT Light" w:hAnsi="FranceTV Brown TT Light" w:cs="FranceTV Brown TT Light"/>
          <w:b/>
          <w:sz w:val="18"/>
          <w:u w:val="single"/>
        </w:rPr>
      </w:pPr>
      <w:r w:rsidRPr="00020C98">
        <w:rPr>
          <w:rFonts w:ascii="FranceTV Brown TT Light" w:hAnsi="FranceTV Brown TT Light" w:cs="FranceTV Brown TT Light"/>
        </w:rPr>
        <w:t>Les factures sont à adresser en version PDF à l’adresse</w:t>
      </w:r>
      <w:r w:rsidR="0022037E" w:rsidRPr="00020C98">
        <w:rPr>
          <w:rFonts w:ascii="FranceTV Brown TT Light" w:hAnsi="FranceTV Brown TT Light" w:cs="FranceTV Brown TT Light"/>
        </w:rPr>
        <w:t> :</w:t>
      </w:r>
      <w:r w:rsidRPr="00611B49">
        <w:rPr>
          <w:rFonts w:ascii="FranceTV Brown TT Light" w:hAnsi="FranceTV Brown TT Light" w:cs="FranceTV Brown TT Light"/>
          <w:b/>
        </w:rPr>
        <w:t xml:space="preserve"> </w:t>
      </w:r>
      <w:hyperlink r:id="rId15" w:history="1">
        <w:r w:rsidR="00773B42" w:rsidRPr="00611B49">
          <w:rPr>
            <w:rFonts w:ascii="FranceTV Brown TT Light" w:hAnsi="FranceTV Brown TT Light" w:cs="FranceTV Brown TT Light"/>
            <w:b/>
          </w:rPr>
          <w:t>ftv@efactures-cegedim.fr</w:t>
        </w:r>
      </w:hyperlink>
    </w:p>
    <w:p w14:paraId="4DDFD024" w14:textId="77777777" w:rsidR="008B4087" w:rsidRPr="00020C98" w:rsidRDefault="008B4087" w:rsidP="008B4087">
      <w:pPr>
        <w:suppressAutoHyphens/>
        <w:ind w:firstLine="2"/>
        <w:jc w:val="both"/>
        <w:rPr>
          <w:rFonts w:ascii="FranceTV Brown TT Light" w:hAnsi="FranceTV Brown TT Light" w:cs="FranceTV Brown TT Light"/>
          <w:b/>
          <w:u w:val="single"/>
        </w:rPr>
      </w:pPr>
    </w:p>
    <w:p w14:paraId="3540D6B6" w14:textId="7446C19B" w:rsidR="008B4087" w:rsidRPr="00020C98" w:rsidRDefault="004611F1" w:rsidP="008B4087">
      <w:pPr>
        <w:suppressAutoHyphens/>
        <w:ind w:firstLine="2"/>
        <w:jc w:val="both"/>
        <w:rPr>
          <w:rFonts w:ascii="FranceTV Brown TT Light" w:hAnsi="FranceTV Brown TT Light" w:cs="FranceTV Brown TT Light"/>
        </w:rPr>
      </w:pPr>
      <w:r w:rsidRPr="00020C98">
        <w:rPr>
          <w:rFonts w:ascii="FranceTV Brown TT Light" w:hAnsi="FranceTV Brown TT Light" w:cs="FranceTV Brown TT Light"/>
        </w:rPr>
        <w:t>Le f</w:t>
      </w:r>
      <w:r w:rsidR="008B4087" w:rsidRPr="00020C98">
        <w:rPr>
          <w:rFonts w:ascii="FranceTV Brown TT Light" w:hAnsi="FranceTV Brown TT Light" w:cs="FranceTV Brown TT Light"/>
        </w:rPr>
        <w:t xml:space="preserve">ormat et </w:t>
      </w:r>
      <w:r w:rsidRPr="00020C98">
        <w:rPr>
          <w:rFonts w:ascii="FranceTV Brown TT Light" w:hAnsi="FranceTV Brown TT Light" w:cs="FranceTV Brown TT Light"/>
        </w:rPr>
        <w:t xml:space="preserve">le </w:t>
      </w:r>
      <w:r w:rsidR="008B4087" w:rsidRPr="00020C98">
        <w:rPr>
          <w:rFonts w:ascii="FranceTV Brown TT Light" w:hAnsi="FranceTV Brown TT Light" w:cs="FranceTV Brown TT Light"/>
        </w:rPr>
        <w:t>contenu des fichiers</w:t>
      </w:r>
      <w:r w:rsidRPr="00020C98">
        <w:rPr>
          <w:rFonts w:ascii="FranceTV Brown TT Light" w:hAnsi="FranceTV Brown TT Light" w:cs="FranceTV Brown TT Light"/>
        </w:rPr>
        <w:t xml:space="preserve"> sont les suivants </w:t>
      </w:r>
      <w:r w:rsidR="008B4087" w:rsidRPr="00020C98">
        <w:rPr>
          <w:rFonts w:ascii="FranceTV Brown TT Light" w:hAnsi="FranceTV Brown TT Light" w:cs="FranceTV Brown TT Light"/>
        </w:rPr>
        <w:t xml:space="preserve">: </w:t>
      </w:r>
    </w:p>
    <w:p w14:paraId="1E24ADAB" w14:textId="77777777" w:rsidR="004611F1" w:rsidRPr="00020C98" w:rsidRDefault="004611F1" w:rsidP="008B4087">
      <w:pPr>
        <w:suppressAutoHyphens/>
        <w:ind w:firstLine="2"/>
        <w:jc w:val="both"/>
        <w:rPr>
          <w:rFonts w:ascii="FranceTV Brown TT Light" w:hAnsi="FranceTV Brown TT Light" w:cs="FranceTV Brown TT Light"/>
        </w:rPr>
      </w:pPr>
    </w:p>
    <w:p w14:paraId="1379D066" w14:textId="417E77E3" w:rsidR="008B4087" w:rsidRPr="00020C98" w:rsidRDefault="004611F1" w:rsidP="002121E8">
      <w:pPr>
        <w:pStyle w:val="Paragraphedeliste"/>
        <w:numPr>
          <w:ilvl w:val="0"/>
          <w:numId w:val="5"/>
        </w:numPr>
        <w:suppressAutoHyphens/>
        <w:contextualSpacing/>
        <w:rPr>
          <w:rFonts w:ascii="FranceTV Brown TT Light" w:hAnsi="FranceTV Brown TT Light" w:cs="FranceTV Brown TT Light"/>
          <w:color w:val="auto"/>
        </w:rPr>
      </w:pPr>
      <w:r w:rsidRPr="00020C98">
        <w:rPr>
          <w:rFonts w:ascii="FranceTV Brown TT Light" w:hAnsi="FranceTV Brown TT Light" w:cs="FranceTV Brown TT Light"/>
          <w:color w:val="auto"/>
        </w:rPr>
        <w:t>l</w:t>
      </w:r>
      <w:r w:rsidR="008B4087" w:rsidRPr="00020C98">
        <w:rPr>
          <w:rFonts w:ascii="FranceTV Brown TT Light" w:hAnsi="FranceTV Brown TT Light" w:cs="FranceTV Brown TT Light"/>
          <w:color w:val="auto"/>
        </w:rPr>
        <w:t>es factures sont en pièce jointe du mail d’envoi</w:t>
      </w:r>
      <w:r w:rsidRPr="00020C98">
        <w:rPr>
          <w:rFonts w:ascii="FranceTV Brown TT Light" w:hAnsi="FranceTV Brown TT Light" w:cs="FranceTV Brown TT Light"/>
          <w:color w:val="auto"/>
        </w:rPr>
        <w:t> ;</w:t>
      </w:r>
    </w:p>
    <w:p w14:paraId="433C8915" w14:textId="02EBFA81" w:rsidR="008B4087" w:rsidRPr="00020C98" w:rsidRDefault="004611F1" w:rsidP="002121E8">
      <w:pPr>
        <w:pStyle w:val="Paragraphedeliste"/>
        <w:numPr>
          <w:ilvl w:val="0"/>
          <w:numId w:val="5"/>
        </w:numPr>
        <w:suppressAutoHyphens/>
        <w:contextualSpacing/>
        <w:rPr>
          <w:rFonts w:ascii="FranceTV Brown TT Light" w:hAnsi="FranceTV Brown TT Light" w:cs="FranceTV Brown TT Light"/>
          <w:color w:val="auto"/>
        </w:rPr>
      </w:pPr>
      <w:r w:rsidRPr="00020C98">
        <w:rPr>
          <w:rFonts w:ascii="FranceTV Brown TT Light" w:hAnsi="FranceTV Brown TT Light" w:cs="FranceTV Brown TT Light"/>
          <w:color w:val="auto"/>
        </w:rPr>
        <w:t>l</w:t>
      </w:r>
      <w:r w:rsidR="008B4087" w:rsidRPr="00020C98">
        <w:rPr>
          <w:rFonts w:ascii="FranceTV Brown TT Light" w:hAnsi="FranceTV Brown TT Light" w:cs="FranceTV Brown TT Light"/>
          <w:color w:val="auto"/>
        </w:rPr>
        <w:t>es factures sont exclusivement en format PDF</w:t>
      </w:r>
      <w:r w:rsidRPr="00020C98">
        <w:rPr>
          <w:rFonts w:ascii="FranceTV Brown TT Light" w:hAnsi="FranceTV Brown TT Light" w:cs="FranceTV Brown TT Light"/>
          <w:color w:val="auto"/>
        </w:rPr>
        <w:t> ;</w:t>
      </w:r>
    </w:p>
    <w:p w14:paraId="0463D508" w14:textId="3F2234A7" w:rsidR="008B4087" w:rsidRPr="00020C98" w:rsidRDefault="004611F1" w:rsidP="002121E8">
      <w:pPr>
        <w:pStyle w:val="Paragraphedeliste"/>
        <w:numPr>
          <w:ilvl w:val="0"/>
          <w:numId w:val="5"/>
        </w:numPr>
        <w:suppressAutoHyphens/>
        <w:contextualSpacing/>
        <w:rPr>
          <w:rFonts w:ascii="FranceTV Brown TT Light" w:hAnsi="FranceTV Brown TT Light" w:cs="FranceTV Brown TT Light"/>
          <w:color w:val="auto"/>
        </w:rPr>
      </w:pPr>
      <w:r w:rsidRPr="00020C98">
        <w:rPr>
          <w:rFonts w:ascii="FranceTV Brown TT Light" w:hAnsi="FranceTV Brown TT Light" w:cs="FranceTV Brown TT Light"/>
          <w:color w:val="auto"/>
        </w:rPr>
        <w:t>u</w:t>
      </w:r>
      <w:r w:rsidR="008B4087" w:rsidRPr="00020C98">
        <w:rPr>
          <w:rFonts w:ascii="FranceTV Brown TT Light" w:hAnsi="FranceTV Brown TT Light" w:cs="FranceTV Brown TT Light"/>
          <w:color w:val="auto"/>
        </w:rPr>
        <w:t>n fichier PDF par facture</w:t>
      </w:r>
      <w:r w:rsidRPr="00020C98">
        <w:rPr>
          <w:rFonts w:ascii="FranceTV Brown TT Light" w:hAnsi="FranceTV Brown TT Light" w:cs="FranceTV Brown TT Light"/>
          <w:color w:val="auto"/>
        </w:rPr>
        <w:t> ;</w:t>
      </w:r>
    </w:p>
    <w:p w14:paraId="04F044B0" w14:textId="33B8140A" w:rsidR="008B4087" w:rsidRPr="00020C98" w:rsidRDefault="004611F1" w:rsidP="002121E8">
      <w:pPr>
        <w:pStyle w:val="Paragraphedeliste"/>
        <w:numPr>
          <w:ilvl w:val="0"/>
          <w:numId w:val="5"/>
        </w:numPr>
        <w:suppressAutoHyphens/>
        <w:contextualSpacing/>
        <w:rPr>
          <w:rFonts w:ascii="FranceTV Brown TT Light" w:hAnsi="FranceTV Brown TT Light" w:cs="FranceTV Brown TT Light"/>
          <w:color w:val="auto"/>
        </w:rPr>
      </w:pPr>
      <w:r w:rsidRPr="00020C98">
        <w:rPr>
          <w:rFonts w:ascii="FranceTV Brown TT Light" w:hAnsi="FranceTV Brown TT Light" w:cs="FranceTV Brown TT Light"/>
          <w:color w:val="auto"/>
        </w:rPr>
        <w:t>n</w:t>
      </w:r>
      <w:r w:rsidR="008B4087" w:rsidRPr="00020C98">
        <w:rPr>
          <w:rFonts w:ascii="FranceTV Brown TT Light" w:hAnsi="FranceTV Brown TT Light" w:cs="FranceTV Brown TT Light"/>
          <w:color w:val="auto"/>
        </w:rPr>
        <w:t>ommer le fichier PDF en mentionnant le numéro de la facture concernée</w:t>
      </w:r>
      <w:r w:rsidRPr="00020C98">
        <w:rPr>
          <w:rFonts w:ascii="FranceTV Brown TT Light" w:hAnsi="FranceTV Brown TT Light" w:cs="FranceTV Brown TT Light"/>
          <w:color w:val="auto"/>
        </w:rPr>
        <w:t>.</w:t>
      </w:r>
    </w:p>
    <w:p w14:paraId="1087D0EF" w14:textId="77777777" w:rsidR="008B4087" w:rsidRPr="00020C98" w:rsidRDefault="008B4087" w:rsidP="008B4087">
      <w:pPr>
        <w:suppressAutoHyphens/>
        <w:ind w:firstLine="2"/>
        <w:jc w:val="both"/>
        <w:rPr>
          <w:rFonts w:ascii="FranceTV Brown TT Light" w:hAnsi="FranceTV Brown TT Light" w:cs="FranceTV Brown TT Light"/>
          <w:b/>
          <w:u w:val="single"/>
        </w:rPr>
      </w:pPr>
    </w:p>
    <w:p w14:paraId="45670EC1" w14:textId="77777777" w:rsidR="00E91ABD" w:rsidRPr="00020C98" w:rsidRDefault="00E91ABD" w:rsidP="00E91ABD">
      <w:pPr>
        <w:ind w:firstLine="2"/>
        <w:jc w:val="both"/>
        <w:rPr>
          <w:rFonts w:ascii="FranceTV Brown TT Light" w:hAnsi="FranceTV Brown TT Light" w:cs="FranceTV Brown TT Light"/>
        </w:rPr>
      </w:pPr>
      <w:r w:rsidRPr="00020C98">
        <w:rPr>
          <w:rFonts w:ascii="FranceTV Brown TT Light" w:hAnsi="FranceTV Brown TT Light" w:cs="FranceTV Brown TT Light"/>
        </w:rPr>
        <w:t>Le numéro de bon de commande doit être rappelé sur la facture, précédé de la mention «commande ». En l’absence de l’indication du N° de commande, la facture sera retournée.</w:t>
      </w:r>
    </w:p>
    <w:p w14:paraId="1DADE938" w14:textId="77777777" w:rsidR="008B4087" w:rsidRPr="00020C98" w:rsidRDefault="008B4087" w:rsidP="008B4087">
      <w:pPr>
        <w:rPr>
          <w:rFonts w:ascii="FranceTV Brown TT Light" w:hAnsi="FranceTV Brown TT Light" w:cs="FranceTV Brown TT Light"/>
        </w:rPr>
      </w:pPr>
    </w:p>
    <w:p w14:paraId="33D8BA6C" w14:textId="77777777" w:rsidR="00BB00B5" w:rsidRPr="00020C98" w:rsidRDefault="00BB00B5" w:rsidP="00BB00B5">
      <w:pPr>
        <w:tabs>
          <w:tab w:val="left" w:pos="1417"/>
          <w:tab w:val="left" w:pos="3686"/>
          <w:tab w:val="left" w:pos="4252"/>
        </w:tabs>
        <w:ind w:right="29"/>
        <w:jc w:val="both"/>
        <w:rPr>
          <w:rFonts w:ascii="FranceTV Brown TT Light" w:hAnsi="FranceTV Brown TT Light" w:cs="FranceTV Brown TT Light"/>
        </w:rPr>
      </w:pPr>
      <w:r w:rsidRPr="00020C98">
        <w:rPr>
          <w:rFonts w:ascii="FranceTV Brown TT Light" w:hAnsi="FranceTV Brown TT Light" w:cs="FranceTV Brown TT Light"/>
        </w:rPr>
        <w:t xml:space="preserve">Il est précisé que les règlements s’effectueront en euros. </w:t>
      </w:r>
    </w:p>
    <w:p w14:paraId="1C749A1A" w14:textId="77777777" w:rsidR="00BB00B5" w:rsidRPr="00020C98" w:rsidRDefault="00BB00B5" w:rsidP="00BB00B5">
      <w:pPr>
        <w:tabs>
          <w:tab w:val="left" w:pos="1417"/>
          <w:tab w:val="left" w:pos="3686"/>
          <w:tab w:val="left" w:pos="4252"/>
        </w:tabs>
        <w:ind w:right="29"/>
        <w:jc w:val="both"/>
        <w:rPr>
          <w:rFonts w:ascii="FranceTV Brown TT Light" w:hAnsi="FranceTV Brown TT Light" w:cs="FranceTV Brown TT Light"/>
        </w:rPr>
      </w:pPr>
    </w:p>
    <w:p w14:paraId="40489B41" w14:textId="1923127E" w:rsidR="007752C1" w:rsidRPr="00411E52" w:rsidRDefault="00BB00B5" w:rsidP="00947957">
      <w:pPr>
        <w:tabs>
          <w:tab w:val="left" w:pos="1417"/>
          <w:tab w:val="left" w:pos="3686"/>
          <w:tab w:val="left" w:pos="4252"/>
        </w:tabs>
        <w:ind w:right="29"/>
        <w:jc w:val="both"/>
        <w:rPr>
          <w:rFonts w:ascii="FranceTV Brown TT Light" w:hAnsi="FranceTV Brown TT Light" w:cs="FranceTV Brown TT Light"/>
        </w:rPr>
      </w:pPr>
      <w:r w:rsidRPr="00411E52">
        <w:rPr>
          <w:rFonts w:ascii="FranceTV Brown TT Light" w:hAnsi="FranceTV Brown TT Light" w:cs="FranceTV Brown TT Light"/>
        </w:rPr>
        <w:t>France Télévisions se libér</w:t>
      </w:r>
      <w:r w:rsidR="007F70AB" w:rsidRPr="00411E52">
        <w:rPr>
          <w:rFonts w:ascii="FranceTV Brown TT Light" w:hAnsi="FranceTV Brown TT Light" w:cs="FranceTV Brown TT Light"/>
        </w:rPr>
        <w:t>era des sommes dues au titre de l’accord-cadre</w:t>
      </w:r>
      <w:r w:rsidRPr="00411E52">
        <w:rPr>
          <w:rFonts w:ascii="FranceTV Brown TT Light" w:hAnsi="FranceTV Brown TT Light" w:cs="FranceTV Brown TT Light"/>
        </w:rPr>
        <w:t xml:space="preserve"> en faisant porter le montant au crédit des comptes </w:t>
      </w:r>
      <w:r w:rsidR="00947957" w:rsidRPr="00411E52">
        <w:rPr>
          <w:rFonts w:ascii="FranceTV Brown TT Light" w:hAnsi="FranceTV Brown TT Light" w:cs="FranceTV Brown TT Light"/>
        </w:rPr>
        <w:t xml:space="preserve">du </w:t>
      </w:r>
      <w:r w:rsidR="00EE6E01" w:rsidRPr="00411E52">
        <w:rPr>
          <w:rFonts w:ascii="FranceTV Brown TT Light" w:hAnsi="FranceTV Brown TT Light" w:cs="FranceTV Brown TT Light"/>
        </w:rPr>
        <w:t>T</w:t>
      </w:r>
      <w:r w:rsidR="00947957" w:rsidRPr="00411E52">
        <w:rPr>
          <w:rFonts w:ascii="FranceTV Brown TT Light" w:hAnsi="FranceTV Brown TT Light" w:cs="FranceTV Brown TT Light"/>
        </w:rPr>
        <w:t>itulaire.</w:t>
      </w:r>
    </w:p>
    <w:p w14:paraId="2CFE2CAA" w14:textId="77777777" w:rsidR="001B37CB" w:rsidRPr="00411E52" w:rsidRDefault="001B37CB" w:rsidP="00947957">
      <w:pPr>
        <w:tabs>
          <w:tab w:val="left" w:pos="1417"/>
          <w:tab w:val="left" w:pos="3686"/>
          <w:tab w:val="left" w:pos="4252"/>
        </w:tabs>
        <w:ind w:right="29"/>
        <w:jc w:val="both"/>
        <w:rPr>
          <w:rFonts w:ascii="FranceTV Brown TT Light" w:hAnsi="FranceTV Brown TT Light" w:cs="FranceTV Brown TT Light"/>
        </w:rPr>
      </w:pPr>
    </w:p>
    <w:p w14:paraId="2E044170" w14:textId="085E7DD7" w:rsidR="001B37CB" w:rsidRPr="00411E52" w:rsidRDefault="001B37CB" w:rsidP="00947957">
      <w:pPr>
        <w:tabs>
          <w:tab w:val="left" w:pos="1417"/>
          <w:tab w:val="left" w:pos="3686"/>
          <w:tab w:val="left" w:pos="4252"/>
        </w:tabs>
        <w:ind w:right="29"/>
        <w:jc w:val="both"/>
        <w:rPr>
          <w:rFonts w:ascii="FranceTV Brown TT Light" w:hAnsi="FranceTV Brown TT Light" w:cs="FranceTV Brown TT Light"/>
          <w:b/>
          <w:bCs/>
          <w:i/>
          <w:u w:val="single"/>
        </w:rPr>
      </w:pPr>
      <w:r w:rsidRPr="00411E52">
        <w:rPr>
          <w:rFonts w:ascii="FranceTV Brown TT Light" w:hAnsi="FranceTV Brown TT Light" w:cs="FranceTV Brown TT Light"/>
          <w:b/>
          <w:bCs/>
          <w:i/>
          <w:u w:val="single"/>
        </w:rPr>
        <w:t>Monnaie</w:t>
      </w:r>
      <w:r w:rsidR="00374F44" w:rsidRPr="00411E52">
        <w:rPr>
          <w:rFonts w:ascii="FranceTV Brown TT Light" w:hAnsi="FranceTV Brown TT Light" w:cs="FranceTV Brown TT Light"/>
          <w:b/>
          <w:bCs/>
          <w:i/>
        </w:rPr>
        <w:t> :</w:t>
      </w:r>
    </w:p>
    <w:p w14:paraId="744F2AB2" w14:textId="77777777" w:rsidR="001B37CB" w:rsidRPr="00411E52" w:rsidRDefault="001B37CB" w:rsidP="00947957">
      <w:pPr>
        <w:tabs>
          <w:tab w:val="left" w:pos="1417"/>
          <w:tab w:val="left" w:pos="3686"/>
          <w:tab w:val="left" w:pos="4252"/>
        </w:tabs>
        <w:ind w:right="29"/>
        <w:jc w:val="both"/>
        <w:rPr>
          <w:rFonts w:ascii="FranceTV Brown TT Light" w:hAnsi="FranceTV Brown TT Light" w:cs="FranceTV Brown TT Light"/>
        </w:rPr>
      </w:pPr>
    </w:p>
    <w:p w14:paraId="34551546" w14:textId="7189259E" w:rsidR="001B37CB" w:rsidRPr="00411E52" w:rsidRDefault="001B37CB" w:rsidP="001B37CB">
      <w:pPr>
        <w:jc w:val="both"/>
        <w:rPr>
          <w:rFonts w:ascii="FranceTV Brown TT Light" w:hAnsi="FranceTV Brown TT Light" w:cs="FranceTV Brown TT Light"/>
        </w:rPr>
      </w:pPr>
      <w:r w:rsidRPr="00411E52">
        <w:rPr>
          <w:rFonts w:ascii="FranceTV Brown TT Light" w:hAnsi="FranceTV Brown TT Light" w:cs="FranceTV Brown TT Light"/>
        </w:rPr>
        <w:t>Le titulaire est informé que l’accord-cadre</w:t>
      </w:r>
      <w:r w:rsidRPr="00411E52" w:rsidDel="00DA1C01">
        <w:rPr>
          <w:rFonts w:ascii="FranceTV Brown TT Light" w:hAnsi="FranceTV Brown TT Light" w:cs="FranceTV Brown TT Light"/>
        </w:rPr>
        <w:t xml:space="preserve"> </w:t>
      </w:r>
      <w:r w:rsidRPr="00411E52">
        <w:rPr>
          <w:rFonts w:ascii="FranceTV Brown TT Light" w:hAnsi="FranceTV Brown TT Light" w:cs="FranceTV Brown TT Light"/>
        </w:rPr>
        <w:t>est conclu dans l’unité monétaire de l’euro.</w:t>
      </w:r>
    </w:p>
    <w:p w14:paraId="72361B43" w14:textId="3F1DE443" w:rsidR="001B37CB" w:rsidRDefault="001B37CB" w:rsidP="001B37CB">
      <w:pPr>
        <w:tabs>
          <w:tab w:val="left" w:pos="1417"/>
          <w:tab w:val="left" w:pos="3686"/>
          <w:tab w:val="left" w:pos="4252"/>
        </w:tabs>
        <w:ind w:right="29"/>
        <w:jc w:val="both"/>
        <w:rPr>
          <w:rFonts w:ascii="FranceTV Brown TT Light" w:hAnsi="FranceTV Brown TT Light" w:cs="FranceTV Brown TT Light"/>
        </w:rPr>
      </w:pPr>
      <w:r w:rsidRPr="00411E52">
        <w:rPr>
          <w:rFonts w:ascii="FranceTV Brown TT Light" w:hAnsi="FranceTV Brown TT Light" w:cs="FranceTV Brown TT Light"/>
        </w:rPr>
        <w:t>Les commandes et les factures sont libellées dans l’unité monétaire susmentionnée</w:t>
      </w:r>
    </w:p>
    <w:p w14:paraId="29DCA69C" w14:textId="77777777" w:rsidR="001925CE" w:rsidRDefault="001925CE" w:rsidP="001B37CB">
      <w:pPr>
        <w:tabs>
          <w:tab w:val="left" w:pos="1417"/>
          <w:tab w:val="left" w:pos="3686"/>
          <w:tab w:val="left" w:pos="4252"/>
        </w:tabs>
        <w:ind w:right="29"/>
        <w:jc w:val="both"/>
        <w:rPr>
          <w:rFonts w:ascii="FranceTV Brown TT Light" w:hAnsi="FranceTV Brown TT Light" w:cs="FranceTV Brown TT Light"/>
        </w:rPr>
      </w:pPr>
    </w:p>
    <w:p w14:paraId="2A2ADC89" w14:textId="77777777" w:rsidR="001925CE" w:rsidRPr="001925CE" w:rsidRDefault="001925CE" w:rsidP="001925CE">
      <w:pPr>
        <w:overflowPunct/>
        <w:textAlignment w:val="auto"/>
        <w:rPr>
          <w:rFonts w:ascii="FranceTV Brown TT Light" w:hAnsi="FranceTV Brown TT Light" w:cs="FranceTV Brown TT Light"/>
          <w:b/>
          <w:bCs/>
          <w:i/>
          <w:u w:val="single"/>
        </w:rPr>
      </w:pPr>
      <w:r w:rsidRPr="001925CE">
        <w:rPr>
          <w:rFonts w:ascii="FranceTV Brown TT Light" w:hAnsi="FranceTV Brown TT Light" w:cs="FranceTV Brown TT Light"/>
          <w:b/>
          <w:bCs/>
          <w:i/>
          <w:u w:val="single"/>
        </w:rPr>
        <w:t>Modalités en cas de rejet de facture</w:t>
      </w:r>
    </w:p>
    <w:p w14:paraId="495B3123" w14:textId="77777777" w:rsidR="001925CE" w:rsidRPr="001925CE" w:rsidRDefault="001925CE" w:rsidP="001925CE">
      <w:pPr>
        <w:overflowPunct/>
        <w:textAlignment w:val="auto"/>
        <w:rPr>
          <w:rFonts w:ascii="FranceTV Brown TT Light" w:hAnsi="FranceTV Brown TT Light" w:cs="FranceTV Brown TT Light"/>
          <w:b/>
          <w:bCs/>
          <w:i/>
          <w:u w:val="single"/>
        </w:rPr>
      </w:pPr>
    </w:p>
    <w:p w14:paraId="4A78DC7D" w14:textId="77777777" w:rsidR="001925CE" w:rsidRPr="001925CE" w:rsidRDefault="001925CE" w:rsidP="001925CE">
      <w:pPr>
        <w:overflowPunct/>
        <w:jc w:val="both"/>
        <w:textAlignment w:val="auto"/>
        <w:rPr>
          <w:rFonts w:ascii="FranceTV Brown TT Light" w:hAnsi="FranceTV Brown TT Light" w:cs="FranceTV Brown TT Light"/>
        </w:rPr>
      </w:pPr>
      <w:r w:rsidRPr="001925CE">
        <w:rPr>
          <w:rFonts w:ascii="FranceTV Brown TT Light" w:hAnsi="FranceTV Brown TT Light" w:cs="FranceTV Brown TT Light"/>
        </w:rPr>
        <w:t>Par dérogation à l’article 11.6 du CCAG FCS applicable, en cas de rejet de la facture, France Télévisions avise le contractant. Le contractant doit alors rendre sa facture conforme avant de la renvoyer à France Télévisions. Le délai légal de paiement est interrompu jusqu’à la réception d’une facture complète et conforme en application des articles R2192-27 et suivants du Code de la Commande Publique.</w:t>
      </w:r>
    </w:p>
    <w:p w14:paraId="19AF79E9" w14:textId="77777777" w:rsidR="001925CE" w:rsidRPr="001925CE" w:rsidRDefault="001925CE" w:rsidP="001925CE">
      <w:pPr>
        <w:overflowPunct/>
        <w:jc w:val="both"/>
        <w:textAlignment w:val="auto"/>
        <w:rPr>
          <w:rFonts w:ascii="FranceTV Brown TT Light" w:hAnsi="FranceTV Brown TT Light" w:cs="FranceTV Brown TT Light"/>
        </w:rPr>
      </w:pPr>
    </w:p>
    <w:p w14:paraId="7BE49298" w14:textId="77777777" w:rsidR="001925CE" w:rsidRPr="001925CE" w:rsidRDefault="001925CE" w:rsidP="001925CE">
      <w:pPr>
        <w:overflowPunct/>
        <w:jc w:val="both"/>
        <w:textAlignment w:val="auto"/>
        <w:rPr>
          <w:rFonts w:ascii="FranceTV Brown TT Light" w:hAnsi="FranceTV Brown TT Light" w:cs="FranceTV Brown TT Light"/>
          <w:b/>
          <w:bCs/>
          <w:i/>
          <w:u w:val="single"/>
        </w:rPr>
      </w:pPr>
      <w:r w:rsidRPr="001925CE">
        <w:rPr>
          <w:rFonts w:ascii="FranceTV Brown TT Light" w:hAnsi="FranceTV Brown TT Light" w:cs="FranceTV Brown TT Light"/>
          <w:b/>
          <w:bCs/>
          <w:i/>
          <w:u w:val="single"/>
        </w:rPr>
        <w:t>Causes de retard ou impossibilité de paiements</w:t>
      </w:r>
    </w:p>
    <w:p w14:paraId="0AD8BED8" w14:textId="77777777" w:rsidR="001925CE" w:rsidRPr="001925CE" w:rsidRDefault="001925CE" w:rsidP="001925CE">
      <w:pPr>
        <w:overflowPunct/>
        <w:jc w:val="both"/>
        <w:textAlignment w:val="auto"/>
        <w:rPr>
          <w:rFonts w:ascii="Marianne-Regular" w:hAnsi="Marianne-Regular" w:cs="Marianne-Regular"/>
          <w:szCs w:val="20"/>
        </w:rPr>
      </w:pPr>
    </w:p>
    <w:p w14:paraId="381E0E0E" w14:textId="77777777" w:rsidR="001925CE" w:rsidRPr="001925CE" w:rsidRDefault="001925CE" w:rsidP="001925CE">
      <w:pPr>
        <w:overflowPunct/>
        <w:jc w:val="both"/>
        <w:textAlignment w:val="auto"/>
        <w:rPr>
          <w:rFonts w:ascii="FranceTV Brown TT Light" w:hAnsi="FranceTV Brown TT Light" w:cs="FranceTV Brown TT Light"/>
        </w:rPr>
      </w:pPr>
      <w:r w:rsidRPr="001925CE">
        <w:rPr>
          <w:rFonts w:ascii="FranceTV Brown TT Light" w:hAnsi="FranceTV Brown TT Light" w:cs="FranceTV Brown TT Light"/>
        </w:rPr>
        <w:t>Le titulaire est informé de conséquences défavorables sur les délais de paiement, dans les cas suivants :</w:t>
      </w:r>
    </w:p>
    <w:p w14:paraId="740E01A7" w14:textId="77777777" w:rsidR="001925CE" w:rsidRPr="001925CE" w:rsidRDefault="001925CE" w:rsidP="001925CE">
      <w:pPr>
        <w:overflowPunct/>
        <w:jc w:val="both"/>
        <w:textAlignment w:val="auto"/>
        <w:rPr>
          <w:rFonts w:ascii="FranceTV Brown TT Light" w:hAnsi="FranceTV Brown TT Light" w:cs="FranceTV Brown TT Light"/>
        </w:rPr>
      </w:pPr>
    </w:p>
    <w:p w14:paraId="58626A50" w14:textId="77777777" w:rsidR="001925CE" w:rsidRPr="001925CE" w:rsidRDefault="001925CE" w:rsidP="001925CE">
      <w:pPr>
        <w:overflowPunct/>
        <w:jc w:val="both"/>
        <w:textAlignment w:val="auto"/>
        <w:rPr>
          <w:rFonts w:ascii="FranceTV Brown TT Light" w:hAnsi="FranceTV Brown TT Light" w:cs="FranceTV Brown TT Light"/>
        </w:rPr>
      </w:pPr>
      <w:r w:rsidRPr="001925CE">
        <w:rPr>
          <w:rFonts w:ascii="FranceTV Brown TT Light" w:hAnsi="FranceTV Brown TT Light" w:cs="FranceTV Brown TT Light"/>
        </w:rPr>
        <w:t>- une ou plusieurs mentions sont manquantes ;</w:t>
      </w:r>
    </w:p>
    <w:p w14:paraId="529568A3" w14:textId="77777777" w:rsidR="001925CE" w:rsidRPr="001925CE" w:rsidRDefault="001925CE" w:rsidP="001925CE">
      <w:pPr>
        <w:overflowPunct/>
        <w:jc w:val="both"/>
        <w:textAlignment w:val="auto"/>
        <w:rPr>
          <w:rFonts w:ascii="FranceTV Brown TT Light" w:hAnsi="FranceTV Brown TT Light" w:cs="FranceTV Brown TT Light"/>
        </w:rPr>
      </w:pPr>
      <w:r w:rsidRPr="001925CE">
        <w:rPr>
          <w:rFonts w:ascii="FranceTV Brown TT Light" w:hAnsi="FranceTV Brown TT Light" w:cs="FranceTV Brown TT Light"/>
        </w:rPr>
        <w:t>- la facture n’a pas été établie selon les modalités indiquées ci-avant ;</w:t>
      </w:r>
    </w:p>
    <w:p w14:paraId="48DC0C6E" w14:textId="77777777" w:rsidR="001925CE" w:rsidRPr="001925CE" w:rsidRDefault="001925CE" w:rsidP="001925CE">
      <w:pPr>
        <w:overflowPunct/>
        <w:jc w:val="both"/>
        <w:textAlignment w:val="auto"/>
        <w:rPr>
          <w:rFonts w:ascii="FranceTV Brown TT Light" w:hAnsi="FranceTV Brown TT Light" w:cs="FranceTV Brown TT Light"/>
        </w:rPr>
      </w:pPr>
      <w:r w:rsidRPr="001925CE">
        <w:rPr>
          <w:rFonts w:ascii="FranceTV Brown TT Light" w:hAnsi="FranceTV Brown TT Light" w:cs="FranceTV Brown TT Light"/>
        </w:rPr>
        <w:t>- la facture n’a pas été envoyée à l’adresse indiquée ci-avant ;</w:t>
      </w:r>
    </w:p>
    <w:p w14:paraId="3CD5C249" w14:textId="77777777" w:rsidR="001925CE" w:rsidRPr="001925CE" w:rsidRDefault="001925CE" w:rsidP="001925CE">
      <w:pPr>
        <w:overflowPunct/>
        <w:jc w:val="both"/>
        <w:textAlignment w:val="auto"/>
        <w:rPr>
          <w:rFonts w:ascii="FranceTV Brown TT Light" w:hAnsi="FranceTV Brown TT Light" w:cs="FranceTV Brown TT Light"/>
        </w:rPr>
      </w:pPr>
      <w:r w:rsidRPr="001925CE">
        <w:rPr>
          <w:rFonts w:ascii="FranceTV Brown TT Light" w:hAnsi="FranceTV Brown TT Light" w:cs="FranceTV Brown TT Light"/>
        </w:rPr>
        <w:t>- il existe une différence de montant entre la valeur du bon de commande référencé sur la facture et le montant de la facture ;</w:t>
      </w:r>
    </w:p>
    <w:p w14:paraId="6F8B3AB1" w14:textId="77777777" w:rsidR="001925CE" w:rsidRPr="00411E52" w:rsidRDefault="001925CE" w:rsidP="001925CE">
      <w:pPr>
        <w:overflowPunct/>
        <w:jc w:val="both"/>
        <w:textAlignment w:val="auto"/>
        <w:rPr>
          <w:rFonts w:ascii="FranceTV Brown TT Light" w:hAnsi="FranceTV Brown TT Light" w:cs="FranceTV Brown TT Light"/>
        </w:rPr>
      </w:pPr>
      <w:r w:rsidRPr="001925CE">
        <w:rPr>
          <w:rFonts w:ascii="FranceTV Brown TT Light" w:hAnsi="FranceTV Brown TT Light" w:cs="FranceTV Brown TT Light"/>
        </w:rPr>
        <w:t>- plusieurs bons de commande sont visés sur une même facture.</w:t>
      </w:r>
    </w:p>
    <w:p w14:paraId="417F1665" w14:textId="77777777" w:rsidR="001925CE" w:rsidRPr="00411E52" w:rsidRDefault="001925CE" w:rsidP="001B37CB">
      <w:pPr>
        <w:tabs>
          <w:tab w:val="left" w:pos="1417"/>
          <w:tab w:val="left" w:pos="3686"/>
          <w:tab w:val="left" w:pos="4252"/>
        </w:tabs>
        <w:ind w:right="29"/>
        <w:jc w:val="both"/>
        <w:rPr>
          <w:rFonts w:ascii="FranceTV Brown TT Light" w:hAnsi="FranceTV Brown TT Light" w:cs="FranceTV Brown TT Light"/>
        </w:rPr>
      </w:pPr>
    </w:p>
    <w:p w14:paraId="3C78F537" w14:textId="6F016BB1" w:rsidR="00BB00B5" w:rsidRPr="00411E52" w:rsidRDefault="00393D09" w:rsidP="00D76716">
      <w:pPr>
        <w:pStyle w:val="Titre1"/>
        <w:overflowPunct/>
        <w:autoSpaceDE/>
        <w:autoSpaceDN/>
        <w:adjustRightInd/>
        <w:spacing w:before="360" w:after="240"/>
        <w:ind w:left="1709"/>
        <w:jc w:val="both"/>
        <w:textAlignment w:val="auto"/>
        <w:rPr>
          <w:rFonts w:ascii="FranceTV Brown TT Light" w:hAnsi="FranceTV Brown TT Light" w:cs="FranceTV Brown TT Light"/>
          <w:bCs/>
          <w:kern w:val="32"/>
          <w:sz w:val="24"/>
          <w:szCs w:val="32"/>
          <w:u w:val="single"/>
        </w:rPr>
      </w:pPr>
      <w:bookmarkStart w:id="2420" w:name="_Toc12287529"/>
      <w:bookmarkEnd w:id="2418"/>
      <w:r w:rsidRPr="00411E52">
        <w:rPr>
          <w:rFonts w:ascii="FranceTV Brown TT Light" w:hAnsi="FranceTV Brown TT Light" w:cs="FranceTV Brown TT Light"/>
          <w:bCs/>
          <w:kern w:val="32"/>
          <w:sz w:val="24"/>
          <w:szCs w:val="32"/>
          <w:u w:val="single"/>
        </w:rPr>
        <w:t xml:space="preserve"> </w:t>
      </w:r>
      <w:bookmarkStart w:id="2421" w:name="_Toc222230608"/>
      <w:r w:rsidRPr="00411E52">
        <w:rPr>
          <w:rFonts w:ascii="FranceTV Brown TT Light" w:hAnsi="FranceTV Brown TT Light" w:cs="FranceTV Brown TT Light"/>
          <w:bCs/>
          <w:kern w:val="32"/>
          <w:sz w:val="24"/>
          <w:szCs w:val="32"/>
          <w:u w:val="single"/>
        </w:rPr>
        <w:t>SOUS-</w:t>
      </w:r>
      <w:r w:rsidR="00BB00B5" w:rsidRPr="00411E52">
        <w:rPr>
          <w:rFonts w:ascii="FranceTV Brown TT Light" w:hAnsi="FranceTV Brown TT Light" w:cs="FranceTV Brown TT Light"/>
          <w:bCs/>
          <w:kern w:val="32"/>
          <w:sz w:val="24"/>
          <w:szCs w:val="32"/>
          <w:u w:val="single"/>
        </w:rPr>
        <w:t xml:space="preserve">TRAITANCE </w:t>
      </w:r>
      <w:r w:rsidR="0057042F" w:rsidRPr="00411E52">
        <w:rPr>
          <w:rFonts w:ascii="FranceTV Brown TT Light" w:hAnsi="FranceTV Brown TT Light" w:cs="FranceTV Brown TT Light"/>
          <w:bCs/>
          <w:kern w:val="32"/>
          <w:sz w:val="24"/>
          <w:szCs w:val="32"/>
          <w:u w:val="single"/>
        </w:rPr>
        <w:t>ET COTRAITANCE</w:t>
      </w:r>
      <w:bookmarkEnd w:id="2421"/>
      <w:r w:rsidR="0057042F" w:rsidRPr="00411E52">
        <w:rPr>
          <w:rFonts w:ascii="FranceTV Brown TT Light" w:hAnsi="FranceTV Brown TT Light" w:cs="FranceTV Brown TT Light"/>
          <w:bCs/>
          <w:kern w:val="32"/>
          <w:sz w:val="24"/>
          <w:szCs w:val="32"/>
          <w:u w:val="single"/>
        </w:rPr>
        <w:t xml:space="preserve"> </w:t>
      </w:r>
      <w:bookmarkEnd w:id="2420"/>
      <w:r w:rsidR="00BB00B5" w:rsidRPr="00411E52">
        <w:rPr>
          <w:rFonts w:ascii="FranceTV Brown TT Light" w:hAnsi="FranceTV Brown TT Light" w:cs="FranceTV Brown TT Light"/>
          <w:bCs/>
          <w:kern w:val="32"/>
          <w:sz w:val="24"/>
          <w:szCs w:val="32"/>
          <w:u w:val="single"/>
        </w:rPr>
        <w:t xml:space="preserve"> </w:t>
      </w:r>
    </w:p>
    <w:p w14:paraId="07640857" w14:textId="6A38648A" w:rsidR="00BB00B5" w:rsidRPr="00411E52" w:rsidRDefault="00BB00B5" w:rsidP="00D76716">
      <w:pPr>
        <w:pStyle w:val="Titre2"/>
        <w:ind w:left="2127" w:hanging="1843"/>
        <w:jc w:val="both"/>
        <w:rPr>
          <w:rFonts w:ascii="FranceTV Brown TT Light" w:hAnsi="FranceTV Brown TT Light" w:cs="FranceTV Brown TT Light"/>
          <w:bCs/>
          <w:iCs/>
          <w:sz w:val="24"/>
          <w:u w:val="single"/>
        </w:rPr>
      </w:pPr>
      <w:bookmarkStart w:id="2422" w:name="_Toc12287530"/>
      <w:bookmarkStart w:id="2423" w:name="_Toc222230609"/>
      <w:r w:rsidRPr="00411E52">
        <w:rPr>
          <w:rFonts w:ascii="FranceTV Brown TT Light" w:hAnsi="FranceTV Brown TT Light" w:cs="FranceTV Brown TT Light"/>
          <w:bCs/>
          <w:iCs/>
          <w:sz w:val="24"/>
          <w:u w:val="single"/>
        </w:rPr>
        <w:t>Sous-traitance</w:t>
      </w:r>
      <w:bookmarkEnd w:id="2422"/>
      <w:bookmarkEnd w:id="2423"/>
    </w:p>
    <w:p w14:paraId="74F754E3" w14:textId="77777777" w:rsidR="00D76716" w:rsidRPr="00411E52" w:rsidRDefault="00D76716" w:rsidP="00D76716">
      <w:pPr>
        <w:rPr>
          <w:rFonts w:ascii="FranceTV Brown TT Light" w:hAnsi="FranceTV Brown TT Light" w:cs="FranceTV Brown TT Light"/>
        </w:rPr>
      </w:pPr>
    </w:p>
    <w:p w14:paraId="34EC6BEC" w14:textId="357500EE" w:rsidR="0057042F" w:rsidRPr="00020C98" w:rsidRDefault="0057042F" w:rsidP="0057042F">
      <w:pPr>
        <w:jc w:val="both"/>
        <w:rPr>
          <w:rFonts w:ascii="FranceTV Brown TT Light" w:hAnsi="FranceTV Brown TT Light" w:cs="FranceTV Brown TT Light"/>
        </w:rPr>
      </w:pPr>
      <w:r w:rsidRPr="00411E52">
        <w:rPr>
          <w:rFonts w:ascii="FranceTV Brown TT Light" w:hAnsi="FranceTV Brown TT Light" w:cs="FranceTV Brown TT Light"/>
        </w:rPr>
        <w:t xml:space="preserve">Le </w:t>
      </w:r>
      <w:r w:rsidR="00EE6E01" w:rsidRPr="00411E52">
        <w:rPr>
          <w:rFonts w:ascii="FranceTV Brown TT Light" w:hAnsi="FranceTV Brown TT Light" w:cs="FranceTV Brown TT Light"/>
        </w:rPr>
        <w:t>T</w:t>
      </w:r>
      <w:r w:rsidRPr="00411E52">
        <w:rPr>
          <w:rFonts w:ascii="FranceTV Brown TT Light" w:hAnsi="FranceTV Brown TT Light" w:cs="FranceTV Brown TT Light"/>
        </w:rPr>
        <w:t>itulaire peut sous-traiter l’exécution de certaines prestations faisant l’objet du présent accord-cadre,</w:t>
      </w:r>
      <w:r w:rsidRPr="00020C98">
        <w:rPr>
          <w:rFonts w:ascii="FranceTV Brown TT Light" w:hAnsi="FranceTV Brown TT Light" w:cs="FranceTV Brown TT Light"/>
        </w:rPr>
        <w:t xml:space="preserve"> dans les conditions prévues aux articles L. 2193-1 à L. 2193-14 et R. 2193-1 à R. 2193-22 du code de la commande publique, sous réserve de l’acceptation et de l’agrément des conditions du paiement du ou des sous-traitants.</w:t>
      </w:r>
    </w:p>
    <w:p w14:paraId="45C944EE" w14:textId="77777777" w:rsidR="00C27CD5" w:rsidRPr="00020C98" w:rsidRDefault="00C27CD5" w:rsidP="0057042F">
      <w:pPr>
        <w:jc w:val="both"/>
        <w:rPr>
          <w:rFonts w:ascii="FranceTV Brown TT Light" w:hAnsi="FranceTV Brown TT Light" w:cs="FranceTV Brown TT Light"/>
        </w:rPr>
      </w:pPr>
    </w:p>
    <w:p w14:paraId="6CF517C5" w14:textId="085E58F6" w:rsidR="0057042F" w:rsidRPr="00020C98" w:rsidRDefault="0057042F" w:rsidP="0057042F">
      <w:pPr>
        <w:jc w:val="both"/>
        <w:rPr>
          <w:rFonts w:ascii="FranceTV Brown TT Light" w:hAnsi="FranceTV Brown TT Light" w:cs="FranceTV Brown TT Light"/>
        </w:rPr>
      </w:pPr>
      <w:r w:rsidRPr="00020C98">
        <w:rPr>
          <w:rFonts w:ascii="FranceTV Brown TT Light" w:hAnsi="FranceTV Brown TT Light" w:cs="FranceTV Brown TT Light"/>
        </w:rPr>
        <w:t xml:space="preserve">Le </w:t>
      </w:r>
      <w:r w:rsidR="00EE6E01" w:rsidRPr="00020C98">
        <w:rPr>
          <w:rFonts w:ascii="FranceTV Brown TT Light" w:hAnsi="FranceTV Brown TT Light" w:cs="FranceTV Brown TT Light"/>
        </w:rPr>
        <w:t>T</w:t>
      </w:r>
      <w:r w:rsidRPr="00020C98">
        <w:rPr>
          <w:rFonts w:ascii="FranceTV Brown TT Light" w:hAnsi="FranceTV Brown TT Light" w:cs="FranceTV Brown TT Light"/>
        </w:rPr>
        <w:t xml:space="preserve">itulaire s'engage </w:t>
      </w:r>
      <w:r w:rsidRPr="00411E52">
        <w:rPr>
          <w:rFonts w:ascii="FranceTV Brown TT Light" w:hAnsi="FranceTV Brown TT Light" w:cs="FranceTV Brown TT Light"/>
        </w:rPr>
        <w:t>notammen</w:t>
      </w:r>
      <w:r w:rsidR="005D49F4" w:rsidRPr="00411E52">
        <w:rPr>
          <w:rFonts w:ascii="FranceTV Brown TT Light" w:hAnsi="FranceTV Brown TT Light" w:cs="FranceTV Brown TT Light"/>
        </w:rPr>
        <w:t>t à présenter à France Télévisions</w:t>
      </w:r>
      <w:r w:rsidRPr="00411E52">
        <w:rPr>
          <w:rFonts w:ascii="FranceTV Brown TT Light" w:hAnsi="FranceTV Brown TT Light" w:cs="FranceTV Brown TT Light"/>
        </w:rPr>
        <w:t xml:space="preserve"> les entreprises auxquelles il envisage de confier la réalisation de certaines parties de l’accord-cadre. Pour ce faire, il remplit une déclaration relative à la présentation d’un sous-traitant. E</w:t>
      </w:r>
      <w:r w:rsidR="005D49F4" w:rsidRPr="00411E52">
        <w:rPr>
          <w:rFonts w:ascii="FranceTV Brown TT Light" w:hAnsi="FranceTV Brown TT Light" w:cs="FranceTV Brown TT Light"/>
        </w:rPr>
        <w:t>n cas d'accord, France Télévisions</w:t>
      </w:r>
      <w:r w:rsidRPr="00411E52">
        <w:rPr>
          <w:rFonts w:ascii="FranceTV Brown TT Light" w:hAnsi="FranceTV Brown TT Light" w:cs="FranceTV Brown TT Light"/>
        </w:rPr>
        <w:t xml:space="preserve"> devra accepter le sous-traitant proposé et agréer ses conditions de paiement.</w:t>
      </w:r>
    </w:p>
    <w:p w14:paraId="63EA13CF" w14:textId="77777777" w:rsidR="00BB00B5" w:rsidRPr="00020C98" w:rsidRDefault="00BB00B5" w:rsidP="0057042F">
      <w:pPr>
        <w:jc w:val="both"/>
        <w:rPr>
          <w:rFonts w:ascii="FranceTV Brown TT Light" w:hAnsi="FranceTV Brown TT Light" w:cs="FranceTV Brown TT Light"/>
        </w:rPr>
      </w:pPr>
    </w:p>
    <w:p w14:paraId="2606DB18" w14:textId="03098856" w:rsidR="00BB00B5" w:rsidRPr="00020C98" w:rsidRDefault="00BB00B5" w:rsidP="0057042F">
      <w:pPr>
        <w:jc w:val="both"/>
        <w:rPr>
          <w:rFonts w:ascii="FranceTV Brown TT Light" w:hAnsi="FranceTV Brown TT Light" w:cs="FranceTV Brown TT Light"/>
        </w:rPr>
      </w:pPr>
      <w:r w:rsidRPr="00020C98">
        <w:rPr>
          <w:rFonts w:ascii="FranceTV Brown TT Light" w:hAnsi="FranceTV Brown TT Light" w:cs="FranceTV Brown TT Light"/>
        </w:rPr>
        <w:t xml:space="preserve">Le sous-traitant doit être déclaré et tous les justificatifs transmis au </w:t>
      </w:r>
      <w:r w:rsidR="00EE6E01" w:rsidRPr="00020C98">
        <w:rPr>
          <w:rFonts w:ascii="FranceTV Brown TT Light" w:hAnsi="FranceTV Brown TT Light" w:cs="FranceTV Brown TT Light"/>
        </w:rPr>
        <w:t>Pouvoir Adjudicateur</w:t>
      </w:r>
      <w:r w:rsidRPr="00020C98">
        <w:rPr>
          <w:rFonts w:ascii="FranceTV Brown TT Light" w:hAnsi="FranceTV Brown TT Light" w:cs="FranceTV Brown TT Light"/>
        </w:rPr>
        <w:t xml:space="preserve"> au minimum vingt et un (21) jours avant l’intervention. La demande d’agrément d’un sous-traitant devra par conséquent être accompagnée d’un dossier complet, identique aux pièces fournies par le Titulaire lors de sa candidature.</w:t>
      </w:r>
    </w:p>
    <w:p w14:paraId="700FFAF6" w14:textId="77777777" w:rsidR="00BB00B5" w:rsidRPr="00020C98" w:rsidRDefault="00BB00B5" w:rsidP="0057042F">
      <w:pPr>
        <w:jc w:val="both"/>
        <w:rPr>
          <w:rFonts w:ascii="FranceTV Brown TT Light" w:hAnsi="FranceTV Brown TT Light" w:cs="FranceTV Brown TT Light"/>
        </w:rPr>
      </w:pPr>
    </w:p>
    <w:p w14:paraId="61ACBE6A" w14:textId="2508BA18" w:rsidR="00BB00B5" w:rsidRPr="00020C98" w:rsidRDefault="00BB00B5" w:rsidP="0057042F">
      <w:pPr>
        <w:jc w:val="both"/>
        <w:rPr>
          <w:rFonts w:ascii="FranceTV Brown TT Light" w:hAnsi="FranceTV Brown TT Light" w:cs="FranceTV Brown TT Light"/>
        </w:rPr>
      </w:pPr>
      <w:r w:rsidRPr="00020C98">
        <w:rPr>
          <w:rFonts w:ascii="FranceTV Brown TT Light" w:hAnsi="FranceTV Brown TT Light" w:cs="FranceTV Brown TT Light"/>
        </w:rPr>
        <w:t xml:space="preserve">Le Titulaire est tenu de communiquer le contrat </w:t>
      </w:r>
      <w:r w:rsidRPr="008803BE">
        <w:rPr>
          <w:rFonts w:ascii="FranceTV Brown TT Light" w:hAnsi="FranceTV Brown TT Light" w:cs="FranceTV Brown TT Light"/>
        </w:rPr>
        <w:t xml:space="preserve">de sous-traitance au </w:t>
      </w:r>
      <w:r w:rsidR="00EE6E01" w:rsidRPr="008803BE">
        <w:rPr>
          <w:rFonts w:ascii="FranceTV Brown TT Light" w:hAnsi="FranceTV Brown TT Light" w:cs="FranceTV Brown TT Light"/>
        </w:rPr>
        <w:t>Pouvoir Adjudicateur</w:t>
      </w:r>
      <w:r w:rsidRPr="008803BE">
        <w:rPr>
          <w:rFonts w:ascii="FranceTV Brown TT Light" w:hAnsi="FranceTV Brown TT Light" w:cs="FranceTV Brown TT Light"/>
        </w:rPr>
        <w:t>, lorsque celui-ci en fait la demande. Si, sans motif valable, il n'a pas rempli cette obligation quinze (15) jours après avoir été mis en demeure de le faire, il s'expose à la résiliation d</w:t>
      </w:r>
      <w:r w:rsidR="007F70AB" w:rsidRPr="008803BE">
        <w:rPr>
          <w:rFonts w:ascii="FranceTV Brown TT Light" w:hAnsi="FranceTV Brown TT Light" w:cs="FranceTV Brown TT Light"/>
        </w:rPr>
        <w:t>e l’accord-cadre.</w:t>
      </w:r>
      <w:r w:rsidR="007F70AB" w:rsidRPr="00020C98">
        <w:rPr>
          <w:rFonts w:ascii="FranceTV Brown TT Light" w:hAnsi="FranceTV Brown TT Light" w:cs="FranceTV Brown TT Light"/>
        </w:rPr>
        <w:t xml:space="preserve"> </w:t>
      </w:r>
    </w:p>
    <w:p w14:paraId="3B11C8F1" w14:textId="77777777" w:rsidR="00BB00B5" w:rsidRPr="00020C98" w:rsidRDefault="00BB00B5" w:rsidP="00BB00B5">
      <w:pPr>
        <w:jc w:val="both"/>
        <w:rPr>
          <w:rFonts w:ascii="FranceTV Brown TT Light" w:hAnsi="FranceTV Brown TT Light" w:cs="FranceTV Brown TT Light"/>
        </w:rPr>
      </w:pPr>
    </w:p>
    <w:p w14:paraId="345696A0" w14:textId="77777777" w:rsidR="00BB00B5" w:rsidRPr="00020C98" w:rsidRDefault="00BB00B5" w:rsidP="00BB00B5">
      <w:pPr>
        <w:jc w:val="both"/>
        <w:rPr>
          <w:rFonts w:ascii="FranceTV Brown TT Light" w:hAnsi="FranceTV Brown TT Light" w:cs="FranceTV Brown TT Light"/>
          <w:b/>
          <w:bCs/>
          <w:i/>
          <w:u w:val="single"/>
        </w:rPr>
      </w:pPr>
      <w:r w:rsidRPr="00020C98">
        <w:rPr>
          <w:rFonts w:ascii="FranceTV Brown TT Light" w:hAnsi="FranceTV Brown TT Light" w:cs="FranceTV Brown TT Light"/>
          <w:b/>
          <w:bCs/>
          <w:i/>
          <w:u w:val="single"/>
        </w:rPr>
        <w:t>Modalités de paiement direct :</w:t>
      </w:r>
    </w:p>
    <w:p w14:paraId="78DD4021" w14:textId="77777777" w:rsidR="00BB00B5" w:rsidRPr="00020C98" w:rsidRDefault="00BB00B5" w:rsidP="00BB00B5">
      <w:pPr>
        <w:jc w:val="both"/>
        <w:rPr>
          <w:rFonts w:ascii="FranceTV Brown TT Light" w:hAnsi="FranceTV Brown TT Light" w:cs="FranceTV Brown TT Light"/>
          <w:b/>
          <w:bCs/>
        </w:rPr>
      </w:pPr>
    </w:p>
    <w:p w14:paraId="5AF2212E" w14:textId="77777777" w:rsidR="00BB00B5" w:rsidRPr="00020C98" w:rsidRDefault="00BB00B5" w:rsidP="002121E8">
      <w:pPr>
        <w:pStyle w:val="Lettre"/>
        <w:numPr>
          <w:ilvl w:val="0"/>
          <w:numId w:val="3"/>
        </w:numPr>
        <w:rPr>
          <w:rFonts w:ascii="FranceTV Brown TT Light" w:hAnsi="FranceTV Brown TT Light" w:cs="FranceTV Brown TT Light"/>
          <w:sz w:val="20"/>
        </w:rPr>
      </w:pPr>
      <w:r w:rsidRPr="00020C98">
        <w:rPr>
          <w:rFonts w:ascii="FranceTV Brown TT Light" w:hAnsi="FranceTV Brown TT Light" w:cs="FranceTV Brown TT Light"/>
          <w:sz w:val="20"/>
        </w:rPr>
        <w:t>Cas où le Titulaire est unique :</w:t>
      </w:r>
    </w:p>
    <w:p w14:paraId="15EFD0D5" w14:textId="2BE3373E" w:rsidR="00BB00B5" w:rsidRPr="00020C98" w:rsidRDefault="00BB00B5" w:rsidP="00BB00B5">
      <w:pPr>
        <w:jc w:val="both"/>
        <w:rPr>
          <w:rFonts w:ascii="FranceTV Brown TT Light" w:hAnsi="FranceTV Brown TT Light" w:cs="FranceTV Brown TT Light"/>
        </w:rPr>
      </w:pPr>
      <w:r w:rsidRPr="00020C98">
        <w:rPr>
          <w:rFonts w:ascii="FranceTV Brown TT Light" w:hAnsi="FranceTV Brown TT Light" w:cs="FranceTV Brown TT Light"/>
        </w:rPr>
        <w:t xml:space="preserve">L’acceptation de la somme à payer à chaque sous-traitant fait l’objet d’une attestation, jointe en double exemplaire au projet de décompte, signée par le Titulaire, et qui indique la somme à régler par le </w:t>
      </w:r>
      <w:r w:rsidR="00EE6E01" w:rsidRPr="00020C98">
        <w:rPr>
          <w:rFonts w:ascii="FranceTV Brown TT Light" w:hAnsi="FranceTV Brown TT Light" w:cs="FranceTV Brown TT Light"/>
        </w:rPr>
        <w:t>Pouvoir Adjudicateur</w:t>
      </w:r>
      <w:r w:rsidRPr="00020C98">
        <w:rPr>
          <w:rFonts w:ascii="FranceTV Brown TT Light" w:hAnsi="FranceTV Brown TT Light" w:cs="FranceTV Brown TT Light"/>
        </w:rPr>
        <w:t xml:space="preserve"> au sous-traitant concerné.</w:t>
      </w:r>
    </w:p>
    <w:p w14:paraId="2C2B3D2B" w14:textId="77777777" w:rsidR="00BB00B5" w:rsidRPr="00020C98" w:rsidRDefault="00BB00B5" w:rsidP="00BB00B5">
      <w:pPr>
        <w:jc w:val="both"/>
        <w:rPr>
          <w:rFonts w:ascii="FranceTV Brown TT Light" w:hAnsi="FranceTV Brown TT Light" w:cs="FranceTV Brown TT Light"/>
        </w:rPr>
      </w:pPr>
    </w:p>
    <w:p w14:paraId="11D66088" w14:textId="77777777" w:rsidR="00BB00B5" w:rsidRPr="00020C98" w:rsidRDefault="00BB00B5" w:rsidP="002121E8">
      <w:pPr>
        <w:pStyle w:val="Lettre"/>
        <w:numPr>
          <w:ilvl w:val="0"/>
          <w:numId w:val="3"/>
        </w:numPr>
        <w:rPr>
          <w:rFonts w:ascii="FranceTV Brown TT Light" w:hAnsi="FranceTV Brown TT Light" w:cs="FranceTV Brown TT Light"/>
          <w:sz w:val="20"/>
        </w:rPr>
      </w:pPr>
      <w:r w:rsidRPr="00020C98">
        <w:rPr>
          <w:rFonts w:ascii="FranceTV Brown TT Light" w:hAnsi="FranceTV Brown TT Light" w:cs="FranceTV Brown TT Light"/>
          <w:sz w:val="20"/>
        </w:rPr>
        <w:t>Cas où le Titulaire est en groupement :</w:t>
      </w:r>
    </w:p>
    <w:p w14:paraId="684206F0" w14:textId="797944B6" w:rsidR="00BB00B5" w:rsidRPr="00020C98" w:rsidRDefault="00BB00B5" w:rsidP="00BB00B5">
      <w:pPr>
        <w:jc w:val="both"/>
        <w:rPr>
          <w:rFonts w:ascii="FranceTV Brown TT Light" w:hAnsi="FranceTV Brown TT Light" w:cs="FranceTV Brown TT Light"/>
        </w:rPr>
      </w:pPr>
      <w:r w:rsidRPr="00020C98">
        <w:rPr>
          <w:rFonts w:ascii="FranceTV Brown TT Light" w:hAnsi="FranceTV Brown TT Light" w:cs="FranceTV Brown TT Light"/>
        </w:rPr>
        <w:t xml:space="preserve">Pour les sous-traitants d’un des membres du groupement, l’acceptation de la somme à payer à chacun d’entre eux fait l’objet d’une attestation, jointe en double exemplaire au projet de décompte, signée par celui des </w:t>
      </w:r>
      <w:r w:rsidR="00DC5638" w:rsidRPr="00020C98">
        <w:rPr>
          <w:rFonts w:ascii="FranceTV Brown TT Light" w:hAnsi="FranceTV Brown TT Light" w:cs="FranceTV Brown TT Light"/>
        </w:rPr>
        <w:t>cotraitants</w:t>
      </w:r>
      <w:r w:rsidRPr="00020C98">
        <w:rPr>
          <w:rFonts w:ascii="FranceTV Brown TT Light" w:hAnsi="FranceTV Brown TT Light" w:cs="FranceTV Brown TT Light"/>
        </w:rPr>
        <w:t xml:space="preserve"> qui a conclu le contrat de sous-traitance et par le Titulaire, et qui indique la somme à régler par le représentant du </w:t>
      </w:r>
      <w:r w:rsidR="00EE6E01" w:rsidRPr="00020C98">
        <w:rPr>
          <w:rFonts w:ascii="FranceTV Brown TT Light" w:hAnsi="FranceTV Brown TT Light" w:cs="FranceTV Brown TT Light"/>
        </w:rPr>
        <w:t>Pouvoir Adjudicateur</w:t>
      </w:r>
      <w:r w:rsidRPr="00020C98">
        <w:rPr>
          <w:rFonts w:ascii="FranceTV Brown TT Light" w:hAnsi="FranceTV Brown TT Light" w:cs="FranceTV Brown TT Light"/>
        </w:rPr>
        <w:t xml:space="preserve"> au sous-traitant concerné.</w:t>
      </w:r>
    </w:p>
    <w:p w14:paraId="01C2383A" w14:textId="77777777" w:rsidR="00D76716" w:rsidRPr="00020C98" w:rsidRDefault="00D76716" w:rsidP="00BB00B5">
      <w:pPr>
        <w:jc w:val="both"/>
        <w:rPr>
          <w:rFonts w:ascii="FranceTV Brown TT Light" w:hAnsi="FranceTV Brown TT Light" w:cs="FranceTV Brown TT Light"/>
        </w:rPr>
      </w:pPr>
    </w:p>
    <w:p w14:paraId="4811149B" w14:textId="2649CF2F" w:rsidR="00BB00B5" w:rsidRPr="00020C98" w:rsidRDefault="00BB00B5" w:rsidP="00D76716">
      <w:pPr>
        <w:pStyle w:val="Titre2"/>
        <w:ind w:left="2127" w:hanging="1843"/>
        <w:jc w:val="both"/>
        <w:rPr>
          <w:rFonts w:ascii="FranceTV Brown TT Light" w:hAnsi="FranceTV Brown TT Light" w:cs="FranceTV Brown TT Light"/>
          <w:bCs/>
          <w:iCs/>
          <w:sz w:val="24"/>
          <w:u w:val="single"/>
        </w:rPr>
      </w:pPr>
      <w:bookmarkStart w:id="2424" w:name="_Toc12287531"/>
      <w:bookmarkStart w:id="2425" w:name="_Toc222230610"/>
      <w:bookmarkStart w:id="2426" w:name="_Hlk165380864"/>
      <w:r w:rsidRPr="00020C98">
        <w:rPr>
          <w:rFonts w:ascii="FranceTV Brown TT Light" w:hAnsi="FranceTV Brown TT Light" w:cs="FranceTV Brown TT Light"/>
          <w:bCs/>
          <w:iCs/>
          <w:sz w:val="24"/>
          <w:u w:val="single"/>
        </w:rPr>
        <w:t>Les groupements d’entreprises</w:t>
      </w:r>
      <w:bookmarkEnd w:id="2424"/>
      <w:bookmarkEnd w:id="2425"/>
    </w:p>
    <w:p w14:paraId="4E98560F" w14:textId="77777777" w:rsidR="00D76716" w:rsidRPr="00020C98" w:rsidRDefault="00D76716" w:rsidP="00D76716">
      <w:pPr>
        <w:rPr>
          <w:rFonts w:ascii="FranceTV Brown TT Light" w:hAnsi="FranceTV Brown TT Light" w:cs="FranceTV Brown TT Light"/>
        </w:rPr>
      </w:pPr>
    </w:p>
    <w:p w14:paraId="38CA62CD" w14:textId="77777777" w:rsidR="0057042F" w:rsidRPr="00020C98" w:rsidRDefault="0057042F" w:rsidP="00BB00B5">
      <w:pPr>
        <w:jc w:val="both"/>
        <w:rPr>
          <w:rFonts w:ascii="FranceTV Brown TT Light" w:hAnsi="FranceTV Brown TT Light" w:cs="FranceTV Brown TT Light"/>
          <w:bCs/>
        </w:rPr>
      </w:pPr>
      <w:r w:rsidRPr="00020C98">
        <w:rPr>
          <w:rFonts w:ascii="FranceTV Brown TT Light" w:hAnsi="FranceTV Brown TT Light" w:cs="FranceTV Brown TT Light"/>
          <w:bCs/>
        </w:rPr>
        <w:t>Le groupement peut être solidaire ou conjoint avec mandataire solidaire.</w:t>
      </w:r>
    </w:p>
    <w:p w14:paraId="6334AB36" w14:textId="77777777" w:rsidR="0057042F" w:rsidRPr="00020C98" w:rsidRDefault="0057042F" w:rsidP="00BB00B5">
      <w:pPr>
        <w:jc w:val="both"/>
        <w:rPr>
          <w:rFonts w:ascii="FranceTV Brown TT Light" w:hAnsi="FranceTV Brown TT Light" w:cs="FranceTV Brown TT Light"/>
          <w:bCs/>
        </w:rPr>
      </w:pPr>
    </w:p>
    <w:p w14:paraId="52505BF8" w14:textId="26877E34" w:rsidR="00BB00B5" w:rsidRPr="00411E52" w:rsidRDefault="00BB00B5" w:rsidP="00BB00B5">
      <w:pPr>
        <w:jc w:val="both"/>
        <w:rPr>
          <w:rFonts w:ascii="FranceTV Brown TT Light" w:hAnsi="FranceTV Brown TT Light" w:cs="FranceTV Brown TT Light"/>
        </w:rPr>
      </w:pPr>
      <w:r w:rsidRPr="00020C98">
        <w:rPr>
          <w:rFonts w:ascii="FranceTV Brown TT Light" w:hAnsi="FranceTV Brown TT Light" w:cs="FranceTV Brown TT Light"/>
        </w:rPr>
        <w:t xml:space="preserve">Le </w:t>
      </w:r>
      <w:r w:rsidRPr="00411E52">
        <w:rPr>
          <w:rFonts w:ascii="FranceTV Brown TT Light" w:hAnsi="FranceTV Brown TT Light" w:cs="FranceTV Brown TT Light"/>
        </w:rPr>
        <w:t>groupement est solidaire lorsque chacun des membres du groupement est engagé financièr</w:t>
      </w:r>
      <w:r w:rsidR="007F70AB" w:rsidRPr="00411E52">
        <w:rPr>
          <w:rFonts w:ascii="FranceTV Brown TT Light" w:hAnsi="FranceTV Brown TT Light" w:cs="FranceTV Brown TT Light"/>
        </w:rPr>
        <w:t xml:space="preserve">ement sur la totalité de l’accord-cadre </w:t>
      </w:r>
      <w:r w:rsidRPr="00411E52">
        <w:rPr>
          <w:rFonts w:ascii="FranceTV Brown TT Light" w:hAnsi="FranceTV Brown TT Light" w:cs="FranceTV Brown TT Light"/>
        </w:rPr>
        <w:t>conclu.</w:t>
      </w:r>
    </w:p>
    <w:p w14:paraId="76991C5E" w14:textId="77777777" w:rsidR="0057042F" w:rsidRPr="00411E52" w:rsidRDefault="0057042F" w:rsidP="00BB00B5">
      <w:pPr>
        <w:jc w:val="both"/>
        <w:rPr>
          <w:rFonts w:ascii="FranceTV Brown TT Light" w:hAnsi="FranceTV Brown TT Light" w:cs="FranceTV Brown TT Light"/>
        </w:rPr>
      </w:pPr>
    </w:p>
    <w:p w14:paraId="4E229EAF" w14:textId="37016A81" w:rsidR="00BB00B5" w:rsidRPr="00411E52" w:rsidRDefault="00BB00B5" w:rsidP="00BB00B5">
      <w:pPr>
        <w:jc w:val="both"/>
        <w:rPr>
          <w:rFonts w:ascii="FranceTV Brown TT Light" w:hAnsi="FranceTV Brown TT Light" w:cs="FranceTV Brown TT Light"/>
        </w:rPr>
      </w:pPr>
      <w:r w:rsidRPr="00411E52">
        <w:rPr>
          <w:rFonts w:ascii="FranceTV Brown TT Light" w:hAnsi="FranceTV Brown TT Light" w:cs="FranceTV Brown TT Light"/>
        </w:rPr>
        <w:t>Le groupement est conjoint lorsque chacun des membres du groupement s’engage à exécuter les prestations susceptibles de lui être attrib</w:t>
      </w:r>
      <w:r w:rsidR="007F70AB" w:rsidRPr="00411E52">
        <w:rPr>
          <w:rFonts w:ascii="FranceTV Brown TT Light" w:hAnsi="FranceTV Brown TT Light" w:cs="FranceTV Brown TT Light"/>
        </w:rPr>
        <w:t xml:space="preserve">uées au titre de l’accord-cadre </w:t>
      </w:r>
      <w:r w:rsidR="0057042F" w:rsidRPr="00411E52">
        <w:rPr>
          <w:rFonts w:ascii="FranceTV Brown TT Light" w:hAnsi="FranceTV Brown TT Light" w:cs="FranceTV Brown TT Light"/>
        </w:rPr>
        <w:t xml:space="preserve">conclu. </w:t>
      </w:r>
    </w:p>
    <w:p w14:paraId="212E778B" w14:textId="77777777" w:rsidR="00BB00B5" w:rsidRPr="00411E52" w:rsidRDefault="00BB00B5" w:rsidP="00BB00B5">
      <w:pPr>
        <w:jc w:val="both"/>
        <w:rPr>
          <w:rFonts w:ascii="FranceTV Brown TT Light" w:hAnsi="FranceTV Brown TT Light" w:cs="FranceTV Brown TT Light"/>
        </w:rPr>
      </w:pPr>
    </w:p>
    <w:p w14:paraId="0EACCC6B" w14:textId="36D278A5" w:rsidR="00BB00B5" w:rsidRPr="00411E52" w:rsidRDefault="00BB00B5" w:rsidP="00BB00B5">
      <w:pPr>
        <w:jc w:val="both"/>
        <w:rPr>
          <w:rFonts w:ascii="FranceTV Brown TT Light" w:hAnsi="FranceTV Brown TT Light" w:cs="FranceTV Brown TT Light"/>
        </w:rPr>
      </w:pPr>
      <w:r w:rsidRPr="00411E52">
        <w:rPr>
          <w:rFonts w:ascii="FranceTV Brown TT Light" w:hAnsi="FranceTV Brown TT Light" w:cs="FranceTV Brown TT Light"/>
        </w:rPr>
        <w:t xml:space="preserve">Le mandataire du groupement, désigné parmi les membres du groupement, représente l’ensemble des membres vis-à-vis du </w:t>
      </w:r>
      <w:r w:rsidR="00EE6E01" w:rsidRPr="00411E52">
        <w:rPr>
          <w:rFonts w:ascii="FranceTV Brown TT Light" w:hAnsi="FranceTV Brown TT Light" w:cs="FranceTV Brown TT Light"/>
        </w:rPr>
        <w:t>Pouvoir Adjudicateur</w:t>
      </w:r>
      <w:r w:rsidRPr="00411E52">
        <w:rPr>
          <w:rFonts w:ascii="FranceTV Brown TT Light" w:hAnsi="FranceTV Brown TT Light" w:cs="FranceTV Brown TT Light"/>
        </w:rPr>
        <w:t xml:space="preserve"> et coordonne leurs prestations pendant tou</w:t>
      </w:r>
      <w:r w:rsidR="007F70AB" w:rsidRPr="00411E52">
        <w:rPr>
          <w:rFonts w:ascii="FranceTV Brown TT Light" w:hAnsi="FranceTV Brown TT Light" w:cs="FranceTV Brown TT Light"/>
        </w:rPr>
        <w:t>te la durée d’exécution de l’accord-cadre</w:t>
      </w:r>
      <w:r w:rsidRPr="00411E52">
        <w:rPr>
          <w:rFonts w:ascii="FranceTV Brown TT Light" w:hAnsi="FranceTV Brown TT Light" w:cs="FranceTV Brown TT Light"/>
        </w:rPr>
        <w:t>. En cas de grou</w:t>
      </w:r>
      <w:r w:rsidR="007F70AB" w:rsidRPr="00411E52">
        <w:rPr>
          <w:rFonts w:ascii="FranceTV Brown TT Light" w:hAnsi="FranceTV Brown TT Light" w:cs="FranceTV Brown TT Light"/>
        </w:rPr>
        <w:t>pement, la notification de l’accord-cadre</w:t>
      </w:r>
      <w:r w:rsidRPr="00411E52">
        <w:rPr>
          <w:rFonts w:ascii="FranceTV Brown TT Light" w:hAnsi="FranceTV Brown TT Light" w:cs="FranceTV Brown TT Light"/>
        </w:rPr>
        <w:t xml:space="preserve"> puis des bons de commande se fait au mandataire pour l'ensemble du groupement.</w:t>
      </w:r>
    </w:p>
    <w:p w14:paraId="162ACBD6" w14:textId="77777777" w:rsidR="00BB00B5" w:rsidRPr="00411E52" w:rsidRDefault="00BB00B5" w:rsidP="00BB00B5">
      <w:pPr>
        <w:jc w:val="both"/>
        <w:rPr>
          <w:rFonts w:ascii="FranceTV Brown TT Light" w:hAnsi="FranceTV Brown TT Light" w:cs="FranceTV Brown TT Light"/>
          <w:u w:val="single"/>
        </w:rPr>
      </w:pPr>
    </w:p>
    <w:p w14:paraId="02DA959B" w14:textId="60B31E28" w:rsidR="00BB00B5" w:rsidRPr="00411E52" w:rsidRDefault="003D1FE9" w:rsidP="00BB00B5">
      <w:pPr>
        <w:jc w:val="both"/>
        <w:rPr>
          <w:rFonts w:ascii="FranceTV Brown TT Light" w:hAnsi="FranceTV Brown TT Light" w:cs="FranceTV Brown TT Light"/>
          <w:b/>
          <w:bCs/>
          <w:i/>
          <w:u w:val="single"/>
        </w:rPr>
      </w:pPr>
      <w:r w:rsidRPr="00411E52">
        <w:rPr>
          <w:rFonts w:ascii="FranceTV Brown TT Light" w:hAnsi="FranceTV Brown TT Light" w:cs="FranceTV Brown TT Light"/>
          <w:b/>
          <w:bCs/>
          <w:i/>
          <w:u w:val="single"/>
        </w:rPr>
        <w:t>M</w:t>
      </w:r>
      <w:r w:rsidR="00BB00B5" w:rsidRPr="00411E52">
        <w:rPr>
          <w:rFonts w:ascii="FranceTV Brown TT Light" w:hAnsi="FranceTV Brown TT Light" w:cs="FranceTV Brown TT Light"/>
          <w:b/>
          <w:bCs/>
          <w:i/>
          <w:u w:val="single"/>
        </w:rPr>
        <w:t>ission du mandataire commun :</w:t>
      </w:r>
    </w:p>
    <w:p w14:paraId="7A88742F" w14:textId="77777777" w:rsidR="0057042F" w:rsidRPr="00411E52" w:rsidRDefault="0057042F" w:rsidP="00BB00B5">
      <w:pPr>
        <w:jc w:val="both"/>
        <w:rPr>
          <w:rFonts w:ascii="FranceTV Brown TT Light" w:hAnsi="FranceTV Brown TT Light" w:cs="FranceTV Brown TT Light"/>
          <w:b/>
          <w:bCs/>
        </w:rPr>
      </w:pPr>
    </w:p>
    <w:p w14:paraId="16AA0C04" w14:textId="77777777" w:rsidR="00BB00B5" w:rsidRPr="00411E52" w:rsidRDefault="00BB00B5" w:rsidP="00BB00B5">
      <w:pPr>
        <w:jc w:val="both"/>
        <w:rPr>
          <w:rFonts w:ascii="FranceTV Brown TT Light" w:hAnsi="FranceTV Brown TT Light" w:cs="FranceTV Brown TT Light"/>
        </w:rPr>
      </w:pPr>
      <w:r w:rsidRPr="00411E52">
        <w:rPr>
          <w:rFonts w:ascii="FranceTV Brown TT Light" w:hAnsi="FranceTV Brown TT Light" w:cs="FranceTV Brown TT Light"/>
        </w:rPr>
        <w:t>Il représente le groupement. Il est solidairement responsable avec chacune des entreprises pendant la durée contractuelle.</w:t>
      </w:r>
    </w:p>
    <w:p w14:paraId="149BAB7B" w14:textId="00F44F69" w:rsidR="00BB00B5" w:rsidRPr="00411E52" w:rsidRDefault="00BB00B5" w:rsidP="00BB00B5">
      <w:pPr>
        <w:jc w:val="both"/>
        <w:rPr>
          <w:rFonts w:ascii="FranceTV Brown TT Light" w:hAnsi="FranceTV Brown TT Light" w:cs="FranceTV Brown TT Light"/>
        </w:rPr>
      </w:pPr>
      <w:r w:rsidRPr="00411E52">
        <w:rPr>
          <w:rFonts w:ascii="FranceTV Brown TT Light" w:hAnsi="FranceTV Brown TT Light" w:cs="FranceTV Brown TT Light"/>
        </w:rPr>
        <w:t xml:space="preserve">A ce titre, et notamment </w:t>
      </w:r>
      <w:r w:rsidR="00325129" w:rsidRPr="00411E52">
        <w:rPr>
          <w:rFonts w:ascii="FranceTV Brown TT Light" w:hAnsi="FranceTV Brown TT Light" w:cs="FranceTV Brown TT Light"/>
        </w:rPr>
        <w:t>en cas de résiliation d</w:t>
      </w:r>
      <w:r w:rsidR="0057042F" w:rsidRPr="00411E52">
        <w:rPr>
          <w:rFonts w:ascii="FranceTV Brown TT Light" w:hAnsi="FranceTV Brown TT Light" w:cs="FranceTV Brown TT Light"/>
        </w:rPr>
        <w:t xml:space="preserve">e l’accord-cadre </w:t>
      </w:r>
      <w:r w:rsidRPr="00411E52">
        <w:rPr>
          <w:rFonts w:ascii="FranceTV Brown TT Light" w:hAnsi="FranceTV Brown TT Light" w:cs="FranceTV Brown TT Light"/>
        </w:rPr>
        <w:t xml:space="preserve">de l'une des entreprises groupées, le mandataire commun doit prendre les mesures nécessaires pour que des Prestations correspondantes soient exécutées </w:t>
      </w:r>
      <w:r w:rsidR="007F70AB" w:rsidRPr="00411E52">
        <w:rPr>
          <w:rFonts w:ascii="FranceTV Brown TT Light" w:hAnsi="FranceTV Brown TT Light" w:cs="FranceTV Brown TT Light"/>
        </w:rPr>
        <w:t xml:space="preserve">aux conditions initiales de l’accord-cadre </w:t>
      </w:r>
      <w:r w:rsidRPr="00411E52">
        <w:rPr>
          <w:rFonts w:ascii="FranceTV Brown TT Light" w:hAnsi="FranceTV Brown TT Light" w:cs="FranceTV Brown TT Light"/>
        </w:rPr>
        <w:t>du membre du groupement défaillant.</w:t>
      </w:r>
    </w:p>
    <w:p w14:paraId="330E56BD" w14:textId="5E202E2E" w:rsidR="00BB00B5" w:rsidRPr="00020C98" w:rsidRDefault="00BB00B5" w:rsidP="00BB00B5">
      <w:pPr>
        <w:tabs>
          <w:tab w:val="num" w:pos="0"/>
        </w:tabs>
        <w:jc w:val="both"/>
        <w:rPr>
          <w:rFonts w:ascii="FranceTV Brown TT Light" w:hAnsi="FranceTV Brown TT Light" w:cs="FranceTV Brown TT Light"/>
        </w:rPr>
      </w:pPr>
      <w:r w:rsidRPr="00411E52">
        <w:rPr>
          <w:rFonts w:ascii="FranceTV Brown TT Light" w:hAnsi="FranceTV Brown TT Light" w:cs="FranceTV Brown TT Light"/>
        </w:rPr>
        <w:t xml:space="preserve">Il assure la coordination des </w:t>
      </w:r>
      <w:r w:rsidR="0057042F" w:rsidRPr="00411E52">
        <w:rPr>
          <w:rFonts w:ascii="FranceTV Brown TT Light" w:hAnsi="FranceTV Brown TT Light" w:cs="FranceTV Brown TT Light"/>
        </w:rPr>
        <w:t>cotraitants</w:t>
      </w:r>
      <w:r w:rsidRPr="00411E52">
        <w:rPr>
          <w:rFonts w:ascii="FranceTV Brown TT Light" w:hAnsi="FranceTV Brown TT Light" w:cs="FranceTV Brown TT Light"/>
        </w:rPr>
        <w:t xml:space="preserve"> pour l'exécution des prestations. Il transmet au </w:t>
      </w:r>
      <w:r w:rsidR="00EE6E01" w:rsidRPr="00411E52">
        <w:rPr>
          <w:rFonts w:ascii="FranceTV Brown TT Light" w:hAnsi="FranceTV Brown TT Light" w:cs="FranceTV Brown TT Light"/>
        </w:rPr>
        <w:t>Pouvoir Adjudicateur</w:t>
      </w:r>
      <w:r w:rsidRPr="00411E52">
        <w:rPr>
          <w:rFonts w:ascii="FranceTV Brown TT Light" w:hAnsi="FranceTV Brown TT Light" w:cs="FranceTV Brown TT Light"/>
        </w:rPr>
        <w:t xml:space="preserve"> la répartition des pénalités.</w:t>
      </w:r>
    </w:p>
    <w:p w14:paraId="7E6AD395" w14:textId="77777777" w:rsidR="0057042F" w:rsidRPr="00020C98" w:rsidRDefault="0057042F" w:rsidP="00AB6EE5">
      <w:pPr>
        <w:jc w:val="both"/>
        <w:rPr>
          <w:rFonts w:ascii="FranceTV Brown TT Light" w:hAnsi="FranceTV Brown TT Light" w:cs="FranceTV Brown TT Light"/>
          <w:b/>
          <w:bCs/>
          <w:i/>
          <w:u w:val="single"/>
        </w:rPr>
      </w:pPr>
    </w:p>
    <w:p w14:paraId="24ACF7EA" w14:textId="1768F265" w:rsidR="0057042F" w:rsidRPr="00020C98" w:rsidRDefault="0057042F" w:rsidP="00AB6EE5">
      <w:pPr>
        <w:jc w:val="both"/>
        <w:rPr>
          <w:rFonts w:ascii="FranceTV Brown TT Light" w:hAnsi="FranceTV Brown TT Light" w:cs="FranceTV Brown TT Light"/>
          <w:b/>
          <w:bCs/>
          <w:i/>
          <w:u w:val="single"/>
        </w:rPr>
      </w:pPr>
      <w:r w:rsidRPr="00020C98">
        <w:rPr>
          <w:rFonts w:ascii="FranceTV Brown TT Light" w:hAnsi="FranceTV Brown TT Light" w:cs="FranceTV Brown TT Light"/>
          <w:b/>
          <w:bCs/>
          <w:i/>
          <w:u w:val="single"/>
        </w:rPr>
        <w:t>Défaillance du mandataire :</w:t>
      </w:r>
    </w:p>
    <w:p w14:paraId="074780DD" w14:textId="77777777" w:rsidR="0057042F" w:rsidRPr="00020C98" w:rsidRDefault="0057042F" w:rsidP="00525A77">
      <w:pPr>
        <w:tabs>
          <w:tab w:val="num" w:pos="0"/>
        </w:tabs>
        <w:jc w:val="both"/>
        <w:rPr>
          <w:rFonts w:ascii="FranceTV Brown TT Light" w:hAnsi="FranceTV Brown TT Light" w:cs="FranceTV Brown TT Light"/>
        </w:rPr>
      </w:pPr>
    </w:p>
    <w:p w14:paraId="5D275C2D" w14:textId="4FAF8F5B" w:rsidR="0057042F" w:rsidRPr="00020C98" w:rsidRDefault="0057042F" w:rsidP="00525A77">
      <w:pPr>
        <w:jc w:val="both"/>
        <w:rPr>
          <w:rFonts w:ascii="FranceTV Brown TT Light" w:hAnsi="FranceTV Brown TT Light" w:cs="FranceTV Brown TT Light"/>
        </w:rPr>
      </w:pPr>
      <w:r w:rsidRPr="00020C98">
        <w:rPr>
          <w:rFonts w:ascii="FranceTV Brown TT Light" w:hAnsi="FranceTV Brown TT Light" w:cs="FranceTV Brown TT Light"/>
        </w:rPr>
        <w:t xml:space="preserve">En cas de défaillance du mandataire du groupement d’opérateurs économiques, les membres du groupement sont tenus de lui désigner un remplaçant. A défaut, et à l’issue d’un délai de huit (8) jours courant à compter de la notification de la mise en demeure par le </w:t>
      </w:r>
      <w:r w:rsidR="00EE6E01" w:rsidRPr="00020C98">
        <w:rPr>
          <w:rFonts w:ascii="FranceTV Brown TT Light" w:hAnsi="FranceTV Brown TT Light" w:cs="FranceTV Brown TT Light"/>
        </w:rPr>
        <w:t>Pouvoir Adjudicateur</w:t>
      </w:r>
      <w:r w:rsidRPr="00020C98">
        <w:rPr>
          <w:rFonts w:ascii="FranceTV Brown TT Light" w:hAnsi="FranceTV Brown TT Light" w:cs="FranceTV Brown TT Light"/>
        </w:rPr>
        <w:t>, le cocontractant inscrit en deuxième position dans l’acte d’engagement devient le nouveau mandataire du groupement.</w:t>
      </w:r>
    </w:p>
    <w:bookmarkEnd w:id="2426"/>
    <w:p w14:paraId="44FF751E" w14:textId="70246049" w:rsidR="00BB00B5" w:rsidRPr="00020C98" w:rsidRDefault="00137AE2" w:rsidP="00525A77">
      <w:pPr>
        <w:pStyle w:val="Titre1"/>
        <w:overflowPunct/>
        <w:autoSpaceDE/>
        <w:autoSpaceDN/>
        <w:adjustRightInd/>
        <w:spacing w:before="360" w:after="240"/>
        <w:ind w:left="1709"/>
        <w:jc w:val="both"/>
        <w:textAlignment w:val="auto"/>
        <w:rPr>
          <w:rFonts w:ascii="FranceTV Brown TT Light" w:hAnsi="FranceTV Brown TT Light" w:cs="FranceTV Brown TT Light"/>
          <w:bCs/>
          <w:kern w:val="32"/>
          <w:sz w:val="24"/>
          <w:szCs w:val="32"/>
          <w:u w:val="single"/>
        </w:rPr>
      </w:pPr>
      <w:r w:rsidRPr="00020C98">
        <w:rPr>
          <w:rFonts w:ascii="FranceTV Brown TT Light" w:hAnsi="FranceTV Brown TT Light" w:cs="FranceTV Brown TT Light"/>
          <w:bCs/>
          <w:kern w:val="32"/>
          <w:sz w:val="24"/>
          <w:szCs w:val="32"/>
          <w:u w:val="single"/>
        </w:rPr>
        <w:t xml:space="preserve"> </w:t>
      </w:r>
      <w:bookmarkStart w:id="2427" w:name="_Toc12287533"/>
      <w:bookmarkStart w:id="2428" w:name="_Toc222230611"/>
      <w:r w:rsidR="00DF4FBD" w:rsidRPr="00020C98">
        <w:rPr>
          <w:rFonts w:ascii="FranceTV Brown TT Light" w:hAnsi="FranceTV Brown TT Light" w:cs="FranceTV Brown TT Light"/>
          <w:bCs/>
          <w:kern w:val="32"/>
          <w:sz w:val="24"/>
          <w:szCs w:val="32"/>
          <w:u w:val="single"/>
        </w:rPr>
        <w:t xml:space="preserve">ENGAGEMENTS ET </w:t>
      </w:r>
      <w:r w:rsidR="00BB00B5" w:rsidRPr="00020C98">
        <w:rPr>
          <w:rFonts w:ascii="FranceTV Brown TT Light" w:hAnsi="FranceTV Brown TT Light" w:cs="FranceTV Brown TT Light"/>
          <w:bCs/>
          <w:kern w:val="32"/>
          <w:sz w:val="24"/>
          <w:szCs w:val="32"/>
          <w:u w:val="single"/>
        </w:rPr>
        <w:t>OBLIGATIONS DES PARTIES</w:t>
      </w:r>
      <w:bookmarkEnd w:id="2427"/>
      <w:bookmarkEnd w:id="2428"/>
    </w:p>
    <w:p w14:paraId="31840882" w14:textId="367D0F45" w:rsidR="00DF4FBD" w:rsidRPr="00020C98" w:rsidRDefault="00DF4FBD" w:rsidP="00D76716">
      <w:pPr>
        <w:pStyle w:val="Titre2"/>
        <w:ind w:left="2127" w:hanging="1843"/>
        <w:jc w:val="both"/>
        <w:rPr>
          <w:rFonts w:ascii="FranceTV Brown TT Light" w:hAnsi="FranceTV Brown TT Light" w:cs="FranceTV Brown TT Light"/>
          <w:bCs/>
          <w:iCs/>
          <w:sz w:val="24"/>
          <w:u w:val="single"/>
        </w:rPr>
      </w:pPr>
      <w:bookmarkStart w:id="2429" w:name="_Toc222230612"/>
      <w:r w:rsidRPr="00020C98">
        <w:rPr>
          <w:rFonts w:ascii="FranceTV Brown TT Light" w:hAnsi="FranceTV Brown TT Light" w:cs="FranceTV Brown TT Light"/>
          <w:bCs/>
          <w:iCs/>
          <w:sz w:val="24"/>
          <w:u w:val="single"/>
        </w:rPr>
        <w:t xml:space="preserve">Engagements et obligations du </w:t>
      </w:r>
      <w:r w:rsidR="00EE6E01" w:rsidRPr="00020C98">
        <w:rPr>
          <w:rFonts w:ascii="FranceTV Brown TT Light" w:hAnsi="FranceTV Brown TT Light" w:cs="FranceTV Brown TT Light"/>
          <w:bCs/>
          <w:iCs/>
          <w:sz w:val="24"/>
          <w:u w:val="single"/>
        </w:rPr>
        <w:t>T</w:t>
      </w:r>
      <w:r w:rsidRPr="00020C98">
        <w:rPr>
          <w:rFonts w:ascii="FranceTV Brown TT Light" w:hAnsi="FranceTV Brown TT Light" w:cs="FranceTV Brown TT Light"/>
          <w:bCs/>
          <w:iCs/>
          <w:sz w:val="24"/>
          <w:u w:val="single"/>
        </w:rPr>
        <w:t>itulaire</w:t>
      </w:r>
      <w:bookmarkEnd w:id="2429"/>
      <w:r w:rsidRPr="00020C98">
        <w:rPr>
          <w:rFonts w:ascii="FranceTV Brown TT Light" w:hAnsi="FranceTV Brown TT Light" w:cs="FranceTV Brown TT Light"/>
          <w:bCs/>
          <w:iCs/>
          <w:sz w:val="24"/>
          <w:u w:val="single"/>
        </w:rPr>
        <w:t xml:space="preserve"> </w:t>
      </w:r>
    </w:p>
    <w:p w14:paraId="3769EEA0" w14:textId="77777777" w:rsidR="00D76716" w:rsidRPr="00020C98" w:rsidRDefault="00D76716" w:rsidP="00D76716">
      <w:pPr>
        <w:rPr>
          <w:rFonts w:ascii="FranceTV Brown TT Light" w:hAnsi="FranceTV Brown TT Light" w:cs="FranceTV Brown TT Light"/>
        </w:rPr>
      </w:pPr>
    </w:p>
    <w:p w14:paraId="79674BF1" w14:textId="2D5C76DB" w:rsidR="00DF4FBD" w:rsidRPr="00020C98" w:rsidRDefault="00DF4FBD" w:rsidP="00DF4FBD">
      <w:pPr>
        <w:jc w:val="both"/>
        <w:rPr>
          <w:rFonts w:ascii="FranceTV Brown TT Light" w:hAnsi="FranceTV Brown TT Light" w:cs="FranceTV Brown TT Light"/>
        </w:rPr>
      </w:pPr>
      <w:r w:rsidRPr="00020C98">
        <w:rPr>
          <w:rFonts w:ascii="FranceTV Brown TT Light" w:hAnsi="FranceTV Brown TT Light" w:cs="FranceTV Brown TT Light"/>
        </w:rPr>
        <w:t xml:space="preserve">Le </w:t>
      </w:r>
      <w:r w:rsidR="00EE6E01" w:rsidRPr="00020C98">
        <w:rPr>
          <w:rFonts w:ascii="FranceTV Brown TT Light" w:hAnsi="FranceTV Brown TT Light" w:cs="FranceTV Brown TT Light"/>
        </w:rPr>
        <w:t>T</w:t>
      </w:r>
      <w:r w:rsidRPr="00020C98">
        <w:rPr>
          <w:rFonts w:ascii="FranceTV Brown TT Light" w:hAnsi="FranceTV Brown TT Light" w:cs="FranceTV Brown TT Light"/>
        </w:rPr>
        <w:t>itulaire s’engage à effectuer les prestations conformément aux spécifications et aux modalités décrites dans les documents contractuels, et notamment :</w:t>
      </w:r>
    </w:p>
    <w:p w14:paraId="4F9A6297" w14:textId="77777777" w:rsidR="001B0B9E" w:rsidRPr="00020C98" w:rsidRDefault="001B0B9E" w:rsidP="00DF4FBD">
      <w:pPr>
        <w:jc w:val="both"/>
        <w:rPr>
          <w:rFonts w:ascii="FranceTV Brown TT Light" w:hAnsi="FranceTV Brown TT Light" w:cs="FranceTV Brown TT Light"/>
        </w:rPr>
      </w:pPr>
    </w:p>
    <w:p w14:paraId="0AD95EC8" w14:textId="5A663D61" w:rsidR="00DF4FBD" w:rsidRPr="00020C98" w:rsidRDefault="00DF4FBD" w:rsidP="002121E8">
      <w:pPr>
        <w:pStyle w:val="Lettre"/>
        <w:numPr>
          <w:ilvl w:val="0"/>
          <w:numId w:val="3"/>
        </w:numPr>
        <w:rPr>
          <w:rFonts w:ascii="FranceTV Brown TT Light" w:hAnsi="FranceTV Brown TT Light" w:cs="FranceTV Brown TT Light"/>
          <w:sz w:val="20"/>
        </w:rPr>
      </w:pPr>
      <w:r w:rsidRPr="00020C98">
        <w:rPr>
          <w:rFonts w:ascii="FranceTV Brown TT Light" w:hAnsi="FranceTV Brown TT Light" w:cs="FranceTV Brown TT Light"/>
          <w:sz w:val="20"/>
        </w:rPr>
        <w:t xml:space="preserve">à </w:t>
      </w:r>
      <w:r w:rsidR="00407187" w:rsidRPr="00020C98">
        <w:rPr>
          <w:rFonts w:ascii="FranceTV Brown TT Light" w:hAnsi="FranceTV Brown TT Light" w:cs="FranceTV Brown TT Light"/>
          <w:sz w:val="20"/>
        </w:rPr>
        <w:t>accepter de tenir France Télévisions</w:t>
      </w:r>
      <w:r w:rsidRPr="00020C98">
        <w:rPr>
          <w:rFonts w:ascii="FranceTV Brown TT Light" w:hAnsi="FranceTV Brown TT Light" w:cs="FranceTV Brown TT Light"/>
          <w:sz w:val="20"/>
        </w:rPr>
        <w:t xml:space="preserve"> informée périodiquement sur le déroulement des prestations et à l’informer sans délai de toute difficulté rencontrée dans la réalisation des prestations concernées ;</w:t>
      </w:r>
    </w:p>
    <w:p w14:paraId="5015C671" w14:textId="3C9BE0C6" w:rsidR="00DF4FBD" w:rsidRPr="00411E52" w:rsidRDefault="00DF4FBD" w:rsidP="002121E8">
      <w:pPr>
        <w:pStyle w:val="Lettre"/>
        <w:numPr>
          <w:ilvl w:val="0"/>
          <w:numId w:val="3"/>
        </w:numPr>
        <w:rPr>
          <w:rFonts w:ascii="FranceTV Brown TT Light" w:hAnsi="FranceTV Brown TT Light" w:cs="FranceTV Brown TT Light"/>
          <w:sz w:val="20"/>
        </w:rPr>
      </w:pPr>
      <w:r w:rsidRPr="00020C98">
        <w:rPr>
          <w:rFonts w:ascii="FranceTV Brown TT Light" w:hAnsi="FranceTV Brown TT Light" w:cs="FranceTV Brown TT Light"/>
          <w:sz w:val="20"/>
        </w:rPr>
        <w:t xml:space="preserve">à vérifier la teneur de tous les documents, informations, éléments qui lui sont communiqués pour l’accomplissement des prestations et à </w:t>
      </w:r>
      <w:r w:rsidR="00407187" w:rsidRPr="00020C98">
        <w:rPr>
          <w:rFonts w:ascii="FranceTV Brown TT Light" w:hAnsi="FranceTV Brown TT Light" w:cs="FranceTV Brown TT Light"/>
          <w:sz w:val="20"/>
        </w:rPr>
        <w:t>indiquer à France Télévisions</w:t>
      </w:r>
      <w:r w:rsidRPr="00020C98">
        <w:rPr>
          <w:rFonts w:ascii="FranceTV Brown TT Light" w:hAnsi="FranceTV Brown TT Light" w:cs="FranceTV Brown TT Light"/>
          <w:sz w:val="20"/>
        </w:rPr>
        <w:t xml:space="preserve">, </w:t>
      </w:r>
      <w:r w:rsidRPr="00411E52">
        <w:rPr>
          <w:rFonts w:ascii="FranceTV Brown TT Light" w:hAnsi="FranceTV Brown TT Light" w:cs="FranceTV Brown TT Light"/>
          <w:sz w:val="20"/>
        </w:rPr>
        <w:t xml:space="preserve">dans </w:t>
      </w:r>
      <w:r w:rsidRPr="008803BE">
        <w:rPr>
          <w:rFonts w:ascii="FranceTV Brown TT Light" w:hAnsi="FranceTV Brown TT Light" w:cs="FranceTV Brown TT Light"/>
          <w:sz w:val="20"/>
        </w:rPr>
        <w:t>les huit (8) jours</w:t>
      </w:r>
      <w:r w:rsidRPr="00020C98">
        <w:rPr>
          <w:rFonts w:ascii="FranceTV Brown TT Light" w:hAnsi="FranceTV Brown TT Light" w:cs="FranceTV Brown TT Light"/>
          <w:sz w:val="20"/>
        </w:rPr>
        <w:t xml:space="preserve"> calendaires (hormis délais pl</w:t>
      </w:r>
      <w:r w:rsidR="00407187" w:rsidRPr="00020C98">
        <w:rPr>
          <w:rFonts w:ascii="FranceTV Brown TT Light" w:hAnsi="FranceTV Brown TT Light" w:cs="FranceTV Brown TT Light"/>
          <w:sz w:val="20"/>
        </w:rPr>
        <w:t xml:space="preserve">us restreints prévus par le </w:t>
      </w:r>
      <w:r w:rsidR="00407187" w:rsidRPr="00411E52">
        <w:rPr>
          <w:rFonts w:ascii="FranceTV Brown TT Light" w:hAnsi="FranceTV Brown TT Light" w:cs="FranceTV Brown TT Light"/>
          <w:sz w:val="20"/>
        </w:rPr>
        <w:t>CCT</w:t>
      </w:r>
      <w:r w:rsidRPr="00411E52">
        <w:rPr>
          <w:rFonts w:ascii="FranceTV Brown TT Light" w:hAnsi="FranceTV Brown TT Light" w:cs="FranceTV Brown TT Light"/>
          <w:sz w:val="20"/>
        </w:rPr>
        <w:t xml:space="preserve"> de l’accord-cadre) de la communication, les erreurs décelées qui ont une incidence sur le déroulement des prestations ;</w:t>
      </w:r>
    </w:p>
    <w:p w14:paraId="6E6AC832" w14:textId="430AD0CA" w:rsidR="00DF4FBD" w:rsidRPr="00411E52" w:rsidRDefault="00DF4FBD" w:rsidP="002121E8">
      <w:pPr>
        <w:pStyle w:val="Lettre"/>
        <w:numPr>
          <w:ilvl w:val="0"/>
          <w:numId w:val="3"/>
        </w:numPr>
        <w:rPr>
          <w:rFonts w:ascii="FranceTV Brown TT Light" w:hAnsi="FranceTV Brown TT Light" w:cs="FranceTV Brown TT Light"/>
          <w:sz w:val="20"/>
          <w:szCs w:val="22"/>
          <w:lang w:eastAsia="en-US"/>
        </w:rPr>
      </w:pPr>
      <w:r w:rsidRPr="00411E52">
        <w:rPr>
          <w:rFonts w:ascii="FranceTV Brown TT Light" w:hAnsi="FranceTV Brown TT Light" w:cs="FranceTV Brown TT Light"/>
          <w:sz w:val="20"/>
        </w:rPr>
        <w:t>à maintenir les compétences de ses personnels intervenant au titre de l’accord-cadre</w:t>
      </w:r>
      <w:r w:rsidRPr="00411E52">
        <w:rPr>
          <w:rFonts w:ascii="FranceTV Brown TT Light" w:hAnsi="FranceTV Brown TT Light" w:cs="FranceTV Brown TT Light"/>
          <w:sz w:val="20"/>
          <w:szCs w:val="22"/>
          <w:lang w:eastAsia="en-US"/>
        </w:rPr>
        <w:t xml:space="preserve">. </w:t>
      </w:r>
    </w:p>
    <w:p w14:paraId="6B662A3A" w14:textId="77777777" w:rsidR="00E77E70" w:rsidRPr="00020C98" w:rsidRDefault="00E77E70" w:rsidP="00E77E70">
      <w:pPr>
        <w:pStyle w:val="Lettre"/>
        <w:ind w:left="1056"/>
        <w:rPr>
          <w:rFonts w:ascii="FranceTV Brown TT Light" w:hAnsi="FranceTV Brown TT Light" w:cs="FranceTV Brown TT Light"/>
          <w:sz w:val="20"/>
          <w:szCs w:val="22"/>
          <w:lang w:eastAsia="en-US"/>
        </w:rPr>
      </w:pPr>
    </w:p>
    <w:p w14:paraId="4B8AB232" w14:textId="10F8AC74" w:rsidR="00002643" w:rsidRPr="00411E52" w:rsidRDefault="00EE6E01" w:rsidP="00DF4FBD">
      <w:pPr>
        <w:jc w:val="both"/>
        <w:rPr>
          <w:rFonts w:ascii="FranceTV Brown TT Light" w:hAnsi="FranceTV Brown TT Light" w:cs="FranceTV Brown TT Light"/>
        </w:rPr>
      </w:pPr>
      <w:r w:rsidRPr="00020C98">
        <w:rPr>
          <w:rFonts w:ascii="FranceTV Brown TT Light" w:hAnsi="FranceTV Brown TT Light" w:cs="FranceTV Brown TT Light"/>
        </w:rPr>
        <w:t xml:space="preserve">Le </w:t>
      </w:r>
      <w:r w:rsidRPr="00411E52">
        <w:rPr>
          <w:rFonts w:ascii="FranceTV Brown TT Light" w:hAnsi="FranceTV Brown TT Light" w:cs="FranceTV Brown TT Light"/>
        </w:rPr>
        <w:t>T</w:t>
      </w:r>
      <w:r w:rsidR="00DF4FBD" w:rsidRPr="00411E52">
        <w:rPr>
          <w:rFonts w:ascii="FranceTV Brown TT Light" w:hAnsi="FranceTV Brown TT Light" w:cs="FranceTV Brown TT Light"/>
        </w:rPr>
        <w:t>itulaire est particulièrement attentif aux contraintes opérationnelles propres aux bénéficiaires du présent accord-cadre.</w:t>
      </w:r>
    </w:p>
    <w:p w14:paraId="496EDCF2" w14:textId="77777777" w:rsidR="00E77E70" w:rsidRPr="00411E52" w:rsidRDefault="00E77E70" w:rsidP="00DF4FBD">
      <w:pPr>
        <w:jc w:val="both"/>
        <w:rPr>
          <w:rFonts w:ascii="FranceTV Brown TT Light" w:hAnsi="FranceTV Brown TT Light" w:cs="FranceTV Brown TT Light"/>
        </w:rPr>
      </w:pPr>
    </w:p>
    <w:p w14:paraId="3A4A06B5" w14:textId="11E09837" w:rsidR="00DF4FBD" w:rsidRPr="00411E52" w:rsidRDefault="00DF4FBD" w:rsidP="00DF4FBD">
      <w:pPr>
        <w:jc w:val="both"/>
        <w:rPr>
          <w:rFonts w:ascii="FranceTV Brown TT Light" w:hAnsi="FranceTV Brown TT Light" w:cs="FranceTV Brown TT Light"/>
        </w:rPr>
      </w:pPr>
      <w:r w:rsidRPr="00411E52">
        <w:rPr>
          <w:rFonts w:ascii="FranceTV Brown TT Light" w:hAnsi="FranceTV Brown TT Light" w:cs="FranceTV Brown TT Light"/>
        </w:rPr>
        <w:t xml:space="preserve">Durant la période de validité de l’accord-cadre, le </w:t>
      </w:r>
      <w:r w:rsidR="00EE6E01" w:rsidRPr="00411E52">
        <w:rPr>
          <w:rFonts w:ascii="FranceTV Brown TT Light" w:hAnsi="FranceTV Brown TT Light" w:cs="FranceTV Brown TT Light"/>
        </w:rPr>
        <w:t>T</w:t>
      </w:r>
      <w:r w:rsidRPr="00411E52">
        <w:rPr>
          <w:rFonts w:ascii="FranceTV Brown TT Light" w:hAnsi="FranceTV Brown TT Light" w:cs="FranceTV Brown TT Light"/>
        </w:rPr>
        <w:t xml:space="preserve">itulaire s’engage à communiquer par écrit, sans délai, au représentant du </w:t>
      </w:r>
      <w:r w:rsidR="00EE6E01" w:rsidRPr="00411E52">
        <w:rPr>
          <w:rFonts w:ascii="FranceTV Brown TT Light" w:hAnsi="FranceTV Brown TT Light" w:cs="FranceTV Brown TT Light"/>
        </w:rPr>
        <w:t>Pouvoir Adjudicateur</w:t>
      </w:r>
      <w:r w:rsidRPr="00411E52">
        <w:rPr>
          <w:rFonts w:ascii="FranceTV Brown TT Light" w:hAnsi="FranceTV Brown TT Light" w:cs="FranceTV Brown TT Light"/>
        </w:rPr>
        <w:t xml:space="preserve"> tout changement ayant une incidence sur le statut de sa société, y compris les changements d'intitulé de son compte bancaire, ainsi que les modifications se rapportant aux renseignements qu’il a fournis pour l’acceptation d’un sous-traitant et l’agrément de ses</w:t>
      </w:r>
      <w:r w:rsidR="00EE6E01" w:rsidRPr="00411E52">
        <w:rPr>
          <w:rFonts w:ascii="FranceTV Brown TT Light" w:hAnsi="FranceTV Brown TT Light" w:cs="FranceTV Brown TT Light"/>
        </w:rPr>
        <w:t xml:space="preserve"> conditions de paiement. Si le T</w:t>
      </w:r>
      <w:r w:rsidRPr="00411E52">
        <w:rPr>
          <w:rFonts w:ascii="FranceTV Brown TT Light" w:hAnsi="FranceTV Brown TT Light" w:cs="FranceTV Brown TT Light"/>
        </w:rPr>
        <w:t xml:space="preserve">itulaire néglige de se conformer à cette disposition, il est informé que le représentant du </w:t>
      </w:r>
      <w:r w:rsidR="00EE6E01" w:rsidRPr="00411E52">
        <w:rPr>
          <w:rFonts w:ascii="FranceTV Brown TT Light" w:hAnsi="FranceTV Brown TT Light" w:cs="FranceTV Brown TT Light"/>
        </w:rPr>
        <w:t>Pouvoir Adjudicateur</w:t>
      </w:r>
      <w:r w:rsidRPr="00411E52">
        <w:rPr>
          <w:rFonts w:ascii="FranceTV Brown TT Light" w:hAnsi="FranceTV Brown TT Light" w:cs="FranceTV Brown TT Light"/>
        </w:rPr>
        <w:t xml:space="preserve"> ne saurait être tenu pour responsable des retards de paiement des factures présentant une anomalie par comparaison aux indications portées sur l’acte d'engagement de l’accord-cadre, du fait de modifications intervenues au sein de la société et dont la personne publique n'aurait pas eu connaissance.</w:t>
      </w:r>
    </w:p>
    <w:p w14:paraId="78AE5F18" w14:textId="77777777" w:rsidR="00002643" w:rsidRPr="00411E52" w:rsidRDefault="00002643" w:rsidP="00DF4FBD">
      <w:pPr>
        <w:jc w:val="both"/>
        <w:rPr>
          <w:rFonts w:ascii="FranceTV Brown TT Light" w:hAnsi="FranceTV Brown TT Light" w:cs="FranceTV Brown TT Light"/>
        </w:rPr>
      </w:pPr>
    </w:p>
    <w:p w14:paraId="43E46924" w14:textId="47EBACC5" w:rsidR="00002643" w:rsidRPr="00411E52" w:rsidRDefault="00002643" w:rsidP="00002643">
      <w:pPr>
        <w:rPr>
          <w:rFonts w:ascii="FranceTV Brown TT Light" w:hAnsi="FranceTV Brown TT Light" w:cs="FranceTV Brown TT Light"/>
        </w:rPr>
      </w:pPr>
      <w:r w:rsidRPr="00411E52">
        <w:rPr>
          <w:rFonts w:ascii="FranceTV Brown TT Light" w:hAnsi="FranceTV Brown TT Light" w:cs="FranceTV Brown TT Light"/>
        </w:rPr>
        <w:t xml:space="preserve">Le </w:t>
      </w:r>
      <w:r w:rsidR="00EE6E01" w:rsidRPr="00411E52">
        <w:rPr>
          <w:rFonts w:ascii="FranceTV Brown TT Light" w:hAnsi="FranceTV Brown TT Light" w:cs="FranceTV Brown TT Light"/>
        </w:rPr>
        <w:t>T</w:t>
      </w:r>
      <w:r w:rsidRPr="00411E52">
        <w:rPr>
          <w:rFonts w:ascii="FranceTV Brown TT Light" w:hAnsi="FranceTV Brown TT Light" w:cs="FranceTV Brown TT Light"/>
        </w:rPr>
        <w:t>itulaire est tenu à :</w:t>
      </w:r>
    </w:p>
    <w:p w14:paraId="44FA4A5D" w14:textId="77777777" w:rsidR="00002643" w:rsidRPr="00411E52" w:rsidRDefault="00002643" w:rsidP="00002643">
      <w:pPr>
        <w:rPr>
          <w:rFonts w:ascii="FranceTV Brown TT Light" w:hAnsi="FranceTV Brown TT Light" w:cs="FranceTV Brown TT Light"/>
        </w:rPr>
      </w:pPr>
    </w:p>
    <w:p w14:paraId="2CA2603F" w14:textId="703C2A94" w:rsidR="00002643" w:rsidRPr="00411E52" w:rsidRDefault="00002643" w:rsidP="00B243CE">
      <w:pPr>
        <w:pStyle w:val="Lettre"/>
        <w:numPr>
          <w:ilvl w:val="0"/>
          <w:numId w:val="14"/>
        </w:numPr>
        <w:rPr>
          <w:rFonts w:ascii="FranceTV Brown TT Light" w:hAnsi="FranceTV Brown TT Light" w:cs="FranceTV Brown TT Light"/>
          <w:sz w:val="20"/>
        </w:rPr>
      </w:pPr>
      <w:r w:rsidRPr="00411E52">
        <w:rPr>
          <w:rFonts w:ascii="FranceTV Brown TT Light" w:hAnsi="FranceTV Brown TT Light" w:cs="FranceTV Brown TT Light"/>
          <w:sz w:val="20"/>
        </w:rPr>
        <w:t>une obligation de moyens au titre de l’ensemble des prestations prévues dans le cadre du présent accord-cadre dès lors qu’il n’est pas fait référence à des objectifs quantifiés ;</w:t>
      </w:r>
    </w:p>
    <w:p w14:paraId="6C532661" w14:textId="77777777" w:rsidR="00002643" w:rsidRPr="00020C98" w:rsidRDefault="00002643" w:rsidP="00B243CE">
      <w:pPr>
        <w:pStyle w:val="Lettre"/>
        <w:numPr>
          <w:ilvl w:val="0"/>
          <w:numId w:val="14"/>
        </w:numPr>
        <w:rPr>
          <w:rFonts w:ascii="FranceTV Brown TT Light" w:hAnsi="FranceTV Brown TT Light" w:cs="FranceTV Brown TT Light"/>
          <w:sz w:val="20"/>
        </w:rPr>
      </w:pPr>
      <w:r w:rsidRPr="00411E52">
        <w:rPr>
          <w:rFonts w:ascii="FranceTV Brown TT Light" w:hAnsi="FranceTV Brown TT Light" w:cs="FranceTV Brown TT Light"/>
          <w:sz w:val="20"/>
        </w:rPr>
        <w:t>une obligation de résultat relativement</w:t>
      </w:r>
      <w:r w:rsidRPr="00020C98">
        <w:rPr>
          <w:rFonts w:ascii="FranceTV Brown TT Light" w:hAnsi="FranceTV Brown TT Light" w:cs="FranceTV Brown TT Light"/>
          <w:sz w:val="20"/>
        </w:rPr>
        <w:t xml:space="preserve"> aux délais et performances à respecter ;</w:t>
      </w:r>
    </w:p>
    <w:p w14:paraId="728F5D21" w14:textId="2BA722D3" w:rsidR="00055E44" w:rsidRPr="00055E44" w:rsidRDefault="00002643" w:rsidP="00055E44">
      <w:pPr>
        <w:pStyle w:val="Lettre"/>
        <w:numPr>
          <w:ilvl w:val="0"/>
          <w:numId w:val="14"/>
        </w:numPr>
        <w:rPr>
          <w:rFonts w:ascii="FranceTV Brown TT Light" w:hAnsi="FranceTV Brown TT Light" w:cs="FranceTV Brown TT Light"/>
          <w:sz w:val="20"/>
        </w:rPr>
      </w:pPr>
      <w:r w:rsidRPr="00020C98">
        <w:rPr>
          <w:rFonts w:ascii="FranceTV Brown TT Light" w:hAnsi="FranceTV Brown TT Light" w:cs="FranceTV Brown TT Light"/>
          <w:sz w:val="20"/>
        </w:rPr>
        <w:t xml:space="preserve">une obligation de conseil et de mise en garde. A cet égard, </w:t>
      </w:r>
      <w:r w:rsidR="00EE6E01" w:rsidRPr="00020C98">
        <w:rPr>
          <w:rFonts w:ascii="FranceTV Brown TT Light" w:hAnsi="FranceTV Brown TT Light" w:cs="FranceTV Brown TT Light"/>
          <w:sz w:val="20"/>
        </w:rPr>
        <w:t>il est de la responsabilité du T</w:t>
      </w:r>
      <w:r w:rsidRPr="00020C98">
        <w:rPr>
          <w:rFonts w:ascii="FranceTV Brown TT Light" w:hAnsi="FranceTV Brown TT Light" w:cs="FranceTV Brown TT Light"/>
          <w:sz w:val="20"/>
        </w:rPr>
        <w:t xml:space="preserve">itulaire d’identifier et d’alerter dans les délais les plus brefs </w:t>
      </w:r>
      <w:r w:rsidR="00282D1A" w:rsidRPr="00020C98">
        <w:rPr>
          <w:rFonts w:ascii="FranceTV Brown TT Light" w:hAnsi="FranceTV Brown TT Light" w:cs="FranceTV Brown TT Light"/>
          <w:sz w:val="20"/>
        </w:rPr>
        <w:t>France Télévisions</w:t>
      </w:r>
      <w:r w:rsidRPr="00020C98">
        <w:rPr>
          <w:rFonts w:ascii="FranceTV Brown TT Light" w:hAnsi="FranceTV Brown TT Light" w:cs="FranceTV Brown TT Light"/>
          <w:sz w:val="20"/>
        </w:rPr>
        <w:t xml:space="preserve">, de toute difficulté ou évènement perturbateur nécessitant une décision, avec mise en évidence des enjeux, des risques, des solutions </w:t>
      </w:r>
      <w:r w:rsidRPr="00411E52">
        <w:rPr>
          <w:rFonts w:ascii="FranceTV Brown TT Light" w:hAnsi="FranceTV Brown TT Light" w:cs="FranceTV Brown TT Light"/>
          <w:sz w:val="20"/>
        </w:rPr>
        <w:t>palliatives assorties d’une recommandation.</w:t>
      </w:r>
    </w:p>
    <w:p w14:paraId="444E801F" w14:textId="77777777" w:rsidR="00055E44" w:rsidRDefault="00055E44" w:rsidP="00055E44">
      <w:pPr>
        <w:pStyle w:val="Lettre"/>
        <w:rPr>
          <w:rFonts w:ascii="FranceTV Brown TT Light" w:hAnsi="FranceTV Brown TT Light" w:cs="FranceTV Brown TT Light"/>
          <w:sz w:val="20"/>
        </w:rPr>
      </w:pPr>
    </w:p>
    <w:p w14:paraId="1FA4C2DE" w14:textId="2C9D34BA" w:rsidR="00055E44" w:rsidRPr="00411E52" w:rsidRDefault="00055E44" w:rsidP="00055E44">
      <w:pPr>
        <w:jc w:val="both"/>
        <w:rPr>
          <w:rFonts w:ascii="FranceTV Brown TT Light" w:hAnsi="FranceTV Brown TT Light" w:cs="FranceTV Brown TT Light"/>
        </w:rPr>
      </w:pPr>
      <w:r w:rsidRPr="00411E52">
        <w:rPr>
          <w:rFonts w:ascii="FranceTV Brown TT Light" w:hAnsi="FranceTV Brown TT Light" w:cs="FranceTV Brown TT Light"/>
        </w:rPr>
        <w:t>Durant la période de validité de l’accord-cadre, le Titulaire s’engage à communiquer par écrit, sans délai, au représentant du Pouvoir Adjudicateur tout changement ayant une incidence sur le statut de sa société, y compris les changements d'intitulé de son compte bancaire, ainsi que les modifications se rapportant aux renseignements qu’il a fournis pour l’acceptation d’un sous-traitant et l’agrément de ses conditions de paiement. Si le Titulaire néglige de se conformer à cette disposition, il est informé que le représentant du Pouvoir Adjudicateur ne saurait être tenu pour responsable des retards de paiement des factures présentant une anomalie par comparaison aux indications portées sur l’acte d'engagement de l’accord-cadre, du fait de modifications intervenues au sein de la société et dont France Télévisions n'aurait pas eu connaissance.</w:t>
      </w:r>
    </w:p>
    <w:p w14:paraId="6044C833" w14:textId="77777777" w:rsidR="00D76716" w:rsidRPr="00411E52" w:rsidRDefault="00D76716" w:rsidP="00E77E70">
      <w:pPr>
        <w:jc w:val="both"/>
        <w:rPr>
          <w:rFonts w:ascii="FranceTV Brown TT Light" w:hAnsi="FranceTV Brown TT Light" w:cs="FranceTV Brown TT Light"/>
        </w:rPr>
      </w:pPr>
    </w:p>
    <w:p w14:paraId="173CE38E" w14:textId="2CD5AD3A" w:rsidR="00BB00B5" w:rsidRPr="00411E52" w:rsidRDefault="00051F64" w:rsidP="00D76716">
      <w:pPr>
        <w:pStyle w:val="Titre2"/>
        <w:ind w:left="2127" w:hanging="1843"/>
        <w:jc w:val="both"/>
        <w:rPr>
          <w:rFonts w:ascii="FranceTV Brown TT Light" w:hAnsi="FranceTV Brown TT Light" w:cs="FranceTV Brown TT Light"/>
          <w:bCs/>
          <w:iCs/>
          <w:sz w:val="24"/>
          <w:u w:val="single"/>
        </w:rPr>
      </w:pPr>
      <w:bookmarkStart w:id="2430" w:name="_Toc12287540"/>
      <w:bookmarkStart w:id="2431" w:name="_Toc222230613"/>
      <w:r w:rsidRPr="00411E52">
        <w:rPr>
          <w:rFonts w:ascii="FranceTV Brown TT Light" w:hAnsi="FranceTV Brown TT Light" w:cs="FranceTV Brown TT Light"/>
          <w:bCs/>
          <w:iCs/>
          <w:sz w:val="24"/>
          <w:u w:val="single"/>
        </w:rPr>
        <w:t>Engagement</w:t>
      </w:r>
      <w:r w:rsidR="00BB00B5" w:rsidRPr="00411E52">
        <w:rPr>
          <w:rFonts w:ascii="FranceTV Brown TT Light" w:hAnsi="FranceTV Brown TT Light" w:cs="FranceTV Brown TT Light"/>
          <w:bCs/>
          <w:iCs/>
          <w:sz w:val="24"/>
          <w:u w:val="single"/>
        </w:rPr>
        <w:t>s de France Télévisions</w:t>
      </w:r>
      <w:bookmarkEnd w:id="2430"/>
      <w:bookmarkEnd w:id="2431"/>
    </w:p>
    <w:p w14:paraId="3B48D26C" w14:textId="77777777" w:rsidR="00D76716" w:rsidRPr="00411E52" w:rsidRDefault="00D76716" w:rsidP="00D76716">
      <w:pPr>
        <w:rPr>
          <w:rFonts w:ascii="FranceTV Brown TT Light" w:hAnsi="FranceTV Brown TT Light" w:cs="FranceTV Brown TT Light"/>
        </w:rPr>
      </w:pPr>
    </w:p>
    <w:p w14:paraId="15F28865" w14:textId="60A805CC" w:rsidR="00BB00B5" w:rsidRPr="00411E52" w:rsidRDefault="00A44F90" w:rsidP="00BB00B5">
      <w:pPr>
        <w:jc w:val="both"/>
        <w:rPr>
          <w:rFonts w:ascii="FranceTV Brown TT Light" w:hAnsi="FranceTV Brown TT Light" w:cs="FranceTV Brown TT Light"/>
        </w:rPr>
      </w:pPr>
      <w:r w:rsidRPr="00411E52">
        <w:rPr>
          <w:rFonts w:ascii="FranceTV Brown TT Light" w:hAnsi="FranceTV Brown TT Light" w:cs="FranceTV Brown TT Light"/>
        </w:rPr>
        <w:t>Afin de contribuer à l’exécution c</w:t>
      </w:r>
      <w:r w:rsidR="00EE6E01" w:rsidRPr="00411E52">
        <w:rPr>
          <w:rFonts w:ascii="FranceTV Brown TT Light" w:hAnsi="FranceTV Brown TT Light" w:cs="FranceTV Brown TT Light"/>
        </w:rPr>
        <w:t>onforme des prestations par le T</w:t>
      </w:r>
      <w:r w:rsidRPr="00411E52">
        <w:rPr>
          <w:rFonts w:ascii="FranceTV Brown TT Light" w:hAnsi="FranceTV Brown TT Light" w:cs="FranceTV Brown TT Light"/>
        </w:rPr>
        <w:t xml:space="preserve">itulaire pendant toute la durée de l’accord-cadre, France Télévisions s’engage à </w:t>
      </w:r>
      <w:r w:rsidR="00BB00B5" w:rsidRPr="00411E52">
        <w:rPr>
          <w:rFonts w:ascii="FranceTV Brown TT Light" w:hAnsi="FranceTV Brown TT Light" w:cs="FranceTV Brown TT Light"/>
        </w:rPr>
        <w:t>:</w:t>
      </w:r>
    </w:p>
    <w:p w14:paraId="14673AF3" w14:textId="6EE3D5CB" w:rsidR="00BB00B5" w:rsidRPr="00411E52" w:rsidRDefault="00A44F90" w:rsidP="002121E8">
      <w:pPr>
        <w:pStyle w:val="Lettre"/>
        <w:numPr>
          <w:ilvl w:val="0"/>
          <w:numId w:val="3"/>
        </w:numPr>
        <w:rPr>
          <w:rFonts w:ascii="FranceTV Brown TT Light" w:hAnsi="FranceTV Brown TT Light" w:cs="FranceTV Brown TT Light"/>
          <w:sz w:val="20"/>
        </w:rPr>
      </w:pPr>
      <w:r w:rsidRPr="00411E52">
        <w:rPr>
          <w:rFonts w:ascii="FranceTV Brown TT Light" w:hAnsi="FranceTV Brown TT Light" w:cs="FranceTV Brown TT Light"/>
          <w:sz w:val="20"/>
        </w:rPr>
        <w:t>à</w:t>
      </w:r>
      <w:r w:rsidR="00BB00B5" w:rsidRPr="00411E52">
        <w:rPr>
          <w:rFonts w:ascii="FranceTV Brown TT Light" w:hAnsi="FranceTV Brown TT Light" w:cs="FranceTV Brown TT Light"/>
          <w:sz w:val="20"/>
        </w:rPr>
        <w:t xml:space="preserve"> communiquer en temps utile au Titulaire l'intégralité des informations et moyens nécessaires à la réalisation des </w:t>
      </w:r>
      <w:r w:rsidRPr="00411E52">
        <w:rPr>
          <w:rFonts w:ascii="FranceTV Brown TT Light" w:hAnsi="FranceTV Brown TT Light" w:cs="FranceTV Brown TT Light"/>
          <w:sz w:val="20"/>
        </w:rPr>
        <w:t>p</w:t>
      </w:r>
      <w:r w:rsidR="00BB00B5" w:rsidRPr="00411E52">
        <w:rPr>
          <w:rFonts w:ascii="FranceTV Brown TT Light" w:hAnsi="FranceTV Brown TT Light" w:cs="FranceTV Brown TT Light"/>
          <w:sz w:val="20"/>
        </w:rPr>
        <w:t>restations ;</w:t>
      </w:r>
    </w:p>
    <w:p w14:paraId="574D2EDA" w14:textId="2145FBD1" w:rsidR="00BB00B5" w:rsidRPr="00411E52" w:rsidRDefault="00A44F90" w:rsidP="002121E8">
      <w:pPr>
        <w:pStyle w:val="Lettre"/>
        <w:numPr>
          <w:ilvl w:val="0"/>
          <w:numId w:val="3"/>
        </w:numPr>
        <w:rPr>
          <w:rFonts w:ascii="FranceTV Brown TT Light" w:hAnsi="FranceTV Brown TT Light" w:cs="FranceTV Brown TT Light"/>
          <w:sz w:val="20"/>
        </w:rPr>
      </w:pPr>
      <w:r w:rsidRPr="00411E52">
        <w:rPr>
          <w:rFonts w:ascii="FranceTV Brown TT Light" w:hAnsi="FranceTV Brown TT Light" w:cs="FranceTV Brown TT Light"/>
          <w:sz w:val="20"/>
        </w:rPr>
        <w:t>à</w:t>
      </w:r>
      <w:r w:rsidR="00BB00B5" w:rsidRPr="00411E52">
        <w:rPr>
          <w:rFonts w:ascii="FranceTV Brown TT Light" w:hAnsi="FranceTV Brown TT Light" w:cs="FranceTV Brown TT Light"/>
          <w:sz w:val="20"/>
        </w:rPr>
        <w:t xml:space="preserve"> collaborer avec le Titulaire afin de lui permettre de réal</w:t>
      </w:r>
      <w:r w:rsidRPr="00411E52">
        <w:rPr>
          <w:rFonts w:ascii="FranceTV Brown TT Light" w:hAnsi="FranceTV Brown TT Light" w:cs="FranceTV Brown TT Light"/>
          <w:sz w:val="20"/>
        </w:rPr>
        <w:t>iser l'ensemble des prestations ;</w:t>
      </w:r>
    </w:p>
    <w:p w14:paraId="4AFDE265" w14:textId="6B1F6DE3" w:rsidR="00F026C3" w:rsidRPr="00020C98" w:rsidRDefault="00F026C3" w:rsidP="002121E8">
      <w:pPr>
        <w:pStyle w:val="Lettre"/>
        <w:numPr>
          <w:ilvl w:val="0"/>
          <w:numId w:val="3"/>
        </w:numPr>
        <w:rPr>
          <w:rFonts w:ascii="FranceTV Brown TT Light" w:hAnsi="FranceTV Brown TT Light" w:cs="FranceTV Brown TT Light"/>
          <w:sz w:val="20"/>
        </w:rPr>
      </w:pPr>
      <w:r w:rsidRPr="00411E52">
        <w:rPr>
          <w:rFonts w:ascii="FranceTV Brown TT Light" w:hAnsi="FranceTV Brown TT Light" w:cs="FranceTV Brown TT Light"/>
          <w:sz w:val="20"/>
        </w:rPr>
        <w:t xml:space="preserve">mettre le </w:t>
      </w:r>
      <w:r w:rsidR="00EE6E01" w:rsidRPr="00411E52">
        <w:rPr>
          <w:rFonts w:ascii="FranceTV Brown TT Light" w:hAnsi="FranceTV Brown TT Light" w:cs="FranceTV Brown TT Light"/>
          <w:sz w:val="20"/>
        </w:rPr>
        <w:t>T</w:t>
      </w:r>
      <w:r w:rsidRPr="00411E52">
        <w:rPr>
          <w:rFonts w:ascii="FranceTV Brown TT Light" w:hAnsi="FranceTV Brown TT Light" w:cs="FranceTV Brown TT Light"/>
          <w:sz w:val="20"/>
        </w:rPr>
        <w:t>itulaire en mesure d’assurer ses obligations dans le respect</w:t>
      </w:r>
      <w:r w:rsidRPr="00020C98">
        <w:rPr>
          <w:rFonts w:ascii="FranceTV Brown TT Light" w:hAnsi="FranceTV Brown TT Light" w:cs="FranceTV Brown TT Light"/>
          <w:sz w:val="20"/>
        </w:rPr>
        <w:t xml:space="preserve"> des stipulations contractuelles et sans retard, sous réserve des règles de protection, de confidentialité et de sécurité ; </w:t>
      </w:r>
    </w:p>
    <w:p w14:paraId="470B5256" w14:textId="28F342A5" w:rsidR="00BB00B5" w:rsidRPr="00411E52" w:rsidRDefault="00A44F90" w:rsidP="002121E8">
      <w:pPr>
        <w:pStyle w:val="Lettre"/>
        <w:numPr>
          <w:ilvl w:val="0"/>
          <w:numId w:val="3"/>
        </w:numPr>
        <w:rPr>
          <w:rFonts w:ascii="FranceTV Brown TT Light" w:hAnsi="FranceTV Brown TT Light" w:cs="FranceTV Brown TT Light"/>
          <w:sz w:val="20"/>
        </w:rPr>
      </w:pPr>
      <w:r w:rsidRPr="00411E52">
        <w:rPr>
          <w:rFonts w:ascii="FranceTV Brown TT Light" w:hAnsi="FranceTV Brown TT Light" w:cs="FranceTV Brown TT Light"/>
          <w:sz w:val="20"/>
        </w:rPr>
        <w:t>à</w:t>
      </w:r>
      <w:r w:rsidR="00BB00B5" w:rsidRPr="00411E52">
        <w:rPr>
          <w:rFonts w:ascii="FranceTV Brown TT Light" w:hAnsi="FranceTV Brown TT Light" w:cs="FranceTV Brown TT Light"/>
          <w:sz w:val="20"/>
        </w:rPr>
        <w:t xml:space="preserve"> faciliter l’accès aux locaux faisant l’objet </w:t>
      </w:r>
      <w:r w:rsidRPr="00411E52">
        <w:rPr>
          <w:rFonts w:ascii="FranceTV Brown TT Light" w:hAnsi="FranceTV Brown TT Light" w:cs="FranceTV Brown TT Light"/>
          <w:sz w:val="20"/>
        </w:rPr>
        <w:t>de l’accord-cadre</w:t>
      </w:r>
      <w:r w:rsidR="00BB00F2" w:rsidRPr="00411E52">
        <w:rPr>
          <w:rFonts w:ascii="FranceTV Brown TT Light" w:hAnsi="FranceTV Brown TT Light" w:cs="FranceTV Brown TT Light"/>
          <w:sz w:val="20"/>
        </w:rPr>
        <w:t xml:space="preserve"> </w:t>
      </w:r>
      <w:r w:rsidR="00BB00B5" w:rsidRPr="00411E52">
        <w:rPr>
          <w:rFonts w:ascii="FranceTV Brown TT Light" w:hAnsi="FranceTV Brown TT Light" w:cs="FranceTV Brown TT Light"/>
          <w:sz w:val="20"/>
        </w:rPr>
        <w:t>au Titulaire</w:t>
      </w:r>
      <w:r w:rsidRPr="00411E52">
        <w:rPr>
          <w:rFonts w:ascii="FranceTV Brown TT Light" w:hAnsi="FranceTV Brown TT Light" w:cs="FranceTV Brown TT Light"/>
          <w:sz w:val="20"/>
        </w:rPr>
        <w:t>.</w:t>
      </w:r>
    </w:p>
    <w:p w14:paraId="187D2FF0" w14:textId="5FC96425" w:rsidR="00C30D84" w:rsidRDefault="00CF27F0" w:rsidP="00D76716">
      <w:pPr>
        <w:pStyle w:val="Titre1"/>
        <w:overflowPunct/>
        <w:autoSpaceDE/>
        <w:autoSpaceDN/>
        <w:adjustRightInd/>
        <w:spacing w:before="360" w:after="240"/>
        <w:ind w:left="1709"/>
        <w:jc w:val="both"/>
        <w:textAlignment w:val="auto"/>
        <w:rPr>
          <w:rFonts w:ascii="FranceTV Brown TT Light" w:hAnsi="FranceTV Brown TT Light" w:cs="FranceTV Brown TT Light"/>
          <w:bCs/>
          <w:kern w:val="32"/>
          <w:sz w:val="24"/>
          <w:szCs w:val="32"/>
          <w:u w:val="single"/>
        </w:rPr>
      </w:pPr>
      <w:bookmarkStart w:id="2432" w:name="_Toc222230614"/>
      <w:r>
        <w:rPr>
          <w:rFonts w:ascii="FranceTV Brown TT Light" w:hAnsi="FranceTV Brown TT Light" w:cs="FranceTV Brown TT Light"/>
          <w:bCs/>
          <w:kern w:val="32"/>
          <w:sz w:val="24"/>
          <w:szCs w:val="32"/>
          <w:u w:val="single"/>
        </w:rPr>
        <w:t>PLAN DE PROGRES</w:t>
      </w:r>
      <w:bookmarkEnd w:id="2432"/>
      <w:r>
        <w:rPr>
          <w:rFonts w:ascii="FranceTV Brown TT Light" w:hAnsi="FranceTV Brown TT Light" w:cs="FranceTV Brown TT Light"/>
          <w:bCs/>
          <w:kern w:val="32"/>
          <w:sz w:val="24"/>
          <w:szCs w:val="32"/>
          <w:u w:val="single"/>
        </w:rPr>
        <w:t xml:space="preserve"> </w:t>
      </w:r>
    </w:p>
    <w:p w14:paraId="304871C7" w14:textId="77777777" w:rsidR="00400D23" w:rsidRPr="00F83D57" w:rsidRDefault="00400D23" w:rsidP="00400D23">
      <w:pPr>
        <w:pStyle w:val="Titre2"/>
        <w:ind w:left="2127" w:hanging="1843"/>
        <w:jc w:val="both"/>
        <w:rPr>
          <w:rFonts w:ascii="FranceTV Brown TT Light" w:hAnsi="FranceTV Brown TT Light" w:cs="FranceTV Brown TT Light"/>
          <w:bCs/>
          <w:iCs/>
          <w:sz w:val="24"/>
          <w:u w:val="single"/>
        </w:rPr>
      </w:pPr>
      <w:bookmarkStart w:id="2433" w:name="_Toc164153742"/>
      <w:bookmarkStart w:id="2434" w:name="_Toc222230615"/>
      <w:r w:rsidRPr="00F83D57">
        <w:rPr>
          <w:rFonts w:ascii="FranceTV Brown TT Light" w:hAnsi="FranceTV Brown TT Light" w:cs="FranceTV Brown TT Light"/>
          <w:bCs/>
          <w:iCs/>
          <w:sz w:val="24"/>
          <w:u w:val="single"/>
        </w:rPr>
        <w:t>Démarche générale et volontaire du Titulaire</w:t>
      </w:r>
      <w:bookmarkEnd w:id="2433"/>
      <w:bookmarkEnd w:id="2434"/>
      <w:r w:rsidRPr="00F83D57">
        <w:rPr>
          <w:rFonts w:ascii="FranceTV Brown TT Light" w:hAnsi="FranceTV Brown TT Light" w:cs="FranceTV Brown TT Light"/>
          <w:bCs/>
          <w:iCs/>
          <w:sz w:val="24"/>
          <w:u w:val="single"/>
        </w:rPr>
        <w:t xml:space="preserve"> </w:t>
      </w:r>
    </w:p>
    <w:p w14:paraId="6641B9A8" w14:textId="77777777" w:rsidR="00400D23" w:rsidRDefault="00400D23" w:rsidP="00400D23">
      <w:pPr>
        <w:spacing w:before="100" w:beforeAutospacing="1" w:after="100" w:afterAutospacing="1"/>
        <w:jc w:val="both"/>
        <w:rPr>
          <w:rFonts w:ascii="FranceTV Brown TT Light" w:hAnsi="FranceTV Brown TT Light" w:cs="FranceTV Brown TT Light"/>
        </w:rPr>
      </w:pPr>
      <w:r w:rsidRPr="00F83D57">
        <w:rPr>
          <w:rFonts w:ascii="FranceTV Brown TT Light" w:hAnsi="FranceTV Brown TT Light" w:cs="FranceTV Brown TT Light"/>
        </w:rPr>
        <w:t>Durant toute la durée du marché́, France télévision</w:t>
      </w:r>
      <w:r>
        <w:rPr>
          <w:rFonts w:ascii="FranceTV Brown TT Light" w:hAnsi="FranceTV Brown TT Light" w:cs="FranceTV Brown TT Light"/>
        </w:rPr>
        <w:t>s</w:t>
      </w:r>
      <w:r w:rsidRPr="00F83D57">
        <w:rPr>
          <w:rFonts w:ascii="FranceTV Brown TT Light" w:hAnsi="FranceTV Brown TT Light" w:cs="FranceTV Brown TT Light"/>
        </w:rPr>
        <w:t xml:space="preserve"> souhaite établir avec le Titulaire une relation de partenariat et inscrire ainsi le service propreté dans une démarche de progrès caractérisée par :</w:t>
      </w:r>
    </w:p>
    <w:p w14:paraId="027C3E1F" w14:textId="77777777" w:rsidR="00400D23" w:rsidRPr="00F83D57" w:rsidRDefault="00400D23" w:rsidP="00400D23">
      <w:pPr>
        <w:pStyle w:val="Paragraphedeliste"/>
        <w:numPr>
          <w:ilvl w:val="0"/>
          <w:numId w:val="35"/>
        </w:numPr>
        <w:spacing w:before="100" w:beforeAutospacing="1" w:after="100" w:afterAutospacing="1"/>
        <w:rPr>
          <w:rFonts w:ascii="FranceTV Brown TT Light" w:hAnsi="FranceTV Brown TT Light" w:cs="FranceTV Brown TT Light"/>
          <w:color w:val="auto"/>
        </w:rPr>
      </w:pPr>
      <w:r w:rsidRPr="00F83D57">
        <w:rPr>
          <w:rFonts w:ascii="FranceTV Brown TT Light" w:hAnsi="FranceTV Brown TT Light" w:cs="FranceTV Brown TT Light"/>
          <w:color w:val="auto"/>
        </w:rPr>
        <w:t>L’adaptation permanente à un environnement en perpétuel mouvement</w:t>
      </w:r>
    </w:p>
    <w:p w14:paraId="7367E7CD" w14:textId="77777777" w:rsidR="00400D23" w:rsidRDefault="00400D23" w:rsidP="00400D23">
      <w:pPr>
        <w:pStyle w:val="Paragraphedeliste"/>
        <w:numPr>
          <w:ilvl w:val="0"/>
          <w:numId w:val="35"/>
        </w:numPr>
        <w:spacing w:before="100" w:beforeAutospacing="1" w:after="100" w:afterAutospacing="1"/>
        <w:rPr>
          <w:rFonts w:ascii="FranceTV Brown TT Light" w:hAnsi="FranceTV Brown TT Light" w:cs="FranceTV Brown TT Light"/>
          <w:color w:val="auto"/>
        </w:rPr>
      </w:pPr>
      <w:r w:rsidRPr="00F83D57">
        <w:rPr>
          <w:rFonts w:ascii="FranceTV Brown TT Light" w:hAnsi="FranceTV Brown TT Light" w:cs="FranceTV Brown TT Light"/>
          <w:color w:val="auto"/>
        </w:rPr>
        <w:t>L’innovation en matière de matériels et méthodologies de nettoyage</w:t>
      </w:r>
      <w:r w:rsidRPr="00F83D57">
        <w:rPr>
          <w:rFonts w:ascii="FranceTV Brown TT Light" w:hAnsi="FranceTV Brown TT Light" w:cs="FranceTV Brown TT Light"/>
          <w:color w:val="auto"/>
        </w:rPr>
        <w:tab/>
      </w:r>
    </w:p>
    <w:p w14:paraId="74349AAF" w14:textId="77777777" w:rsidR="00400D23" w:rsidRPr="00F83D57" w:rsidRDefault="00400D23" w:rsidP="00400D23">
      <w:pPr>
        <w:pStyle w:val="Paragraphedeliste"/>
        <w:numPr>
          <w:ilvl w:val="0"/>
          <w:numId w:val="35"/>
        </w:numPr>
        <w:spacing w:before="100" w:beforeAutospacing="1" w:after="100" w:afterAutospacing="1"/>
        <w:rPr>
          <w:rFonts w:ascii="FranceTV Brown TT Light" w:hAnsi="FranceTV Brown TT Light" w:cs="FranceTV Brown TT Light"/>
          <w:color w:val="auto"/>
        </w:rPr>
      </w:pPr>
      <w:r w:rsidRPr="00F83D57">
        <w:rPr>
          <w:rFonts w:ascii="FranceTV Brown TT Light" w:hAnsi="FranceTV Brown TT Light" w:cs="FranceTV Brown TT Light"/>
          <w:color w:val="auto"/>
        </w:rPr>
        <w:t>La rationalisation en optimisant sans cesse moyens et organisation</w:t>
      </w:r>
    </w:p>
    <w:p w14:paraId="211F1C0B" w14:textId="77777777" w:rsidR="00400D23" w:rsidRPr="00D12262" w:rsidRDefault="00400D23" w:rsidP="00400D23">
      <w:pPr>
        <w:pStyle w:val="Titre2"/>
        <w:ind w:left="2127" w:hanging="1843"/>
        <w:jc w:val="both"/>
        <w:rPr>
          <w:ins w:id="2435" w:author="CLUZEAU Marie" w:date="2026-02-16T10:48:00Z" w16du:dateUtc="2026-02-16T09:48:00Z"/>
          <w:rFonts w:ascii="FranceTV Brown TT Light" w:hAnsi="FranceTV Brown TT Light" w:cs="FranceTV Brown TT Light"/>
          <w:bCs/>
          <w:iCs/>
          <w:sz w:val="24"/>
          <w:u w:val="single"/>
          <w:rPrChange w:id="2436" w:author="CLUZEAU Marie" w:date="2026-02-16T10:48:00Z" w16du:dateUtc="2026-02-16T09:48:00Z">
            <w:rPr>
              <w:ins w:id="2437" w:author="CLUZEAU Marie" w:date="2026-02-16T10:48:00Z" w16du:dateUtc="2026-02-16T09:48:00Z"/>
              <w:rFonts w:ascii="FranceTV Brown TT Light" w:hAnsi="FranceTV Brown TT Light" w:cs="FranceTV Brown TT Light"/>
              <w:bCs/>
              <w:iCs/>
              <w:sz w:val="24"/>
              <w:highlight w:val="yellow"/>
              <w:u w:val="single"/>
            </w:rPr>
          </w:rPrChange>
        </w:rPr>
      </w:pPr>
      <w:bookmarkStart w:id="2438" w:name="_Toc164153743"/>
      <w:bookmarkStart w:id="2439" w:name="_Toc222230616"/>
      <w:r w:rsidRPr="00D12262">
        <w:rPr>
          <w:rFonts w:ascii="FranceTV Brown TT Light" w:hAnsi="FranceTV Brown TT Light" w:cs="FranceTV Brown TT Light"/>
          <w:bCs/>
          <w:iCs/>
          <w:sz w:val="24"/>
          <w:u w:val="single"/>
          <w:rPrChange w:id="2440" w:author="CLUZEAU Marie" w:date="2026-02-16T10:48:00Z" w16du:dateUtc="2026-02-16T09:48:00Z">
            <w:rPr>
              <w:rFonts w:ascii="FranceTV Brown TT Light" w:hAnsi="FranceTV Brown TT Light" w:cs="FranceTV Brown TT Light"/>
              <w:bCs/>
              <w:iCs/>
              <w:sz w:val="24"/>
              <w:highlight w:val="yellow"/>
              <w:u w:val="single"/>
            </w:rPr>
          </w:rPrChange>
        </w:rPr>
        <w:t>Plan de progrès financier</w:t>
      </w:r>
      <w:bookmarkEnd w:id="2438"/>
      <w:bookmarkEnd w:id="2439"/>
      <w:r w:rsidRPr="00D12262">
        <w:rPr>
          <w:rFonts w:ascii="FranceTV Brown TT Light" w:hAnsi="FranceTV Brown TT Light" w:cs="FranceTV Brown TT Light"/>
          <w:bCs/>
          <w:iCs/>
          <w:sz w:val="24"/>
          <w:u w:val="single"/>
          <w:rPrChange w:id="2441" w:author="CLUZEAU Marie" w:date="2026-02-16T10:48:00Z" w16du:dateUtc="2026-02-16T09:48:00Z">
            <w:rPr>
              <w:rFonts w:ascii="FranceTV Brown TT Light" w:hAnsi="FranceTV Brown TT Light" w:cs="FranceTV Brown TT Light"/>
              <w:bCs/>
              <w:iCs/>
              <w:sz w:val="24"/>
              <w:highlight w:val="yellow"/>
              <w:u w:val="single"/>
            </w:rPr>
          </w:rPrChange>
        </w:rPr>
        <w:t xml:space="preserve"> </w:t>
      </w:r>
    </w:p>
    <w:p w14:paraId="39532FD2" w14:textId="77777777" w:rsidR="00D12262" w:rsidRPr="00D12262" w:rsidRDefault="00D12262">
      <w:pPr>
        <w:rPr>
          <w:highlight w:val="yellow"/>
          <w:rPrChange w:id="2442" w:author="CLUZEAU Marie" w:date="2026-02-16T10:48:00Z" w16du:dateUtc="2026-02-16T09:48:00Z">
            <w:rPr>
              <w:rFonts w:ascii="FranceTV Brown TT Light" w:hAnsi="FranceTV Brown TT Light" w:cs="FranceTV Brown TT Light"/>
              <w:bCs/>
              <w:iCs/>
              <w:sz w:val="24"/>
              <w:highlight w:val="yellow"/>
              <w:u w:val="single"/>
            </w:rPr>
          </w:rPrChange>
        </w:rPr>
        <w:pPrChange w:id="2443" w:author="CLUZEAU Marie" w:date="2026-02-16T10:48:00Z" w16du:dateUtc="2026-02-16T09:48:00Z">
          <w:pPr>
            <w:pStyle w:val="Titre2"/>
            <w:ind w:left="2127" w:hanging="1843"/>
            <w:jc w:val="both"/>
          </w:pPr>
        </w:pPrChange>
      </w:pPr>
    </w:p>
    <w:p w14:paraId="7C1E966B" w14:textId="6D6256BB" w:rsidR="004122FE" w:rsidRPr="00D12262" w:rsidRDefault="0024570D">
      <w:pPr>
        <w:pStyle w:val="Titre3"/>
        <w:rPr>
          <w:ins w:id="2444" w:author="CLUZEAU Marie" w:date="2026-02-16T10:47:00Z" w16du:dateUtc="2026-02-16T09:47:00Z"/>
          <w:rFonts w:ascii="FranceTV Brown TT Light" w:hAnsi="FranceTV Brown TT Light" w:cs="FranceTV Brown TT Light"/>
          <w:b w:val="0"/>
          <w:rPrChange w:id="2445" w:author="CLUZEAU Marie" w:date="2026-02-16T10:48:00Z" w16du:dateUtc="2026-02-16T09:48:00Z">
            <w:rPr>
              <w:ins w:id="2446" w:author="CLUZEAU Marie" w:date="2026-02-16T10:47:00Z" w16du:dateUtc="2026-02-16T09:47:00Z"/>
              <w:b/>
            </w:rPr>
          </w:rPrChange>
        </w:rPr>
        <w:pPrChange w:id="2447" w:author="CLUZEAU Marie" w:date="2026-02-16T10:48:00Z" w16du:dateUtc="2026-02-16T09:48:00Z">
          <w:pPr>
            <w:spacing w:before="100" w:beforeAutospacing="1" w:after="100" w:afterAutospacing="1"/>
          </w:pPr>
        </w:pPrChange>
      </w:pPr>
      <w:bookmarkStart w:id="2448" w:name="_Toc222230617"/>
      <w:ins w:id="2449" w:author="CLUZEAU Marie" w:date="2026-02-16T10:47:00Z" w16du:dateUtc="2026-02-16T09:47:00Z">
        <w:r w:rsidRPr="00D12262">
          <w:rPr>
            <w:rFonts w:ascii="FranceTV Brown TT Light" w:hAnsi="FranceTV Brown TT Light" w:cs="FranceTV Brown TT Light"/>
          </w:rPr>
          <w:t>Dispositif du plan de progrès</w:t>
        </w:r>
        <w:bookmarkEnd w:id="2448"/>
        <w:r w:rsidRPr="00D12262">
          <w:rPr>
            <w:rFonts w:ascii="FranceTV Brown TT Light" w:hAnsi="FranceTV Brown TT Light" w:cs="FranceTV Brown TT Light"/>
          </w:rPr>
          <w:t xml:space="preserve"> </w:t>
        </w:r>
      </w:ins>
      <w:del w:id="2450" w:author="CLUZEAU Marie" w:date="2026-02-16T10:47:00Z" w16du:dateUtc="2026-02-16T09:47:00Z">
        <w:r w:rsidR="00400D23" w:rsidRPr="00D12262" w:rsidDel="004122FE">
          <w:rPr>
            <w:rFonts w:ascii="FranceTV Brown TT Light" w:hAnsi="FranceTV Brown TT Light" w:cs="FranceTV Brown TT Light"/>
          </w:rPr>
          <w:delText>Le titulaire à la possibilité́ de présenter à France télévision, un plan de progrès financier sur la durée total du marché́. Le Titulaire est averti que ce plan doit être pris en compte hors augmentation prévue dans le présent CCAP.</w:delText>
        </w:r>
      </w:del>
    </w:p>
    <w:p w14:paraId="405327ED" w14:textId="5F2D57EE" w:rsidR="00D12262" w:rsidRPr="006123D5" w:rsidRDefault="00D12262" w:rsidP="00D12262">
      <w:pPr>
        <w:spacing w:before="100" w:beforeAutospacing="1"/>
        <w:rPr>
          <w:ins w:id="2451" w:author="CLUZEAU Marie" w:date="2026-02-16T10:48:00Z" w16du:dateUtc="2026-02-16T09:48:00Z"/>
          <w:rFonts w:ascii="FranceTV Brown TT Light" w:hAnsi="FranceTV Brown TT Light" w:cs="FranceTV Brown TT Light"/>
        </w:rPr>
      </w:pPr>
      <w:ins w:id="2452" w:author="CLUZEAU Marie" w:date="2026-02-16T10:48:00Z" w16du:dateUtc="2026-02-16T09:48:00Z">
        <w:r w:rsidRPr="006123D5">
          <w:rPr>
            <w:rFonts w:ascii="FranceTV Brown TT Light" w:hAnsi="FranceTV Brown TT Light" w:cs="FranceTV Brown TT Light"/>
          </w:rPr>
          <w:t xml:space="preserve">Dans le cadre du présent </w:t>
        </w:r>
        <w:r>
          <w:rPr>
            <w:rFonts w:ascii="FranceTV Brown TT Light" w:hAnsi="FranceTV Brown TT Light" w:cs="FranceTV Brown TT Light"/>
          </w:rPr>
          <w:t>accord-cadre</w:t>
        </w:r>
        <w:r w:rsidRPr="006123D5">
          <w:rPr>
            <w:rFonts w:ascii="FranceTV Brown TT Light" w:hAnsi="FranceTV Brown TT Light" w:cs="FranceTV Brown TT Light"/>
          </w:rPr>
          <w:t xml:space="preserve"> multiservices, le Titulaire s’engage dans une démarche d’amélioration continue formalisée par un Plan de Progrès Annuel.</w:t>
        </w:r>
      </w:ins>
    </w:p>
    <w:p w14:paraId="512F8497" w14:textId="77777777" w:rsidR="00D12262" w:rsidRPr="006123D5" w:rsidRDefault="00D12262" w:rsidP="00D12262">
      <w:pPr>
        <w:spacing w:before="100" w:beforeAutospacing="1"/>
        <w:rPr>
          <w:ins w:id="2453" w:author="CLUZEAU Marie" w:date="2026-02-16T10:48:00Z" w16du:dateUtc="2026-02-16T09:48:00Z"/>
          <w:rFonts w:ascii="FranceTV Brown TT Light" w:hAnsi="FranceTV Brown TT Light" w:cs="FranceTV Brown TT Light"/>
        </w:rPr>
      </w:pPr>
      <w:ins w:id="2454" w:author="CLUZEAU Marie" w:date="2026-02-16T10:48:00Z" w16du:dateUtc="2026-02-16T09:48:00Z">
        <w:r w:rsidRPr="006123D5">
          <w:rPr>
            <w:rFonts w:ascii="FranceTV Brown TT Light" w:hAnsi="FranceTV Brown TT Light" w:cs="FranceTV Brown TT Light"/>
          </w:rPr>
          <w:t>Ce plan vise à :</w:t>
        </w:r>
      </w:ins>
    </w:p>
    <w:p w14:paraId="26FE785D" w14:textId="77777777" w:rsidR="00D12262" w:rsidRPr="006123D5" w:rsidRDefault="00D12262" w:rsidP="00D12262">
      <w:pPr>
        <w:pStyle w:val="Paragraphedeliste"/>
        <w:numPr>
          <w:ilvl w:val="0"/>
          <w:numId w:val="30"/>
        </w:numPr>
        <w:rPr>
          <w:ins w:id="2455" w:author="CLUZEAU Marie" w:date="2026-02-16T10:48:00Z" w16du:dateUtc="2026-02-16T09:48:00Z"/>
          <w:rFonts w:ascii="FranceTV Brown TT Light" w:hAnsi="FranceTV Brown TT Light" w:cs="FranceTV Brown TT Light"/>
          <w:color w:val="auto"/>
        </w:rPr>
      </w:pPr>
      <w:ins w:id="2456" w:author="CLUZEAU Marie" w:date="2026-02-16T10:48:00Z" w16du:dateUtc="2026-02-16T09:48:00Z">
        <w:r w:rsidRPr="006123D5">
          <w:rPr>
            <w:rFonts w:ascii="FranceTV Brown TT Light" w:hAnsi="FranceTV Brown TT Light" w:cs="FranceTV Brown TT Light"/>
            <w:color w:val="auto"/>
          </w:rPr>
          <w:t>Améliorer la qualité des prestations et la satisfaction des usagers,</w:t>
        </w:r>
      </w:ins>
    </w:p>
    <w:p w14:paraId="0B5C43A8" w14:textId="77777777" w:rsidR="00D12262" w:rsidRPr="006123D5" w:rsidRDefault="00D12262" w:rsidP="00D12262">
      <w:pPr>
        <w:pStyle w:val="Paragraphedeliste"/>
        <w:numPr>
          <w:ilvl w:val="0"/>
          <w:numId w:val="30"/>
        </w:numPr>
        <w:rPr>
          <w:ins w:id="2457" w:author="CLUZEAU Marie" w:date="2026-02-16T10:48:00Z" w16du:dateUtc="2026-02-16T09:48:00Z"/>
          <w:rFonts w:ascii="FranceTV Brown TT Light" w:hAnsi="FranceTV Brown TT Light" w:cs="FranceTV Brown TT Light"/>
          <w:color w:val="auto"/>
        </w:rPr>
      </w:pPr>
      <w:ins w:id="2458" w:author="CLUZEAU Marie" w:date="2026-02-16T10:48:00Z" w16du:dateUtc="2026-02-16T09:48:00Z">
        <w:r w:rsidRPr="006123D5">
          <w:rPr>
            <w:rFonts w:ascii="FranceTV Brown TT Light" w:hAnsi="FranceTV Brown TT Light" w:cs="FranceTV Brown TT Light"/>
            <w:color w:val="auto"/>
          </w:rPr>
          <w:t>Optimiser les organisations et les méthodes d’intervention,</w:t>
        </w:r>
      </w:ins>
    </w:p>
    <w:p w14:paraId="6D9C3C86" w14:textId="77777777" w:rsidR="00D12262" w:rsidRPr="006123D5" w:rsidRDefault="00D12262" w:rsidP="00D12262">
      <w:pPr>
        <w:pStyle w:val="Paragraphedeliste"/>
        <w:numPr>
          <w:ilvl w:val="0"/>
          <w:numId w:val="30"/>
        </w:numPr>
        <w:rPr>
          <w:ins w:id="2459" w:author="CLUZEAU Marie" w:date="2026-02-16T10:48:00Z" w16du:dateUtc="2026-02-16T09:48:00Z"/>
          <w:rFonts w:ascii="FranceTV Brown TT Light" w:hAnsi="FranceTV Brown TT Light" w:cs="FranceTV Brown TT Light"/>
          <w:color w:val="auto"/>
        </w:rPr>
      </w:pPr>
      <w:ins w:id="2460" w:author="CLUZEAU Marie" w:date="2026-02-16T10:48:00Z" w16du:dateUtc="2026-02-16T09:48:00Z">
        <w:r w:rsidRPr="006123D5">
          <w:rPr>
            <w:rFonts w:ascii="FranceTV Brown TT Light" w:hAnsi="FranceTV Brown TT Light" w:cs="FranceTV Brown TT Light"/>
            <w:color w:val="auto"/>
          </w:rPr>
          <w:t>Réduire l’empreinte environnementale des prestations,</w:t>
        </w:r>
      </w:ins>
    </w:p>
    <w:p w14:paraId="1DCADF3C" w14:textId="77777777" w:rsidR="00D12262" w:rsidRPr="006123D5" w:rsidRDefault="00D12262" w:rsidP="00D12262">
      <w:pPr>
        <w:pStyle w:val="Paragraphedeliste"/>
        <w:numPr>
          <w:ilvl w:val="0"/>
          <w:numId w:val="30"/>
        </w:numPr>
        <w:rPr>
          <w:ins w:id="2461" w:author="CLUZEAU Marie" w:date="2026-02-16T10:48:00Z" w16du:dateUtc="2026-02-16T09:48:00Z"/>
          <w:rFonts w:ascii="FranceTV Brown TT Light" w:hAnsi="FranceTV Brown TT Light" w:cs="FranceTV Brown TT Light"/>
          <w:color w:val="auto"/>
        </w:rPr>
      </w:pPr>
      <w:ins w:id="2462" w:author="CLUZEAU Marie" w:date="2026-02-16T10:48:00Z" w16du:dateUtc="2026-02-16T09:48:00Z">
        <w:r w:rsidRPr="006123D5">
          <w:rPr>
            <w:rFonts w:ascii="FranceTV Brown TT Light" w:hAnsi="FranceTV Brown TT Light" w:cs="FranceTV Brown TT Light"/>
            <w:color w:val="auto"/>
          </w:rPr>
          <w:t>Générer des gains économiques mesurables pour le Pouvoir adjudicateur.</w:t>
        </w:r>
      </w:ins>
    </w:p>
    <w:p w14:paraId="0AE2D2B2" w14:textId="77777777" w:rsidR="00D12262" w:rsidRDefault="00D12262" w:rsidP="00D12262">
      <w:pPr>
        <w:spacing w:before="100" w:beforeAutospacing="1"/>
        <w:rPr>
          <w:ins w:id="2463" w:author="CLUZEAU Marie" w:date="2026-02-16T10:49:00Z" w16du:dateUtc="2026-02-16T09:49:00Z"/>
          <w:rFonts w:ascii="FranceTV Brown TT Light" w:hAnsi="FranceTV Brown TT Light" w:cs="FranceTV Brown TT Light"/>
        </w:rPr>
      </w:pPr>
      <w:ins w:id="2464" w:author="CLUZEAU Marie" w:date="2026-02-16T10:48:00Z" w16du:dateUtc="2026-02-16T09:48:00Z">
        <w:r w:rsidRPr="006123D5">
          <w:rPr>
            <w:rFonts w:ascii="FranceTV Brown TT Light" w:hAnsi="FranceTV Brown TT Light" w:cs="FranceTV Brown TT Light"/>
          </w:rPr>
          <w:t>Le marché étant reconductible, le Plan de Progrès constitue une obligation contractuelle renouvelée à chaque période d’exécution.</w:t>
        </w:r>
      </w:ins>
    </w:p>
    <w:p w14:paraId="2AC0A45B" w14:textId="77777777" w:rsidR="00D12262" w:rsidRPr="006123D5" w:rsidRDefault="00D12262" w:rsidP="00D12262">
      <w:pPr>
        <w:spacing w:before="100" w:beforeAutospacing="1"/>
        <w:rPr>
          <w:ins w:id="2465" w:author="CLUZEAU Marie" w:date="2026-02-16T10:48:00Z" w16du:dateUtc="2026-02-16T09:48:00Z"/>
          <w:rFonts w:ascii="FranceTV Brown TT Light" w:hAnsi="FranceTV Brown TT Light" w:cs="FranceTV Brown TT Light"/>
        </w:rPr>
      </w:pPr>
    </w:p>
    <w:p w14:paraId="1D882807" w14:textId="7AF11F13" w:rsidR="0024570D" w:rsidRPr="00D12262" w:rsidRDefault="00D12262">
      <w:pPr>
        <w:pStyle w:val="Titre3"/>
        <w:rPr>
          <w:ins w:id="2466" w:author="CLUZEAU Marie" w:date="2026-02-16T10:47:00Z" w16du:dateUtc="2026-02-16T09:47:00Z"/>
          <w:rFonts w:ascii="FranceTV Brown TT Light" w:hAnsi="FranceTV Brown TT Light" w:cs="FranceTV Brown TT Light"/>
        </w:rPr>
        <w:pPrChange w:id="2467" w:author="CLUZEAU Marie" w:date="2026-02-16T10:48:00Z" w16du:dateUtc="2026-02-16T09:48:00Z">
          <w:pPr>
            <w:spacing w:before="100" w:beforeAutospacing="1" w:after="100" w:afterAutospacing="1"/>
          </w:pPr>
        </w:pPrChange>
      </w:pPr>
      <w:bookmarkStart w:id="2468" w:name="_Toc222230618"/>
      <w:ins w:id="2469" w:author="CLUZEAU Marie" w:date="2026-02-16T10:48:00Z" w16du:dateUtc="2026-02-16T09:48:00Z">
        <w:r w:rsidRPr="00D12262">
          <w:rPr>
            <w:rFonts w:ascii="FranceTV Brown TT Light" w:hAnsi="FranceTV Brown TT Light" w:cs="FranceTV Brown TT Light"/>
            <w:rPrChange w:id="2470" w:author="CLUZEAU Marie" w:date="2026-02-16T10:48:00Z" w16du:dateUtc="2026-02-16T09:48:00Z">
              <w:rPr>
                <w:b/>
              </w:rPr>
            </w:rPrChange>
          </w:rPr>
          <w:t>Elaboration du Plan de progrès</w:t>
        </w:r>
        <w:bookmarkEnd w:id="2468"/>
        <w:r w:rsidRPr="00D12262">
          <w:rPr>
            <w:rFonts w:ascii="FranceTV Brown TT Light" w:hAnsi="FranceTV Brown TT Light" w:cs="FranceTV Brown TT Light"/>
            <w:rPrChange w:id="2471" w:author="CLUZEAU Marie" w:date="2026-02-16T10:48:00Z" w16du:dateUtc="2026-02-16T09:48:00Z">
              <w:rPr>
                <w:b/>
              </w:rPr>
            </w:rPrChange>
          </w:rPr>
          <w:t xml:space="preserve"> </w:t>
        </w:r>
      </w:ins>
    </w:p>
    <w:p w14:paraId="72D6A5A9" w14:textId="77777777" w:rsidR="00930400" w:rsidRPr="006123D5" w:rsidRDefault="00930400" w:rsidP="00930400">
      <w:pPr>
        <w:spacing w:before="100" w:beforeAutospacing="1"/>
        <w:rPr>
          <w:ins w:id="2472" w:author="CLUZEAU Marie" w:date="2026-02-16T10:49:00Z" w16du:dateUtc="2026-02-16T09:49:00Z"/>
          <w:rFonts w:ascii="FranceTV Brown TT Light" w:hAnsi="FranceTV Brown TT Light" w:cs="FranceTV Brown TT Light"/>
        </w:rPr>
      </w:pPr>
      <w:ins w:id="2473" w:author="CLUZEAU Marie" w:date="2026-02-16T10:49:00Z" w16du:dateUtc="2026-02-16T09:49:00Z">
        <w:r w:rsidRPr="006123D5">
          <w:rPr>
            <w:rFonts w:ascii="FranceTV Brown TT Light" w:hAnsi="FranceTV Brown TT Light" w:cs="FranceTV Brown TT Light"/>
          </w:rPr>
          <w:t xml:space="preserve">Dans un délai de trois (3) mois à compter de la notification du marché, le </w:t>
        </w:r>
        <w:r>
          <w:rPr>
            <w:rFonts w:ascii="FranceTV Brown TT Light" w:hAnsi="FranceTV Brown TT Light" w:cs="FranceTV Brown TT Light"/>
          </w:rPr>
          <w:t>T</w:t>
        </w:r>
        <w:r w:rsidRPr="006123D5">
          <w:rPr>
            <w:rFonts w:ascii="FranceTV Brown TT Light" w:hAnsi="FranceTV Brown TT Light" w:cs="FranceTV Brown TT Light"/>
          </w:rPr>
          <w:t>itulaire établit un état des lieux initial servant de référence, puis deux (2) mois avant chaque date anniversaire, il remet au Pouvoir Adjudicataire un projet de Plan de Progrès pour validation.</w:t>
        </w:r>
      </w:ins>
    </w:p>
    <w:p w14:paraId="2F9E3DC8" w14:textId="77777777" w:rsidR="00930400" w:rsidRPr="006123D5" w:rsidRDefault="00930400" w:rsidP="00930400">
      <w:pPr>
        <w:spacing w:before="100" w:beforeAutospacing="1"/>
        <w:rPr>
          <w:ins w:id="2474" w:author="CLUZEAU Marie" w:date="2026-02-16T10:49:00Z" w16du:dateUtc="2026-02-16T09:49:00Z"/>
          <w:rFonts w:ascii="FranceTV Brown TT Light" w:hAnsi="FranceTV Brown TT Light" w:cs="FranceTV Brown TT Light"/>
        </w:rPr>
      </w:pPr>
      <w:ins w:id="2475" w:author="CLUZEAU Marie" w:date="2026-02-16T10:49:00Z" w16du:dateUtc="2026-02-16T09:49:00Z">
        <w:r w:rsidRPr="006123D5">
          <w:rPr>
            <w:rFonts w:ascii="FranceTV Brown TT Light" w:hAnsi="FranceTV Brown TT Light" w:cs="FranceTV Brown TT Light"/>
          </w:rPr>
          <w:t>Le contenu minimal du Plan de Progrès comporte obligatoirement :</w:t>
        </w:r>
      </w:ins>
    </w:p>
    <w:p w14:paraId="64B4DF05" w14:textId="77777777" w:rsidR="00930400" w:rsidRPr="00C83C42" w:rsidRDefault="00930400" w:rsidP="00930400">
      <w:pPr>
        <w:pStyle w:val="Paragraphedeliste"/>
        <w:numPr>
          <w:ilvl w:val="0"/>
          <w:numId w:val="44"/>
        </w:numPr>
        <w:rPr>
          <w:ins w:id="2476" w:author="CLUZEAU Marie" w:date="2026-02-16T10:49:00Z" w16du:dateUtc="2026-02-16T09:49:00Z"/>
          <w:rFonts w:ascii="FranceTV Brown TT Light" w:hAnsi="FranceTV Brown TT Light" w:cs="FranceTV Brown TT Light"/>
          <w:color w:val="auto"/>
        </w:rPr>
      </w:pPr>
      <w:ins w:id="2477" w:author="CLUZEAU Marie" w:date="2026-02-16T10:49:00Z" w16du:dateUtc="2026-02-16T09:49:00Z">
        <w:r w:rsidRPr="00C83C42">
          <w:rPr>
            <w:rFonts w:ascii="FranceTV Brown TT Light" w:hAnsi="FranceTV Brown TT Light" w:cs="FranceTV Brown TT Light"/>
            <w:color w:val="auto"/>
          </w:rPr>
          <w:t>Un bilan de l’année écoulée comprenant :</w:t>
        </w:r>
      </w:ins>
    </w:p>
    <w:p w14:paraId="09DCB9F5" w14:textId="77777777" w:rsidR="00930400" w:rsidRPr="00C83C42" w:rsidRDefault="00930400" w:rsidP="00930400">
      <w:pPr>
        <w:pStyle w:val="Paragraphedeliste"/>
        <w:numPr>
          <w:ilvl w:val="0"/>
          <w:numId w:val="30"/>
        </w:numPr>
        <w:rPr>
          <w:ins w:id="2478" w:author="CLUZEAU Marie" w:date="2026-02-16T10:49:00Z" w16du:dateUtc="2026-02-16T09:49:00Z"/>
          <w:rFonts w:ascii="FranceTV Brown TT Light" w:hAnsi="FranceTV Brown TT Light" w:cs="FranceTV Brown TT Light"/>
          <w:color w:val="auto"/>
        </w:rPr>
      </w:pPr>
      <w:ins w:id="2479" w:author="CLUZEAU Marie" w:date="2026-02-16T10:49:00Z" w16du:dateUtc="2026-02-16T09:49:00Z">
        <w:r w:rsidRPr="00C83C42">
          <w:rPr>
            <w:rFonts w:ascii="FranceTV Brown TT Light" w:hAnsi="FranceTV Brown TT Light" w:cs="FranceTV Brown TT Light"/>
            <w:color w:val="auto"/>
          </w:rPr>
          <w:t>Indicateurs de performance (qualité, réclamations, délais d’intervention, etc.),</w:t>
        </w:r>
      </w:ins>
    </w:p>
    <w:p w14:paraId="73D69822" w14:textId="77777777" w:rsidR="00930400" w:rsidRPr="00C83C42" w:rsidRDefault="00930400" w:rsidP="00930400">
      <w:pPr>
        <w:pStyle w:val="Paragraphedeliste"/>
        <w:numPr>
          <w:ilvl w:val="0"/>
          <w:numId w:val="30"/>
        </w:numPr>
        <w:rPr>
          <w:ins w:id="2480" w:author="CLUZEAU Marie" w:date="2026-02-16T10:49:00Z" w16du:dateUtc="2026-02-16T09:49:00Z"/>
          <w:rFonts w:ascii="FranceTV Brown TT Light" w:hAnsi="FranceTV Brown TT Light" w:cs="FranceTV Brown TT Light"/>
          <w:color w:val="auto"/>
        </w:rPr>
      </w:pPr>
      <w:ins w:id="2481" w:author="CLUZEAU Marie" w:date="2026-02-16T10:49:00Z" w16du:dateUtc="2026-02-16T09:49:00Z">
        <w:r w:rsidRPr="00C83C42">
          <w:rPr>
            <w:rFonts w:ascii="FranceTV Brown TT Light" w:hAnsi="FranceTV Brown TT Light" w:cs="FranceTV Brown TT Light"/>
            <w:color w:val="auto"/>
          </w:rPr>
          <w:t>Analyse des écarts et actions correctives,</w:t>
        </w:r>
      </w:ins>
    </w:p>
    <w:p w14:paraId="0A975008" w14:textId="77777777" w:rsidR="00930400" w:rsidRPr="00C83C42" w:rsidRDefault="00930400" w:rsidP="00930400">
      <w:pPr>
        <w:pStyle w:val="Paragraphedeliste"/>
        <w:numPr>
          <w:ilvl w:val="0"/>
          <w:numId w:val="30"/>
        </w:numPr>
        <w:rPr>
          <w:ins w:id="2482" w:author="CLUZEAU Marie" w:date="2026-02-16T10:49:00Z" w16du:dateUtc="2026-02-16T09:49:00Z"/>
          <w:rFonts w:ascii="FranceTV Brown TT Light" w:hAnsi="FranceTV Brown TT Light" w:cs="FranceTV Brown TT Light"/>
          <w:color w:val="auto"/>
        </w:rPr>
      </w:pPr>
      <w:ins w:id="2483" w:author="CLUZEAU Marie" w:date="2026-02-16T10:49:00Z" w16du:dateUtc="2026-02-16T09:49:00Z">
        <w:r w:rsidRPr="00C83C42">
          <w:rPr>
            <w:rFonts w:ascii="FranceTV Brown TT Light" w:hAnsi="FranceTV Brown TT Light" w:cs="FranceTV Brown TT Light"/>
            <w:color w:val="auto"/>
          </w:rPr>
          <w:t>Bilan environnemental simplifié des prestations</w:t>
        </w:r>
        <w:r>
          <w:rPr>
            <w:rFonts w:ascii="FranceTV Brown TT Light" w:hAnsi="FranceTV Brown TT Light" w:cs="FranceTV Brown TT Light"/>
            <w:color w:val="auto"/>
          </w:rPr>
          <w:t>.</w:t>
        </w:r>
      </w:ins>
    </w:p>
    <w:p w14:paraId="69E60A29" w14:textId="77777777" w:rsidR="00930400" w:rsidRPr="00C83C42" w:rsidRDefault="00930400" w:rsidP="00930400">
      <w:pPr>
        <w:pStyle w:val="Paragraphedeliste"/>
        <w:numPr>
          <w:ilvl w:val="0"/>
          <w:numId w:val="44"/>
        </w:numPr>
        <w:spacing w:before="100" w:beforeAutospacing="1"/>
        <w:ind w:left="357" w:hanging="357"/>
        <w:rPr>
          <w:ins w:id="2484" w:author="CLUZEAU Marie" w:date="2026-02-16T10:49:00Z" w16du:dateUtc="2026-02-16T09:49:00Z"/>
          <w:rFonts w:ascii="FranceTV Brown TT Light" w:hAnsi="FranceTV Brown TT Light" w:cs="FranceTV Brown TT Light"/>
          <w:color w:val="auto"/>
        </w:rPr>
      </w:pPr>
      <w:ins w:id="2485" w:author="CLUZEAU Marie" w:date="2026-02-16T10:49:00Z" w16du:dateUtc="2026-02-16T09:49:00Z">
        <w:r w:rsidRPr="00C83C42">
          <w:rPr>
            <w:rFonts w:ascii="FranceTV Brown TT Light" w:hAnsi="FranceTV Brown TT Light" w:cs="FranceTV Brown TT Light"/>
            <w:color w:val="auto"/>
          </w:rPr>
          <w:t>Les actions d’amélioration proposées pour l’année à venir, portant notamment sur :</w:t>
        </w:r>
      </w:ins>
    </w:p>
    <w:p w14:paraId="3920BD22" w14:textId="77777777" w:rsidR="00930400" w:rsidRPr="00C83C42" w:rsidRDefault="00930400" w:rsidP="00930400">
      <w:pPr>
        <w:pStyle w:val="Paragraphedeliste"/>
        <w:numPr>
          <w:ilvl w:val="0"/>
          <w:numId w:val="30"/>
        </w:numPr>
        <w:rPr>
          <w:ins w:id="2486" w:author="CLUZEAU Marie" w:date="2026-02-16T10:49:00Z" w16du:dateUtc="2026-02-16T09:49:00Z"/>
          <w:rFonts w:ascii="FranceTV Brown TT Light" w:hAnsi="FranceTV Brown TT Light" w:cs="FranceTV Brown TT Light"/>
          <w:color w:val="auto"/>
        </w:rPr>
      </w:pPr>
      <w:ins w:id="2487" w:author="CLUZEAU Marie" w:date="2026-02-16T10:49:00Z" w16du:dateUtc="2026-02-16T09:49:00Z">
        <w:r w:rsidRPr="00C83C42">
          <w:rPr>
            <w:rFonts w:ascii="FranceTV Brown TT Light" w:hAnsi="FranceTV Brown TT Light" w:cs="FranceTV Brown TT Light"/>
            <w:color w:val="auto"/>
          </w:rPr>
          <w:t>Optimisation des fréquences ou des méthodes d’intervention,</w:t>
        </w:r>
      </w:ins>
    </w:p>
    <w:p w14:paraId="38048CF4" w14:textId="77777777" w:rsidR="00930400" w:rsidRPr="00C83C42" w:rsidRDefault="00930400" w:rsidP="00930400">
      <w:pPr>
        <w:pStyle w:val="Paragraphedeliste"/>
        <w:numPr>
          <w:ilvl w:val="0"/>
          <w:numId w:val="30"/>
        </w:numPr>
        <w:rPr>
          <w:ins w:id="2488" w:author="CLUZEAU Marie" w:date="2026-02-16T10:49:00Z" w16du:dateUtc="2026-02-16T09:49:00Z"/>
          <w:rFonts w:ascii="FranceTV Brown TT Light" w:hAnsi="FranceTV Brown TT Light" w:cs="FranceTV Brown TT Light"/>
          <w:color w:val="auto"/>
        </w:rPr>
      </w:pPr>
      <w:ins w:id="2489" w:author="CLUZEAU Marie" w:date="2026-02-16T10:49:00Z" w16du:dateUtc="2026-02-16T09:49:00Z">
        <w:r w:rsidRPr="00C83C42">
          <w:rPr>
            <w:rFonts w:ascii="FranceTV Brown TT Light" w:hAnsi="FranceTV Brown TT Light" w:cs="FranceTV Brown TT Light"/>
            <w:color w:val="auto"/>
          </w:rPr>
          <w:t>Innovations techniques ou organisationnelles,</w:t>
        </w:r>
      </w:ins>
    </w:p>
    <w:p w14:paraId="21A0510C" w14:textId="77777777" w:rsidR="00930400" w:rsidRPr="00C83C42" w:rsidRDefault="00930400" w:rsidP="00930400">
      <w:pPr>
        <w:pStyle w:val="Paragraphedeliste"/>
        <w:numPr>
          <w:ilvl w:val="0"/>
          <w:numId w:val="30"/>
        </w:numPr>
        <w:rPr>
          <w:ins w:id="2490" w:author="CLUZEAU Marie" w:date="2026-02-16T10:49:00Z" w16du:dateUtc="2026-02-16T09:49:00Z"/>
          <w:rFonts w:ascii="FranceTV Brown TT Light" w:hAnsi="FranceTV Brown TT Light" w:cs="FranceTV Brown TT Light"/>
          <w:color w:val="auto"/>
        </w:rPr>
      </w:pPr>
      <w:ins w:id="2491" w:author="CLUZEAU Marie" w:date="2026-02-16T10:49:00Z" w16du:dateUtc="2026-02-16T09:49:00Z">
        <w:r w:rsidRPr="00C83C42">
          <w:rPr>
            <w:rFonts w:ascii="FranceTV Brown TT Light" w:hAnsi="FranceTV Brown TT Light" w:cs="FranceTV Brown TT Light"/>
            <w:color w:val="auto"/>
          </w:rPr>
          <w:t>Réduction des consommations (eau, énergie, produits),</w:t>
        </w:r>
      </w:ins>
    </w:p>
    <w:p w14:paraId="1E51FC1F" w14:textId="77777777" w:rsidR="00930400" w:rsidRPr="00C83C42" w:rsidRDefault="00930400" w:rsidP="00930400">
      <w:pPr>
        <w:pStyle w:val="Paragraphedeliste"/>
        <w:numPr>
          <w:ilvl w:val="0"/>
          <w:numId w:val="30"/>
        </w:numPr>
        <w:rPr>
          <w:ins w:id="2492" w:author="CLUZEAU Marie" w:date="2026-02-16T10:49:00Z" w16du:dateUtc="2026-02-16T09:49:00Z"/>
          <w:rFonts w:ascii="FranceTV Brown TT Light" w:hAnsi="FranceTV Brown TT Light" w:cs="FranceTV Brown TT Light"/>
          <w:color w:val="auto"/>
        </w:rPr>
      </w:pPr>
      <w:ins w:id="2493" w:author="CLUZEAU Marie" w:date="2026-02-16T10:49:00Z" w16du:dateUtc="2026-02-16T09:49:00Z">
        <w:r w:rsidRPr="00C83C42">
          <w:rPr>
            <w:rFonts w:ascii="FranceTV Brown TT Light" w:hAnsi="FranceTV Brown TT Light" w:cs="FranceTV Brown TT Light"/>
            <w:color w:val="auto"/>
          </w:rPr>
          <w:t>Optimisation des équipements (fontaines à eau, matériels, etc.),</w:t>
        </w:r>
      </w:ins>
    </w:p>
    <w:p w14:paraId="55C86E87" w14:textId="77777777" w:rsidR="003134D4" w:rsidRPr="00C83C42" w:rsidRDefault="003134D4" w:rsidP="003134D4">
      <w:pPr>
        <w:pStyle w:val="Paragraphedeliste"/>
        <w:numPr>
          <w:ilvl w:val="0"/>
          <w:numId w:val="30"/>
        </w:numPr>
        <w:rPr>
          <w:ins w:id="2494" w:author="CLUZEAU Marie" w:date="2026-02-16T10:49:00Z" w16du:dateUtc="2026-02-16T09:49:00Z"/>
          <w:rFonts w:ascii="FranceTV Brown TT Light" w:hAnsi="FranceTV Brown TT Light" w:cs="FranceTV Brown TT Light"/>
          <w:color w:val="auto"/>
        </w:rPr>
      </w:pPr>
      <w:ins w:id="2495" w:author="CLUZEAU Marie" w:date="2026-02-16T10:49:00Z" w16du:dateUtc="2026-02-16T09:49:00Z">
        <w:r w:rsidRPr="00C83C42">
          <w:rPr>
            <w:rFonts w:ascii="FranceTV Brown TT Light" w:hAnsi="FranceTV Brown TT Light" w:cs="FranceTV Brown TT Light"/>
            <w:color w:val="auto"/>
          </w:rPr>
          <w:t>Rationalisation des surfaces ou prestations sans dégradation du niveau de service.</w:t>
        </w:r>
      </w:ins>
    </w:p>
    <w:p w14:paraId="05451A9F" w14:textId="77777777" w:rsidR="003134D4" w:rsidRPr="00C83C42" w:rsidRDefault="003134D4" w:rsidP="003134D4">
      <w:pPr>
        <w:pStyle w:val="Paragraphedeliste"/>
        <w:numPr>
          <w:ilvl w:val="0"/>
          <w:numId w:val="44"/>
        </w:numPr>
        <w:spacing w:before="100" w:beforeAutospacing="1"/>
        <w:ind w:left="357" w:hanging="357"/>
        <w:rPr>
          <w:ins w:id="2496" w:author="CLUZEAU Marie" w:date="2026-02-16T10:49:00Z" w16du:dateUtc="2026-02-16T09:49:00Z"/>
          <w:rFonts w:ascii="FranceTV Brown TT Light" w:hAnsi="FranceTV Brown TT Light" w:cs="FranceTV Brown TT Light"/>
          <w:color w:val="auto"/>
        </w:rPr>
      </w:pPr>
      <w:ins w:id="2497" w:author="CLUZEAU Marie" w:date="2026-02-16T10:49:00Z" w16du:dateUtc="2026-02-16T09:49:00Z">
        <w:r w:rsidRPr="00C83C42">
          <w:rPr>
            <w:rFonts w:ascii="FranceTV Brown TT Light" w:hAnsi="FranceTV Brown TT Light" w:cs="FranceTV Brown TT Light"/>
            <w:color w:val="auto"/>
          </w:rPr>
          <w:t>Une évaluation chiffrée des gains attendus :</w:t>
        </w:r>
      </w:ins>
    </w:p>
    <w:p w14:paraId="471AF69D" w14:textId="77777777" w:rsidR="003134D4" w:rsidRPr="00C83C42" w:rsidRDefault="003134D4" w:rsidP="003134D4">
      <w:pPr>
        <w:pStyle w:val="Paragraphedeliste"/>
        <w:numPr>
          <w:ilvl w:val="0"/>
          <w:numId w:val="30"/>
        </w:numPr>
        <w:rPr>
          <w:ins w:id="2498" w:author="CLUZEAU Marie" w:date="2026-02-16T10:49:00Z" w16du:dateUtc="2026-02-16T09:49:00Z"/>
          <w:rFonts w:ascii="FranceTV Brown TT Light" w:hAnsi="FranceTV Brown TT Light" w:cs="FranceTV Brown TT Light"/>
          <w:color w:val="auto"/>
        </w:rPr>
      </w:pPr>
      <w:ins w:id="2499" w:author="CLUZEAU Marie" w:date="2026-02-16T10:49:00Z" w16du:dateUtc="2026-02-16T09:49:00Z">
        <w:r w:rsidRPr="00C83C42">
          <w:rPr>
            <w:rFonts w:ascii="FranceTV Brown TT Light" w:hAnsi="FranceTV Brown TT Light" w:cs="FranceTV Brown TT Light"/>
            <w:color w:val="auto"/>
          </w:rPr>
          <w:t>Gains qualitatifs,</w:t>
        </w:r>
      </w:ins>
    </w:p>
    <w:p w14:paraId="7073CF5B" w14:textId="77777777" w:rsidR="003134D4" w:rsidRPr="00C83C42" w:rsidRDefault="003134D4" w:rsidP="003134D4">
      <w:pPr>
        <w:pStyle w:val="Paragraphedeliste"/>
        <w:numPr>
          <w:ilvl w:val="0"/>
          <w:numId w:val="30"/>
        </w:numPr>
        <w:rPr>
          <w:ins w:id="2500" w:author="CLUZEAU Marie" w:date="2026-02-16T10:49:00Z" w16du:dateUtc="2026-02-16T09:49:00Z"/>
          <w:rFonts w:ascii="FranceTV Brown TT Light" w:hAnsi="FranceTV Brown TT Light" w:cs="FranceTV Brown TT Light"/>
          <w:color w:val="auto"/>
        </w:rPr>
      </w:pPr>
      <w:ins w:id="2501" w:author="CLUZEAU Marie" w:date="2026-02-16T10:49:00Z" w16du:dateUtc="2026-02-16T09:49:00Z">
        <w:r w:rsidRPr="00C83C42">
          <w:rPr>
            <w:rFonts w:ascii="FranceTV Brown TT Light" w:hAnsi="FranceTV Brown TT Light" w:cs="FranceTV Brown TT Light"/>
            <w:color w:val="auto"/>
          </w:rPr>
          <w:t>Gains environnementaux,</w:t>
        </w:r>
      </w:ins>
    </w:p>
    <w:p w14:paraId="25E6CC99" w14:textId="77777777" w:rsidR="003134D4" w:rsidRPr="00C83C42" w:rsidRDefault="003134D4" w:rsidP="003134D4">
      <w:pPr>
        <w:pStyle w:val="Paragraphedeliste"/>
        <w:numPr>
          <w:ilvl w:val="0"/>
          <w:numId w:val="30"/>
        </w:numPr>
        <w:rPr>
          <w:ins w:id="2502" w:author="CLUZEAU Marie" w:date="2026-02-16T10:49:00Z" w16du:dateUtc="2026-02-16T09:49:00Z"/>
          <w:rFonts w:ascii="FranceTV Brown TT Light" w:hAnsi="FranceTV Brown TT Light" w:cs="FranceTV Brown TT Light"/>
          <w:color w:val="auto"/>
        </w:rPr>
      </w:pPr>
      <w:ins w:id="2503" w:author="CLUZEAU Marie" w:date="2026-02-16T10:49:00Z" w16du:dateUtc="2026-02-16T09:49:00Z">
        <w:r w:rsidRPr="00C83C42">
          <w:rPr>
            <w:rFonts w:ascii="FranceTV Brown TT Light" w:hAnsi="FranceTV Brown TT Light" w:cs="FranceTV Brown TT Light"/>
            <w:color w:val="auto"/>
          </w:rPr>
          <w:t>Gains financiers.</w:t>
        </w:r>
      </w:ins>
    </w:p>
    <w:p w14:paraId="2243CAD9" w14:textId="77777777" w:rsidR="003134D4" w:rsidRPr="00C83C42" w:rsidRDefault="003134D4" w:rsidP="003134D4">
      <w:pPr>
        <w:pStyle w:val="Paragraphedeliste"/>
        <w:numPr>
          <w:ilvl w:val="0"/>
          <w:numId w:val="30"/>
        </w:numPr>
        <w:rPr>
          <w:ins w:id="2504" w:author="CLUZEAU Marie" w:date="2026-02-16T10:49:00Z" w16du:dateUtc="2026-02-16T09:49:00Z"/>
          <w:rFonts w:ascii="FranceTV Brown TT Light" w:hAnsi="FranceTV Brown TT Light" w:cs="FranceTV Brown TT Light"/>
          <w:color w:val="auto"/>
        </w:rPr>
      </w:pPr>
      <w:bookmarkStart w:id="2505" w:name="_Toc221871260"/>
      <w:ins w:id="2506" w:author="CLUZEAU Marie" w:date="2026-02-16T10:49:00Z" w16du:dateUtc="2026-02-16T09:49:00Z">
        <w:r w:rsidRPr="00C83C42">
          <w:rPr>
            <w:rFonts w:ascii="FranceTV Brown TT Light" w:hAnsi="FranceTV Brown TT Light" w:cs="FranceTV Brown TT Light"/>
            <w:color w:val="auto"/>
          </w:rPr>
          <w:t>Objectif contractuel d’économie de 1%</w:t>
        </w:r>
        <w:bookmarkEnd w:id="2505"/>
      </w:ins>
    </w:p>
    <w:p w14:paraId="36AB15F7" w14:textId="77777777" w:rsidR="004122FE" w:rsidRDefault="004122FE" w:rsidP="00CF27F0">
      <w:pPr>
        <w:spacing w:before="100" w:beforeAutospacing="1" w:after="100" w:afterAutospacing="1"/>
        <w:rPr>
          <w:ins w:id="2507" w:author="CLUZEAU Marie" w:date="2026-02-16T10:49:00Z" w16du:dateUtc="2026-02-16T09:49:00Z"/>
          <w:rFonts w:ascii="FranceTV Brown TT Light" w:hAnsi="FranceTV Brown TT Light" w:cs="FranceTV Brown TT Light"/>
        </w:rPr>
      </w:pPr>
    </w:p>
    <w:p w14:paraId="5DF457AB" w14:textId="77777777" w:rsidR="00614BB2" w:rsidRDefault="00614BB2" w:rsidP="00CF27F0">
      <w:pPr>
        <w:spacing w:before="100" w:beforeAutospacing="1" w:after="100" w:afterAutospacing="1"/>
        <w:rPr>
          <w:ins w:id="2508" w:author="CLUZEAU Marie" w:date="2026-02-16T10:49:00Z" w16du:dateUtc="2026-02-16T09:49:00Z"/>
          <w:rFonts w:ascii="FranceTV Brown TT Light" w:hAnsi="FranceTV Brown TT Light" w:cs="FranceTV Brown TT Light"/>
        </w:rPr>
      </w:pPr>
    </w:p>
    <w:p w14:paraId="1AB3379D" w14:textId="77777777" w:rsidR="00614BB2" w:rsidRPr="00614BB2" w:rsidRDefault="00614BB2">
      <w:pPr>
        <w:pStyle w:val="Titre3"/>
        <w:rPr>
          <w:ins w:id="2509" w:author="CLUZEAU Marie" w:date="2026-02-16T10:49:00Z" w16du:dateUtc="2026-02-16T09:49:00Z"/>
          <w:rFonts w:ascii="FranceTV Brown TT Light" w:hAnsi="FranceTV Brown TT Light" w:cs="FranceTV Brown TT Light"/>
          <w:b w:val="0"/>
          <w:rPrChange w:id="2510" w:author="CLUZEAU Marie" w:date="2026-02-16T10:50:00Z" w16du:dateUtc="2026-02-16T09:50:00Z">
            <w:rPr>
              <w:ins w:id="2511" w:author="CLUZEAU Marie" w:date="2026-02-16T10:49:00Z" w16du:dateUtc="2026-02-16T09:49:00Z"/>
              <w:b/>
            </w:rPr>
          </w:rPrChange>
        </w:rPr>
        <w:pPrChange w:id="2512" w:author="CLUZEAU Marie" w:date="2026-02-16T10:49:00Z" w16du:dateUtc="2026-02-16T09:49:00Z">
          <w:pPr>
            <w:spacing w:before="100" w:beforeAutospacing="1"/>
            <w:ind w:left="360"/>
          </w:pPr>
        </w:pPrChange>
      </w:pPr>
      <w:bookmarkStart w:id="2513" w:name="_Toc222230619"/>
      <w:ins w:id="2514" w:author="CLUZEAU Marie" w:date="2026-02-16T10:49:00Z" w16du:dateUtc="2026-02-16T09:49:00Z">
        <w:r w:rsidRPr="00614BB2">
          <w:rPr>
            <w:rFonts w:ascii="FranceTV Brown TT Light" w:hAnsi="FranceTV Brown TT Light" w:cs="FranceTV Brown TT Light"/>
            <w:rPrChange w:id="2515" w:author="CLUZEAU Marie" w:date="2026-02-16T10:50:00Z" w16du:dateUtc="2026-02-16T09:50:00Z">
              <w:rPr>
                <w:b/>
              </w:rPr>
            </w:rPrChange>
          </w:rPr>
          <w:t>Objectif contractuel d’économie de 1%</w:t>
        </w:r>
        <w:bookmarkEnd w:id="2513"/>
      </w:ins>
    </w:p>
    <w:p w14:paraId="7AE273BA" w14:textId="77777777" w:rsidR="007B74D2" w:rsidRPr="006123D5" w:rsidRDefault="007B74D2" w:rsidP="007B74D2">
      <w:pPr>
        <w:spacing w:before="100" w:beforeAutospacing="1"/>
        <w:rPr>
          <w:ins w:id="2516" w:author="CLUZEAU Marie" w:date="2026-02-16T10:50:00Z" w16du:dateUtc="2026-02-16T09:50:00Z"/>
          <w:rFonts w:ascii="FranceTV Brown TT Light" w:hAnsi="FranceTV Brown TT Light" w:cs="FranceTV Brown TT Light"/>
        </w:rPr>
      </w:pPr>
      <w:ins w:id="2517" w:author="CLUZEAU Marie" w:date="2026-02-16T10:50:00Z" w16du:dateUtc="2026-02-16T09:50:00Z">
        <w:r w:rsidRPr="006123D5">
          <w:rPr>
            <w:rFonts w:ascii="FranceTV Brown TT Light" w:hAnsi="FranceTV Brown TT Light" w:cs="FranceTV Brown TT Light"/>
          </w:rPr>
          <w:t>Le Titulaire s’engage à proposer, dans le cadre du Plan de Progrès Annuel, des mesures permettant de générer une économie minimale de 1 % par an du montant annuel du marché, à périmètre constant.</w:t>
        </w:r>
      </w:ins>
    </w:p>
    <w:p w14:paraId="5C7E8FC5" w14:textId="77777777" w:rsidR="007B74D2" w:rsidRPr="006123D5" w:rsidRDefault="007B74D2" w:rsidP="007B74D2">
      <w:pPr>
        <w:spacing w:before="100" w:beforeAutospacing="1"/>
        <w:rPr>
          <w:ins w:id="2518" w:author="CLUZEAU Marie" w:date="2026-02-16T10:50:00Z" w16du:dateUtc="2026-02-16T09:50:00Z"/>
          <w:rFonts w:ascii="FranceTV Brown TT Light" w:hAnsi="FranceTV Brown TT Light" w:cs="FranceTV Brown TT Light"/>
        </w:rPr>
      </w:pPr>
      <w:ins w:id="2519" w:author="CLUZEAU Marie" w:date="2026-02-16T10:50:00Z" w16du:dateUtc="2026-02-16T09:50:00Z">
        <w:r w:rsidRPr="006123D5">
          <w:rPr>
            <w:rFonts w:ascii="FranceTV Brown TT Light" w:hAnsi="FranceTV Brown TT Light" w:cs="FranceTV Brown TT Light"/>
          </w:rPr>
          <w:t>Cette économie :</w:t>
        </w:r>
      </w:ins>
    </w:p>
    <w:p w14:paraId="7E5E534D" w14:textId="77777777" w:rsidR="007B74D2" w:rsidRPr="00C83C42" w:rsidRDefault="007B74D2" w:rsidP="007B74D2">
      <w:pPr>
        <w:pStyle w:val="Paragraphedeliste"/>
        <w:numPr>
          <w:ilvl w:val="0"/>
          <w:numId w:val="30"/>
        </w:numPr>
        <w:rPr>
          <w:ins w:id="2520" w:author="CLUZEAU Marie" w:date="2026-02-16T10:50:00Z" w16du:dateUtc="2026-02-16T09:50:00Z"/>
          <w:rFonts w:ascii="FranceTV Brown TT Light" w:hAnsi="FranceTV Brown TT Light" w:cs="FranceTV Brown TT Light"/>
          <w:color w:val="auto"/>
        </w:rPr>
      </w:pPr>
      <w:ins w:id="2521" w:author="CLUZEAU Marie" w:date="2026-02-16T10:50:00Z" w16du:dateUtc="2026-02-16T09:50:00Z">
        <w:r w:rsidRPr="00C83C42">
          <w:rPr>
            <w:rFonts w:ascii="FranceTV Brown TT Light" w:hAnsi="FranceTV Brown TT Light" w:cs="FranceTV Brown TT Light"/>
            <w:color w:val="auto"/>
          </w:rPr>
          <w:t>S’entend hors variation réglementaire ou contractuelle (révision de prix, modification du SMIC, taxes, etc.),</w:t>
        </w:r>
      </w:ins>
    </w:p>
    <w:p w14:paraId="03AEAFE8" w14:textId="77777777" w:rsidR="007B74D2" w:rsidRPr="00C83C42" w:rsidRDefault="007B74D2" w:rsidP="007B74D2">
      <w:pPr>
        <w:pStyle w:val="Paragraphedeliste"/>
        <w:numPr>
          <w:ilvl w:val="0"/>
          <w:numId w:val="30"/>
        </w:numPr>
        <w:rPr>
          <w:ins w:id="2522" w:author="CLUZEAU Marie" w:date="2026-02-16T10:50:00Z" w16du:dateUtc="2026-02-16T09:50:00Z"/>
          <w:rFonts w:ascii="FranceTV Brown TT Light" w:hAnsi="FranceTV Brown TT Light" w:cs="FranceTV Brown TT Light"/>
          <w:color w:val="auto"/>
        </w:rPr>
      </w:pPr>
      <w:ins w:id="2523" w:author="CLUZEAU Marie" w:date="2026-02-16T10:50:00Z" w16du:dateUtc="2026-02-16T09:50:00Z">
        <w:r w:rsidRPr="00C83C42">
          <w:rPr>
            <w:rFonts w:ascii="FranceTV Brown TT Light" w:hAnsi="FranceTV Brown TT Light" w:cs="FranceTV Brown TT Light"/>
            <w:color w:val="auto"/>
          </w:rPr>
          <w:t>Ne doit en aucun cas entraîner une dégradation du niveau de qualité contractuel,</w:t>
        </w:r>
      </w:ins>
    </w:p>
    <w:p w14:paraId="5F9EFF5E" w14:textId="77777777" w:rsidR="007B74D2" w:rsidRPr="00C83C42" w:rsidRDefault="007B74D2" w:rsidP="007B74D2">
      <w:pPr>
        <w:pStyle w:val="Paragraphedeliste"/>
        <w:numPr>
          <w:ilvl w:val="0"/>
          <w:numId w:val="30"/>
        </w:numPr>
        <w:rPr>
          <w:ins w:id="2524" w:author="CLUZEAU Marie" w:date="2026-02-16T10:50:00Z" w16du:dateUtc="2026-02-16T09:50:00Z"/>
          <w:rFonts w:ascii="FranceTV Brown TT Light" w:hAnsi="FranceTV Brown TT Light" w:cs="FranceTV Brown TT Light"/>
          <w:color w:val="auto"/>
        </w:rPr>
      </w:pPr>
      <w:ins w:id="2525" w:author="CLUZEAU Marie" w:date="2026-02-16T10:50:00Z" w16du:dateUtc="2026-02-16T09:50:00Z">
        <w:r w:rsidRPr="00C83C42">
          <w:rPr>
            <w:rFonts w:ascii="FranceTV Brown TT Light" w:hAnsi="FranceTV Brown TT Light" w:cs="FranceTV Brown TT Light"/>
            <w:color w:val="auto"/>
          </w:rPr>
          <w:t>Ne peut résulter d’une simple diminution unilatérale des prestations sans validation du Pouvoir adjudicateur.</w:t>
        </w:r>
      </w:ins>
    </w:p>
    <w:p w14:paraId="71B799CE" w14:textId="77777777" w:rsidR="007B74D2" w:rsidRPr="006123D5" w:rsidRDefault="007B74D2" w:rsidP="007B74D2">
      <w:pPr>
        <w:spacing w:before="100" w:beforeAutospacing="1"/>
        <w:rPr>
          <w:ins w:id="2526" w:author="CLUZEAU Marie" w:date="2026-02-16T10:50:00Z" w16du:dateUtc="2026-02-16T09:50:00Z"/>
          <w:rFonts w:ascii="FranceTV Brown TT Light" w:hAnsi="FranceTV Brown TT Light" w:cs="FranceTV Brown TT Light"/>
        </w:rPr>
      </w:pPr>
      <w:ins w:id="2527" w:author="CLUZEAU Marie" w:date="2026-02-16T10:50:00Z" w16du:dateUtc="2026-02-16T09:50:00Z">
        <w:r w:rsidRPr="006123D5">
          <w:rPr>
            <w:rFonts w:ascii="FranceTV Brown TT Light" w:hAnsi="FranceTV Brown TT Light" w:cs="FranceTV Brown TT Light"/>
          </w:rPr>
          <w:t>L’économie est calculée :</w:t>
        </w:r>
      </w:ins>
    </w:p>
    <w:p w14:paraId="2B9459D1" w14:textId="77777777" w:rsidR="007B74D2" w:rsidRPr="00C83C42" w:rsidRDefault="007B74D2" w:rsidP="007B74D2">
      <w:pPr>
        <w:pStyle w:val="Paragraphedeliste"/>
        <w:numPr>
          <w:ilvl w:val="0"/>
          <w:numId w:val="30"/>
        </w:numPr>
        <w:rPr>
          <w:ins w:id="2528" w:author="CLUZEAU Marie" w:date="2026-02-16T10:50:00Z" w16du:dateUtc="2026-02-16T09:50:00Z"/>
          <w:rFonts w:ascii="FranceTV Brown TT Light" w:hAnsi="FranceTV Brown TT Light" w:cs="FranceTV Brown TT Light"/>
          <w:color w:val="auto"/>
        </w:rPr>
      </w:pPr>
      <w:ins w:id="2529" w:author="CLUZEAU Marie" w:date="2026-02-16T10:50:00Z" w16du:dateUtc="2026-02-16T09:50:00Z">
        <w:r w:rsidRPr="00C83C42">
          <w:rPr>
            <w:rFonts w:ascii="FranceTV Brown TT Light" w:hAnsi="FranceTV Brown TT Light" w:cs="FranceTV Brown TT Light"/>
            <w:color w:val="auto"/>
          </w:rPr>
          <w:t>Sur la base du montant annuel notifié (hors révision),</w:t>
        </w:r>
      </w:ins>
    </w:p>
    <w:p w14:paraId="754662A4" w14:textId="77777777" w:rsidR="007B74D2" w:rsidRPr="00C83C42" w:rsidRDefault="007B74D2" w:rsidP="007B74D2">
      <w:pPr>
        <w:pStyle w:val="Paragraphedeliste"/>
        <w:numPr>
          <w:ilvl w:val="0"/>
          <w:numId w:val="30"/>
        </w:numPr>
        <w:rPr>
          <w:ins w:id="2530" w:author="CLUZEAU Marie" w:date="2026-02-16T10:50:00Z" w16du:dateUtc="2026-02-16T09:50:00Z"/>
          <w:rFonts w:ascii="FranceTV Brown TT Light" w:hAnsi="FranceTV Brown TT Light" w:cs="FranceTV Brown TT Light"/>
          <w:color w:val="auto"/>
        </w:rPr>
      </w:pPr>
      <w:ins w:id="2531" w:author="CLUZEAU Marie" w:date="2026-02-16T10:50:00Z" w16du:dateUtc="2026-02-16T09:50:00Z">
        <w:r w:rsidRPr="00C83C42">
          <w:rPr>
            <w:rFonts w:ascii="FranceTV Brown TT Light" w:hAnsi="FranceTV Brown TT Light" w:cs="FranceTV Brown TT Light"/>
            <w:color w:val="auto"/>
          </w:rPr>
          <w:t>Après validation formelle des mesures par le Pouvoir adjudicateur,</w:t>
        </w:r>
      </w:ins>
    </w:p>
    <w:p w14:paraId="284324DE" w14:textId="77777777" w:rsidR="007B74D2" w:rsidRPr="00C83C42" w:rsidRDefault="007B74D2" w:rsidP="007B74D2">
      <w:pPr>
        <w:pStyle w:val="Paragraphedeliste"/>
        <w:numPr>
          <w:ilvl w:val="0"/>
          <w:numId w:val="30"/>
        </w:numPr>
        <w:rPr>
          <w:ins w:id="2532" w:author="CLUZEAU Marie" w:date="2026-02-16T10:50:00Z" w16du:dateUtc="2026-02-16T09:50:00Z"/>
          <w:rFonts w:ascii="FranceTV Brown TT Light" w:hAnsi="FranceTV Brown TT Light" w:cs="FranceTV Brown TT Light"/>
          <w:color w:val="auto"/>
        </w:rPr>
      </w:pPr>
      <w:ins w:id="2533" w:author="CLUZEAU Marie" w:date="2026-02-16T10:50:00Z" w16du:dateUtc="2026-02-16T09:50:00Z">
        <w:r w:rsidRPr="00C83C42">
          <w:rPr>
            <w:rFonts w:ascii="FranceTV Brown TT Light" w:hAnsi="FranceTV Brown TT Light" w:cs="FranceTV Brown TT Light"/>
            <w:color w:val="auto"/>
          </w:rPr>
          <w:t>Sur la base d’un comparatif avant/après objectivé.</w:t>
        </w:r>
      </w:ins>
    </w:p>
    <w:p w14:paraId="32EA12B8" w14:textId="77777777" w:rsidR="007B74D2" w:rsidRPr="006123D5" w:rsidRDefault="007B74D2" w:rsidP="007B74D2">
      <w:pPr>
        <w:spacing w:before="100" w:beforeAutospacing="1"/>
        <w:rPr>
          <w:ins w:id="2534" w:author="CLUZEAU Marie" w:date="2026-02-16T10:50:00Z" w16du:dateUtc="2026-02-16T09:50:00Z"/>
          <w:rFonts w:ascii="FranceTV Brown TT Light" w:hAnsi="FranceTV Brown TT Light" w:cs="FranceTV Brown TT Light"/>
        </w:rPr>
      </w:pPr>
      <w:ins w:id="2535" w:author="CLUZEAU Marie" w:date="2026-02-16T10:50:00Z" w16du:dateUtc="2026-02-16T09:50:00Z">
        <w:r w:rsidRPr="006123D5">
          <w:rPr>
            <w:rFonts w:ascii="FranceTV Brown TT Light" w:hAnsi="FranceTV Brown TT Light" w:cs="FranceTV Brown TT Light"/>
          </w:rPr>
          <w:t>Les économies peuvent résulter :</w:t>
        </w:r>
      </w:ins>
    </w:p>
    <w:p w14:paraId="58DCEDEA" w14:textId="77777777" w:rsidR="007B74D2" w:rsidRPr="00C83C42" w:rsidRDefault="007B74D2" w:rsidP="007B74D2">
      <w:pPr>
        <w:pStyle w:val="Paragraphedeliste"/>
        <w:numPr>
          <w:ilvl w:val="0"/>
          <w:numId w:val="30"/>
        </w:numPr>
        <w:rPr>
          <w:ins w:id="2536" w:author="CLUZEAU Marie" w:date="2026-02-16T10:50:00Z" w16du:dateUtc="2026-02-16T09:50:00Z"/>
          <w:rFonts w:ascii="FranceTV Brown TT Light" w:hAnsi="FranceTV Brown TT Light" w:cs="FranceTV Brown TT Light"/>
          <w:color w:val="auto"/>
        </w:rPr>
      </w:pPr>
      <w:ins w:id="2537" w:author="CLUZEAU Marie" w:date="2026-02-16T10:50:00Z" w16du:dateUtc="2026-02-16T09:50:00Z">
        <w:r w:rsidRPr="00C83C42">
          <w:rPr>
            <w:rFonts w:ascii="FranceTV Brown TT Light" w:hAnsi="FranceTV Brown TT Light" w:cs="FranceTV Brown TT Light"/>
            <w:color w:val="auto"/>
          </w:rPr>
          <w:t>D’optimisations techniques,</w:t>
        </w:r>
      </w:ins>
    </w:p>
    <w:p w14:paraId="2EA01861" w14:textId="77777777" w:rsidR="007B74D2" w:rsidRPr="00C83C42" w:rsidRDefault="007B74D2" w:rsidP="007B74D2">
      <w:pPr>
        <w:pStyle w:val="Paragraphedeliste"/>
        <w:numPr>
          <w:ilvl w:val="0"/>
          <w:numId w:val="30"/>
        </w:numPr>
        <w:rPr>
          <w:ins w:id="2538" w:author="CLUZEAU Marie" w:date="2026-02-16T10:50:00Z" w16du:dateUtc="2026-02-16T09:50:00Z"/>
          <w:rFonts w:ascii="FranceTV Brown TT Light" w:hAnsi="FranceTV Brown TT Light" w:cs="FranceTV Brown TT Light"/>
          <w:color w:val="auto"/>
        </w:rPr>
      </w:pPr>
      <w:ins w:id="2539" w:author="CLUZEAU Marie" w:date="2026-02-16T10:50:00Z" w16du:dateUtc="2026-02-16T09:50:00Z">
        <w:r w:rsidRPr="00C83C42">
          <w:rPr>
            <w:rFonts w:ascii="FranceTV Brown TT Light" w:hAnsi="FranceTV Brown TT Light" w:cs="FranceTV Brown TT Light"/>
            <w:color w:val="auto"/>
          </w:rPr>
          <w:t>D’innovations matérielles,</w:t>
        </w:r>
      </w:ins>
    </w:p>
    <w:p w14:paraId="4ED40A11" w14:textId="77777777" w:rsidR="007B74D2" w:rsidRPr="00C83C42" w:rsidRDefault="007B74D2" w:rsidP="007B74D2">
      <w:pPr>
        <w:pStyle w:val="Paragraphedeliste"/>
        <w:numPr>
          <w:ilvl w:val="0"/>
          <w:numId w:val="30"/>
        </w:numPr>
        <w:rPr>
          <w:ins w:id="2540" w:author="CLUZEAU Marie" w:date="2026-02-16T10:50:00Z" w16du:dateUtc="2026-02-16T09:50:00Z"/>
          <w:rFonts w:ascii="FranceTV Brown TT Light" w:hAnsi="FranceTV Brown TT Light" w:cs="FranceTV Brown TT Light"/>
          <w:color w:val="auto"/>
        </w:rPr>
      </w:pPr>
      <w:ins w:id="2541" w:author="CLUZEAU Marie" w:date="2026-02-16T10:50:00Z" w16du:dateUtc="2026-02-16T09:50:00Z">
        <w:r w:rsidRPr="00C83C42">
          <w:rPr>
            <w:rFonts w:ascii="FranceTV Brown TT Light" w:hAnsi="FranceTV Brown TT Light" w:cs="FranceTV Brown TT Light"/>
            <w:color w:val="auto"/>
          </w:rPr>
          <w:t>D’amélioration des organisations,</w:t>
        </w:r>
      </w:ins>
    </w:p>
    <w:p w14:paraId="37931D4C" w14:textId="77777777" w:rsidR="007B74D2" w:rsidRPr="00C83C42" w:rsidRDefault="007B74D2" w:rsidP="007B74D2">
      <w:pPr>
        <w:pStyle w:val="Paragraphedeliste"/>
        <w:numPr>
          <w:ilvl w:val="0"/>
          <w:numId w:val="30"/>
        </w:numPr>
        <w:rPr>
          <w:ins w:id="2542" w:author="CLUZEAU Marie" w:date="2026-02-16T10:50:00Z" w16du:dateUtc="2026-02-16T09:50:00Z"/>
          <w:rFonts w:ascii="FranceTV Brown TT Light" w:hAnsi="FranceTV Brown TT Light" w:cs="FranceTV Brown TT Light"/>
          <w:color w:val="auto"/>
        </w:rPr>
      </w:pPr>
      <w:ins w:id="2543" w:author="CLUZEAU Marie" w:date="2026-02-16T10:50:00Z" w16du:dateUtc="2026-02-16T09:50:00Z">
        <w:r w:rsidRPr="00C83C42">
          <w:rPr>
            <w:rFonts w:ascii="FranceTV Brown TT Light" w:hAnsi="FranceTV Brown TT Light" w:cs="FranceTV Brown TT Light"/>
            <w:color w:val="auto"/>
          </w:rPr>
          <w:t>De mutualisations,</w:t>
        </w:r>
      </w:ins>
    </w:p>
    <w:p w14:paraId="21D7AE66" w14:textId="77777777" w:rsidR="007B74D2" w:rsidRDefault="007B74D2" w:rsidP="007B74D2">
      <w:pPr>
        <w:pStyle w:val="Paragraphedeliste"/>
        <w:numPr>
          <w:ilvl w:val="0"/>
          <w:numId w:val="30"/>
        </w:numPr>
        <w:rPr>
          <w:ins w:id="2544" w:author="CLUZEAU Marie" w:date="2026-02-16T10:50:00Z" w16du:dateUtc="2026-02-16T09:50:00Z"/>
          <w:rFonts w:ascii="FranceTV Brown TT Light" w:hAnsi="FranceTV Brown TT Light" w:cs="FranceTV Brown TT Light"/>
          <w:color w:val="auto"/>
        </w:rPr>
      </w:pPr>
      <w:ins w:id="2545" w:author="CLUZEAU Marie" w:date="2026-02-16T10:50:00Z" w16du:dateUtc="2026-02-16T09:50:00Z">
        <w:r w:rsidRPr="00C83C42">
          <w:rPr>
            <w:rFonts w:ascii="FranceTV Brown TT Light" w:hAnsi="FranceTV Brown TT Light" w:cs="FranceTV Brown TT Light"/>
            <w:color w:val="auto"/>
          </w:rPr>
          <w:t>De digitalisation ou d’automatisation.</w:t>
        </w:r>
      </w:ins>
    </w:p>
    <w:p w14:paraId="2E90E761" w14:textId="77777777" w:rsidR="00F7793C" w:rsidRPr="00C83C42" w:rsidRDefault="00F7793C">
      <w:pPr>
        <w:pStyle w:val="Paragraphedeliste"/>
        <w:ind w:left="720"/>
        <w:rPr>
          <w:ins w:id="2546" w:author="CLUZEAU Marie" w:date="2026-02-16T10:50:00Z" w16du:dateUtc="2026-02-16T09:50:00Z"/>
          <w:rFonts w:ascii="FranceTV Brown TT Light" w:hAnsi="FranceTV Brown TT Light" w:cs="FranceTV Brown TT Light"/>
          <w:color w:val="auto"/>
        </w:rPr>
        <w:pPrChange w:id="2547" w:author="CLUZEAU Marie" w:date="2026-02-16T10:50:00Z" w16du:dateUtc="2026-02-16T09:50:00Z">
          <w:pPr>
            <w:pStyle w:val="Paragraphedeliste"/>
            <w:numPr>
              <w:numId w:val="30"/>
            </w:numPr>
            <w:ind w:left="720" w:hanging="360"/>
          </w:pPr>
        </w:pPrChange>
      </w:pPr>
    </w:p>
    <w:p w14:paraId="79DFA2C7" w14:textId="1C893366" w:rsidR="00614BB2" w:rsidRPr="00F7793C" w:rsidRDefault="00F7793C">
      <w:pPr>
        <w:pStyle w:val="Titre3"/>
        <w:rPr>
          <w:ins w:id="2548" w:author="CLUZEAU Marie" w:date="2026-02-16T10:47:00Z" w16du:dateUtc="2026-02-16T09:47:00Z"/>
          <w:rFonts w:ascii="FranceTV Brown TT Light" w:hAnsi="FranceTV Brown TT Light" w:cs="FranceTV Brown TT Light"/>
          <w:rPrChange w:id="2549" w:author="CLUZEAU Marie" w:date="2026-02-16T10:50:00Z" w16du:dateUtc="2026-02-16T09:50:00Z">
            <w:rPr>
              <w:ins w:id="2550" w:author="CLUZEAU Marie" w:date="2026-02-16T10:47:00Z" w16du:dateUtc="2026-02-16T09:47:00Z"/>
            </w:rPr>
          </w:rPrChange>
        </w:rPr>
        <w:pPrChange w:id="2551" w:author="CLUZEAU Marie" w:date="2026-02-16T10:50:00Z" w16du:dateUtc="2026-02-16T09:50:00Z">
          <w:pPr>
            <w:spacing w:before="100" w:beforeAutospacing="1" w:after="100" w:afterAutospacing="1"/>
          </w:pPr>
        </w:pPrChange>
      </w:pPr>
      <w:bookmarkStart w:id="2552" w:name="_Toc222230620"/>
      <w:ins w:id="2553" w:author="CLUZEAU Marie" w:date="2026-02-16T10:50:00Z" w16du:dateUtc="2026-02-16T09:50:00Z">
        <w:r w:rsidRPr="00F7793C">
          <w:rPr>
            <w:rFonts w:ascii="FranceTV Brown TT Light" w:hAnsi="FranceTV Brown TT Light" w:cs="FranceTV Brown TT Light"/>
            <w:rPrChange w:id="2554" w:author="CLUZEAU Marie" w:date="2026-02-16T10:50:00Z" w16du:dateUtc="2026-02-16T09:50:00Z">
              <w:rPr/>
            </w:rPrChange>
          </w:rPr>
          <w:t>Validation et mise en œuvre</w:t>
        </w:r>
        <w:bookmarkEnd w:id="2552"/>
        <w:r w:rsidRPr="00F7793C">
          <w:rPr>
            <w:rFonts w:ascii="FranceTV Brown TT Light" w:hAnsi="FranceTV Brown TT Light" w:cs="FranceTV Brown TT Light"/>
            <w:rPrChange w:id="2555" w:author="CLUZEAU Marie" w:date="2026-02-16T10:50:00Z" w16du:dateUtc="2026-02-16T09:50:00Z">
              <w:rPr/>
            </w:rPrChange>
          </w:rPr>
          <w:t xml:space="preserve"> </w:t>
        </w:r>
      </w:ins>
    </w:p>
    <w:p w14:paraId="4963D61F" w14:textId="77777777" w:rsidR="00A605C3" w:rsidRPr="006123D5" w:rsidRDefault="00A605C3" w:rsidP="00A605C3">
      <w:pPr>
        <w:spacing w:before="100" w:beforeAutospacing="1"/>
        <w:rPr>
          <w:ins w:id="2556" w:author="CLUZEAU Marie" w:date="2026-02-16T10:50:00Z" w16du:dateUtc="2026-02-16T09:50:00Z"/>
          <w:rFonts w:ascii="FranceTV Brown TT Light" w:hAnsi="FranceTV Brown TT Light" w:cs="FranceTV Brown TT Light"/>
        </w:rPr>
      </w:pPr>
      <w:ins w:id="2557" w:author="CLUZEAU Marie" w:date="2026-02-16T10:50:00Z" w16du:dateUtc="2026-02-16T09:50:00Z">
        <w:r w:rsidRPr="006123D5">
          <w:rPr>
            <w:rFonts w:ascii="FranceTV Brown TT Light" w:hAnsi="FranceTV Brown TT Light" w:cs="FranceTV Brown TT Light"/>
          </w:rPr>
          <w:t>Le Plan de Progrès est soumis à validation écrite du Pouvoir adjudicateur.</w:t>
        </w:r>
      </w:ins>
    </w:p>
    <w:p w14:paraId="161A31F0" w14:textId="77777777" w:rsidR="00A605C3" w:rsidRPr="006123D5" w:rsidRDefault="00A605C3" w:rsidP="00A605C3">
      <w:pPr>
        <w:spacing w:before="100" w:beforeAutospacing="1"/>
        <w:rPr>
          <w:ins w:id="2558" w:author="CLUZEAU Marie" w:date="2026-02-16T10:50:00Z" w16du:dateUtc="2026-02-16T09:50:00Z"/>
          <w:rFonts w:ascii="FranceTV Brown TT Light" w:hAnsi="FranceTV Brown TT Light" w:cs="FranceTV Brown TT Light"/>
        </w:rPr>
      </w:pPr>
      <w:ins w:id="2559" w:author="CLUZEAU Marie" w:date="2026-02-16T10:50:00Z" w16du:dateUtc="2026-02-16T09:50:00Z">
        <w:r w:rsidRPr="006123D5">
          <w:rPr>
            <w:rFonts w:ascii="FranceTV Brown TT Light" w:hAnsi="FranceTV Brown TT Light" w:cs="FranceTV Brown TT Light"/>
          </w:rPr>
          <w:t>Les actions validées :</w:t>
        </w:r>
      </w:ins>
    </w:p>
    <w:p w14:paraId="05FA9364" w14:textId="77777777" w:rsidR="00A605C3" w:rsidRPr="00C83C42" w:rsidRDefault="00A605C3" w:rsidP="00A605C3">
      <w:pPr>
        <w:pStyle w:val="Paragraphedeliste"/>
        <w:numPr>
          <w:ilvl w:val="0"/>
          <w:numId w:val="30"/>
        </w:numPr>
        <w:rPr>
          <w:ins w:id="2560" w:author="CLUZEAU Marie" w:date="2026-02-16T10:50:00Z" w16du:dateUtc="2026-02-16T09:50:00Z"/>
          <w:rFonts w:ascii="FranceTV Brown TT Light" w:hAnsi="FranceTV Brown TT Light" w:cs="FranceTV Brown TT Light"/>
          <w:color w:val="auto"/>
        </w:rPr>
      </w:pPr>
      <w:ins w:id="2561" w:author="CLUZEAU Marie" w:date="2026-02-16T10:50:00Z" w16du:dateUtc="2026-02-16T09:50:00Z">
        <w:r w:rsidRPr="00C83C42">
          <w:rPr>
            <w:rFonts w:ascii="FranceTV Brown TT Light" w:hAnsi="FranceTV Brown TT Light" w:cs="FranceTV Brown TT Light"/>
            <w:color w:val="auto"/>
          </w:rPr>
          <w:t>Font l’objet d’un calendrier de mise en œuvre,</w:t>
        </w:r>
      </w:ins>
    </w:p>
    <w:p w14:paraId="78F51693" w14:textId="77777777" w:rsidR="00A605C3" w:rsidRPr="00C83C42" w:rsidRDefault="00A605C3" w:rsidP="00A605C3">
      <w:pPr>
        <w:pStyle w:val="Paragraphedeliste"/>
        <w:numPr>
          <w:ilvl w:val="0"/>
          <w:numId w:val="30"/>
        </w:numPr>
        <w:rPr>
          <w:ins w:id="2562" w:author="CLUZEAU Marie" w:date="2026-02-16T10:50:00Z" w16du:dateUtc="2026-02-16T09:50:00Z"/>
          <w:rFonts w:ascii="FranceTV Brown TT Light" w:hAnsi="FranceTV Brown TT Light" w:cs="FranceTV Brown TT Light"/>
          <w:color w:val="auto"/>
        </w:rPr>
      </w:pPr>
      <w:ins w:id="2563" w:author="CLUZEAU Marie" w:date="2026-02-16T10:50:00Z" w16du:dateUtc="2026-02-16T09:50:00Z">
        <w:r w:rsidRPr="00C83C42">
          <w:rPr>
            <w:rFonts w:ascii="FranceTV Brown TT Light" w:hAnsi="FranceTV Brown TT Light" w:cs="FranceTV Brown TT Light"/>
            <w:color w:val="auto"/>
          </w:rPr>
          <w:t>Sont intégrées, le cas échéant, par voie d’avenant,</w:t>
        </w:r>
      </w:ins>
    </w:p>
    <w:p w14:paraId="6D700EE5" w14:textId="77777777" w:rsidR="00A605C3" w:rsidRDefault="00A605C3" w:rsidP="00A605C3">
      <w:pPr>
        <w:pStyle w:val="Paragraphedeliste"/>
        <w:numPr>
          <w:ilvl w:val="0"/>
          <w:numId w:val="30"/>
        </w:numPr>
        <w:rPr>
          <w:ins w:id="2564" w:author="CLUZEAU Marie" w:date="2026-02-16T10:51:00Z" w16du:dateUtc="2026-02-16T09:51:00Z"/>
          <w:rFonts w:ascii="FranceTV Brown TT Light" w:hAnsi="FranceTV Brown TT Light" w:cs="FranceTV Brown TT Light"/>
          <w:color w:val="auto"/>
        </w:rPr>
      </w:pPr>
      <w:ins w:id="2565" w:author="CLUZEAU Marie" w:date="2026-02-16T10:50:00Z" w16du:dateUtc="2026-02-16T09:50:00Z">
        <w:r w:rsidRPr="00C83C42">
          <w:rPr>
            <w:rFonts w:ascii="FranceTV Brown TT Light" w:hAnsi="FranceTV Brown TT Light" w:cs="FranceTV Brown TT Light"/>
            <w:color w:val="auto"/>
          </w:rPr>
          <w:t>Donnent lieu à un suivi mensuel.</w:t>
        </w:r>
      </w:ins>
    </w:p>
    <w:p w14:paraId="4719086A" w14:textId="77777777" w:rsidR="007D7BC4" w:rsidRPr="00C83C42" w:rsidRDefault="007D7BC4">
      <w:pPr>
        <w:pStyle w:val="Paragraphedeliste"/>
        <w:ind w:left="720"/>
        <w:rPr>
          <w:ins w:id="2566" w:author="CLUZEAU Marie" w:date="2026-02-16T10:50:00Z" w16du:dateUtc="2026-02-16T09:50:00Z"/>
          <w:rFonts w:ascii="FranceTV Brown TT Light" w:hAnsi="FranceTV Brown TT Light" w:cs="FranceTV Brown TT Light"/>
          <w:color w:val="auto"/>
        </w:rPr>
        <w:pPrChange w:id="2567" w:author="CLUZEAU Marie" w:date="2026-02-16T10:51:00Z" w16du:dateUtc="2026-02-16T09:51:00Z">
          <w:pPr>
            <w:pStyle w:val="Paragraphedeliste"/>
            <w:numPr>
              <w:numId w:val="30"/>
            </w:numPr>
            <w:ind w:left="720" w:hanging="360"/>
          </w:pPr>
        </w:pPrChange>
      </w:pPr>
    </w:p>
    <w:p w14:paraId="559AE1AC" w14:textId="593CB6EF" w:rsidR="007D7BC4" w:rsidRPr="007D7BC4" w:rsidRDefault="007D7BC4">
      <w:pPr>
        <w:pStyle w:val="Titre3"/>
        <w:rPr>
          <w:ins w:id="2568" w:author="CLUZEAU Marie" w:date="2026-02-16T10:51:00Z" w16du:dateUtc="2026-02-16T09:51:00Z"/>
          <w:rFonts w:ascii="FranceTV Brown TT Light" w:hAnsi="FranceTV Brown TT Light" w:cs="FranceTV Brown TT Light"/>
          <w:rPrChange w:id="2569" w:author="CLUZEAU Marie" w:date="2026-02-16T10:51:00Z" w16du:dateUtc="2026-02-16T09:51:00Z">
            <w:rPr>
              <w:ins w:id="2570" w:author="CLUZEAU Marie" w:date="2026-02-16T10:51:00Z" w16du:dateUtc="2026-02-16T09:51:00Z"/>
            </w:rPr>
          </w:rPrChange>
        </w:rPr>
        <w:pPrChange w:id="2571" w:author="CLUZEAU Marie" w:date="2026-02-16T10:51:00Z" w16du:dateUtc="2026-02-16T09:51:00Z">
          <w:pPr>
            <w:spacing w:before="100" w:beforeAutospacing="1"/>
          </w:pPr>
        </w:pPrChange>
      </w:pPr>
      <w:bookmarkStart w:id="2572" w:name="_Toc222230621"/>
      <w:ins w:id="2573" w:author="CLUZEAU Marie" w:date="2026-02-16T10:51:00Z" w16du:dateUtc="2026-02-16T09:51:00Z">
        <w:r w:rsidRPr="007D7BC4">
          <w:rPr>
            <w:rFonts w:ascii="FranceTV Brown TT Light" w:hAnsi="FranceTV Brown TT Light" w:cs="FranceTV Brown TT Light"/>
            <w:rPrChange w:id="2574" w:author="CLUZEAU Marie" w:date="2026-02-16T10:51:00Z" w16du:dateUtc="2026-02-16T09:51:00Z">
              <w:rPr/>
            </w:rPrChange>
          </w:rPr>
          <w:t xml:space="preserve">Suivi et </w:t>
        </w:r>
        <w:proofErr w:type="spellStart"/>
        <w:r w:rsidRPr="007D7BC4">
          <w:rPr>
            <w:rFonts w:ascii="FranceTV Brown TT Light" w:hAnsi="FranceTV Brown TT Light" w:cs="FranceTV Brown TT Light"/>
            <w:rPrChange w:id="2575" w:author="CLUZEAU Marie" w:date="2026-02-16T10:51:00Z" w16du:dateUtc="2026-02-16T09:51:00Z">
              <w:rPr/>
            </w:rPrChange>
          </w:rPr>
          <w:t>reporting</w:t>
        </w:r>
        <w:bookmarkEnd w:id="2572"/>
        <w:proofErr w:type="spellEnd"/>
      </w:ins>
    </w:p>
    <w:p w14:paraId="32008EB0" w14:textId="66A15085" w:rsidR="007D7BC4" w:rsidRPr="006123D5" w:rsidRDefault="007D7BC4" w:rsidP="007D7BC4">
      <w:pPr>
        <w:spacing w:before="100" w:beforeAutospacing="1"/>
        <w:rPr>
          <w:ins w:id="2576" w:author="CLUZEAU Marie" w:date="2026-02-16T10:51:00Z" w16du:dateUtc="2026-02-16T09:51:00Z"/>
          <w:rFonts w:ascii="FranceTV Brown TT Light" w:hAnsi="FranceTV Brown TT Light" w:cs="FranceTV Brown TT Light"/>
        </w:rPr>
      </w:pPr>
      <w:ins w:id="2577" w:author="CLUZEAU Marie" w:date="2026-02-16T10:51:00Z" w16du:dateUtc="2026-02-16T09:51:00Z">
        <w:r w:rsidRPr="006123D5">
          <w:rPr>
            <w:rFonts w:ascii="FranceTV Brown TT Light" w:hAnsi="FranceTV Brown TT Light" w:cs="FranceTV Brown TT Light"/>
          </w:rPr>
          <w:t>Un comité de pilotage annuel, complété par des réunions de suivi mensuelles, est mis en place.</w:t>
        </w:r>
      </w:ins>
    </w:p>
    <w:p w14:paraId="5A6ECA9B" w14:textId="77777777" w:rsidR="007D7BC4" w:rsidRPr="006123D5" w:rsidRDefault="007D7BC4" w:rsidP="007D7BC4">
      <w:pPr>
        <w:spacing w:before="100" w:beforeAutospacing="1"/>
        <w:rPr>
          <w:ins w:id="2578" w:author="CLUZEAU Marie" w:date="2026-02-16T10:51:00Z" w16du:dateUtc="2026-02-16T09:51:00Z"/>
          <w:rFonts w:ascii="FranceTV Brown TT Light" w:hAnsi="FranceTV Brown TT Light" w:cs="FranceTV Brown TT Light"/>
        </w:rPr>
      </w:pPr>
      <w:ins w:id="2579" w:author="CLUZEAU Marie" w:date="2026-02-16T10:51:00Z" w16du:dateUtc="2026-02-16T09:51:00Z">
        <w:r w:rsidRPr="006123D5">
          <w:rPr>
            <w:rFonts w:ascii="FranceTV Brown TT Light" w:hAnsi="FranceTV Brown TT Light" w:cs="FranceTV Brown TT Light"/>
          </w:rPr>
          <w:t>Le Titulaire fournit :</w:t>
        </w:r>
      </w:ins>
    </w:p>
    <w:p w14:paraId="675F7FE3" w14:textId="77777777" w:rsidR="007D7BC4" w:rsidRPr="00C83C42" w:rsidRDefault="007D7BC4" w:rsidP="007D7BC4">
      <w:pPr>
        <w:pStyle w:val="Paragraphedeliste"/>
        <w:numPr>
          <w:ilvl w:val="0"/>
          <w:numId w:val="30"/>
        </w:numPr>
        <w:rPr>
          <w:ins w:id="2580" w:author="CLUZEAU Marie" w:date="2026-02-16T10:51:00Z" w16du:dateUtc="2026-02-16T09:51:00Z"/>
          <w:rFonts w:ascii="FranceTV Brown TT Light" w:hAnsi="FranceTV Brown TT Light" w:cs="FranceTV Brown TT Light"/>
          <w:color w:val="auto"/>
        </w:rPr>
      </w:pPr>
      <w:ins w:id="2581" w:author="CLUZEAU Marie" w:date="2026-02-16T10:51:00Z" w16du:dateUtc="2026-02-16T09:51:00Z">
        <w:r w:rsidRPr="00C83C42">
          <w:rPr>
            <w:rFonts w:ascii="FranceTV Brown TT Light" w:hAnsi="FranceTV Brown TT Light" w:cs="FranceTV Brown TT Light"/>
            <w:color w:val="auto"/>
          </w:rPr>
          <w:t>Des indicateurs de performance consolidés,</w:t>
        </w:r>
      </w:ins>
    </w:p>
    <w:p w14:paraId="55BA10AA" w14:textId="77777777" w:rsidR="007D7BC4" w:rsidRPr="00C83C42" w:rsidRDefault="007D7BC4" w:rsidP="007D7BC4">
      <w:pPr>
        <w:pStyle w:val="Paragraphedeliste"/>
        <w:numPr>
          <w:ilvl w:val="0"/>
          <w:numId w:val="30"/>
        </w:numPr>
        <w:rPr>
          <w:ins w:id="2582" w:author="CLUZEAU Marie" w:date="2026-02-16T10:51:00Z" w16du:dateUtc="2026-02-16T09:51:00Z"/>
          <w:rFonts w:ascii="FranceTV Brown TT Light" w:hAnsi="FranceTV Brown TT Light" w:cs="FranceTV Brown TT Light"/>
          <w:color w:val="auto"/>
        </w:rPr>
      </w:pPr>
      <w:ins w:id="2583" w:author="CLUZEAU Marie" w:date="2026-02-16T10:51:00Z" w16du:dateUtc="2026-02-16T09:51:00Z">
        <w:r w:rsidRPr="00C83C42">
          <w:rPr>
            <w:rFonts w:ascii="FranceTV Brown TT Light" w:hAnsi="FranceTV Brown TT Light" w:cs="FranceTV Brown TT Light"/>
            <w:color w:val="auto"/>
          </w:rPr>
          <w:t>Un suivi des économies générées,</w:t>
        </w:r>
      </w:ins>
    </w:p>
    <w:p w14:paraId="5E1E247F" w14:textId="77777777" w:rsidR="007D7BC4" w:rsidRPr="00C83C42" w:rsidRDefault="007D7BC4" w:rsidP="007D7BC4">
      <w:pPr>
        <w:pStyle w:val="Paragraphedeliste"/>
        <w:numPr>
          <w:ilvl w:val="0"/>
          <w:numId w:val="30"/>
        </w:numPr>
        <w:rPr>
          <w:ins w:id="2584" w:author="CLUZEAU Marie" w:date="2026-02-16T10:51:00Z" w16du:dateUtc="2026-02-16T09:51:00Z"/>
          <w:rFonts w:ascii="FranceTV Brown TT Light" w:hAnsi="FranceTV Brown TT Light" w:cs="FranceTV Brown TT Light"/>
          <w:color w:val="auto"/>
        </w:rPr>
      </w:pPr>
      <w:ins w:id="2585" w:author="CLUZEAU Marie" w:date="2026-02-16T10:51:00Z" w16du:dateUtc="2026-02-16T09:51:00Z">
        <w:r w:rsidRPr="00C83C42">
          <w:rPr>
            <w:rFonts w:ascii="FranceTV Brown TT Light" w:hAnsi="FranceTV Brown TT Light" w:cs="FranceTV Brown TT Light"/>
            <w:color w:val="auto"/>
          </w:rPr>
          <w:t>Un état d’avancement des actions du Plan de Progrès,</w:t>
        </w:r>
      </w:ins>
    </w:p>
    <w:p w14:paraId="456AF4B4" w14:textId="77777777" w:rsidR="007D7BC4" w:rsidRPr="00C83C42" w:rsidRDefault="007D7BC4" w:rsidP="007D7BC4">
      <w:pPr>
        <w:pStyle w:val="Paragraphedeliste"/>
        <w:numPr>
          <w:ilvl w:val="0"/>
          <w:numId w:val="30"/>
        </w:numPr>
        <w:rPr>
          <w:ins w:id="2586" w:author="CLUZEAU Marie" w:date="2026-02-16T10:51:00Z" w16du:dateUtc="2026-02-16T09:51:00Z"/>
          <w:rFonts w:ascii="FranceTV Brown TT Light" w:hAnsi="FranceTV Brown TT Light" w:cs="FranceTV Brown TT Light"/>
          <w:color w:val="auto"/>
        </w:rPr>
      </w:pPr>
      <w:ins w:id="2587" w:author="CLUZEAU Marie" w:date="2026-02-16T10:51:00Z" w16du:dateUtc="2026-02-16T09:51:00Z">
        <w:r w:rsidRPr="00C83C42">
          <w:rPr>
            <w:rFonts w:ascii="FranceTV Brown TT Light" w:hAnsi="FranceTV Brown TT Light" w:cs="FranceTV Brown TT Light"/>
            <w:color w:val="auto"/>
          </w:rPr>
          <w:t>Un tableau de bord comparatif N / N-1.</w:t>
        </w:r>
      </w:ins>
    </w:p>
    <w:p w14:paraId="15D9B1B5" w14:textId="627945CA" w:rsidR="004122FE" w:rsidRPr="00020C98" w:rsidRDefault="007D7BC4">
      <w:pPr>
        <w:spacing w:before="100" w:beforeAutospacing="1"/>
        <w:rPr>
          <w:rFonts w:ascii="FranceTV Brown TT Light" w:hAnsi="FranceTV Brown TT Light" w:cs="FranceTV Brown TT Light"/>
        </w:rPr>
        <w:pPrChange w:id="2588" w:author="CLUZEAU Marie" w:date="2026-02-16T10:51:00Z" w16du:dateUtc="2026-02-16T09:51:00Z">
          <w:pPr>
            <w:spacing w:before="100" w:beforeAutospacing="1" w:after="100" w:afterAutospacing="1"/>
          </w:pPr>
        </w:pPrChange>
      </w:pPr>
      <w:ins w:id="2589" w:author="CLUZEAU Marie" w:date="2026-02-16T10:51:00Z" w16du:dateUtc="2026-02-16T09:51:00Z">
        <w:r w:rsidRPr="006123D5">
          <w:rPr>
            <w:rFonts w:ascii="FranceTV Brown TT Light" w:hAnsi="FranceTV Brown TT Light" w:cs="FranceTV Brown TT Light"/>
          </w:rPr>
          <w:t>Un rapport annuel formalisé par le Titulaire est transmis avant chaque reconduction au Pouvoir Adjudicataire.</w:t>
        </w:r>
      </w:ins>
    </w:p>
    <w:p w14:paraId="1052F3FE" w14:textId="04BFBBFC" w:rsidR="00C30D84" w:rsidRPr="00020C98" w:rsidRDefault="007C199F" w:rsidP="00D76716">
      <w:pPr>
        <w:pStyle w:val="Titre1"/>
        <w:overflowPunct/>
        <w:autoSpaceDE/>
        <w:autoSpaceDN/>
        <w:adjustRightInd/>
        <w:spacing w:before="360" w:after="240"/>
        <w:ind w:left="1701"/>
        <w:jc w:val="left"/>
        <w:textAlignment w:val="auto"/>
        <w:rPr>
          <w:rFonts w:ascii="FranceTV Brown TT Light" w:hAnsi="FranceTV Brown TT Light" w:cs="FranceTV Brown TT Light"/>
          <w:bCs/>
          <w:kern w:val="32"/>
          <w:sz w:val="24"/>
          <w:szCs w:val="32"/>
          <w:u w:val="single"/>
        </w:rPr>
      </w:pPr>
      <w:bookmarkStart w:id="2590" w:name="_Toc222230622"/>
      <w:r>
        <w:rPr>
          <w:rFonts w:ascii="FranceTV Brown TT Light" w:hAnsi="FranceTV Brown TT Light" w:cs="FranceTV Brown TT Light"/>
          <w:bCs/>
          <w:kern w:val="32"/>
          <w:sz w:val="24"/>
          <w:szCs w:val="32"/>
          <w:u w:val="single"/>
        </w:rPr>
        <w:t>DEFAILLANCE DU TITULAIRE</w:t>
      </w:r>
      <w:bookmarkEnd w:id="2590"/>
      <w:r>
        <w:rPr>
          <w:rFonts w:ascii="FranceTV Brown TT Light" w:hAnsi="FranceTV Brown TT Light" w:cs="FranceTV Brown TT Light"/>
          <w:bCs/>
          <w:kern w:val="32"/>
          <w:sz w:val="24"/>
          <w:szCs w:val="32"/>
          <w:u w:val="single"/>
        </w:rPr>
        <w:t xml:space="preserve"> </w:t>
      </w:r>
    </w:p>
    <w:p w14:paraId="4F7B5DDB" w14:textId="77777777" w:rsidR="00104D68" w:rsidRPr="00F83D57" w:rsidRDefault="00104D68" w:rsidP="00104D68">
      <w:pPr>
        <w:ind w:left="142"/>
        <w:jc w:val="both"/>
        <w:rPr>
          <w:rFonts w:ascii="FranceTV Brown TT Light" w:hAnsi="FranceTV Brown TT Light" w:cs="FranceTV Brown TT Light"/>
        </w:rPr>
      </w:pPr>
      <w:bookmarkStart w:id="2591" w:name="_Toc12287545"/>
      <w:bookmarkStart w:id="2592" w:name="_Toc464378323"/>
      <w:bookmarkStart w:id="2593" w:name="_Toc464442114"/>
      <w:bookmarkStart w:id="2594" w:name="_Toc464464748"/>
      <w:bookmarkStart w:id="2595" w:name="_Toc464476922"/>
      <w:bookmarkStart w:id="2596" w:name="_Toc464530324"/>
      <w:r w:rsidRPr="00F83D57">
        <w:rPr>
          <w:rFonts w:ascii="FranceTV Brown TT Light" w:hAnsi="FranceTV Brown TT Light" w:cs="FranceTV Brown TT Light"/>
        </w:rPr>
        <w:t xml:space="preserve">En cas de défaillance ou d’une action insuffisante du Titulaire, France télévisions a la faculté de se substituer à ce dernier, de plein droit, sans préavis ni formalités juridiques et judiciaires, ou de faire appel à une autre entreprise pour assurer la continuité des prestations, aux frais de l’entreprise défaillante. </w:t>
      </w:r>
    </w:p>
    <w:p w14:paraId="4ACC8B66" w14:textId="77777777" w:rsidR="00104D68" w:rsidRPr="00F83D57" w:rsidRDefault="00104D68" w:rsidP="00104D68">
      <w:pPr>
        <w:ind w:left="142"/>
        <w:jc w:val="both"/>
        <w:rPr>
          <w:rFonts w:ascii="FranceTV Brown TT Light" w:hAnsi="FranceTV Brown TT Light" w:cs="FranceTV Brown TT Light"/>
        </w:rPr>
      </w:pPr>
    </w:p>
    <w:p w14:paraId="240CB707" w14:textId="77777777" w:rsidR="00104D68" w:rsidRPr="00F83D57" w:rsidRDefault="00104D68" w:rsidP="00104D68">
      <w:pPr>
        <w:ind w:left="142"/>
        <w:jc w:val="both"/>
        <w:rPr>
          <w:rFonts w:ascii="FranceTV Brown TT Light" w:hAnsi="FranceTV Brown TT Light" w:cs="FranceTV Brown TT Light"/>
        </w:rPr>
      </w:pPr>
      <w:r w:rsidRPr="00F83D57">
        <w:rPr>
          <w:rFonts w:ascii="FranceTV Brown TT Light" w:hAnsi="FranceTV Brown TT Light" w:cs="FranceTV Brown TT Light"/>
        </w:rPr>
        <w:t xml:space="preserve">Si le montant des prestations de l’entreprise remplaçant le Titulaire est supérieur à celui du présent Marché, l’entreprise défaillante est tenue de rembourser à France </w:t>
      </w:r>
      <w:r>
        <w:rPr>
          <w:rFonts w:ascii="FranceTV Brown TT Light" w:hAnsi="FranceTV Brown TT Light" w:cs="FranceTV Brown TT Light"/>
        </w:rPr>
        <w:t>T</w:t>
      </w:r>
      <w:r w:rsidRPr="00F83D57">
        <w:rPr>
          <w:rFonts w:ascii="FranceTV Brown TT Light" w:hAnsi="FranceTV Brown TT Light" w:cs="FranceTV Brown TT Light"/>
        </w:rPr>
        <w:t xml:space="preserve">élévisions la différence entre les deux prix, sans préjudice de tous frais, droits et accessoires et de tous dommages résultant de la résiliation. </w:t>
      </w:r>
    </w:p>
    <w:p w14:paraId="16D63B65" w14:textId="77777777" w:rsidR="00104D68" w:rsidRPr="00F83D57" w:rsidRDefault="00104D68" w:rsidP="00104D68">
      <w:pPr>
        <w:ind w:left="142"/>
        <w:jc w:val="both"/>
        <w:rPr>
          <w:rFonts w:ascii="FranceTV Brown TT Light" w:hAnsi="FranceTV Brown TT Light" w:cs="FranceTV Brown TT Light"/>
        </w:rPr>
      </w:pPr>
    </w:p>
    <w:p w14:paraId="33B15FD8" w14:textId="77777777" w:rsidR="00104D68" w:rsidRPr="00F83D57" w:rsidRDefault="00104D68" w:rsidP="00104D68">
      <w:pPr>
        <w:ind w:left="142"/>
        <w:jc w:val="both"/>
        <w:rPr>
          <w:rFonts w:ascii="FranceTV Brown TT Light" w:hAnsi="FranceTV Brown TT Light" w:cs="FranceTV Brown TT Light"/>
        </w:rPr>
      </w:pPr>
      <w:r w:rsidRPr="00F83D57">
        <w:rPr>
          <w:rFonts w:ascii="FranceTV Brown TT Light" w:hAnsi="FranceTV Brown TT Light" w:cs="FranceTV Brown TT Light"/>
        </w:rPr>
        <w:t xml:space="preserve">Dans le cas contraire, où les nouveaux montants seraient à l’avantage de France télévisions, le bénéfice resterait entièrement acquis à cette dernière. </w:t>
      </w:r>
    </w:p>
    <w:p w14:paraId="3E03AE27" w14:textId="3C72AB7C" w:rsidR="0035589D" w:rsidRPr="0035589D" w:rsidRDefault="00CF27F0" w:rsidP="0035589D">
      <w:pPr>
        <w:pStyle w:val="Titre1"/>
        <w:overflowPunct/>
        <w:autoSpaceDE/>
        <w:autoSpaceDN/>
        <w:adjustRightInd/>
        <w:spacing w:before="360" w:after="240"/>
        <w:ind w:left="1701"/>
        <w:jc w:val="left"/>
        <w:textAlignment w:val="auto"/>
        <w:rPr>
          <w:rFonts w:ascii="FranceTV Brown TT Light" w:hAnsi="FranceTV Brown TT Light" w:cs="FranceTV Brown TT Light"/>
          <w:bCs/>
          <w:kern w:val="32"/>
          <w:sz w:val="24"/>
          <w:szCs w:val="32"/>
          <w:u w:val="single"/>
        </w:rPr>
      </w:pPr>
      <w:bookmarkStart w:id="2597" w:name="_Toc222230623"/>
      <w:bookmarkEnd w:id="2591"/>
      <w:r>
        <w:rPr>
          <w:rFonts w:ascii="FranceTV Brown TT Light" w:hAnsi="FranceTV Brown TT Light" w:cs="FranceTV Brown TT Light"/>
          <w:bCs/>
          <w:kern w:val="32"/>
          <w:sz w:val="24"/>
          <w:szCs w:val="32"/>
          <w:u w:val="single"/>
        </w:rPr>
        <w:t>CONDUITES DES PRESTATIONS</w:t>
      </w:r>
      <w:bookmarkEnd w:id="2597"/>
      <w:r>
        <w:rPr>
          <w:rFonts w:ascii="FranceTV Brown TT Light" w:hAnsi="FranceTV Brown TT Light" w:cs="FranceTV Brown TT Light"/>
          <w:bCs/>
          <w:kern w:val="32"/>
          <w:sz w:val="24"/>
          <w:szCs w:val="32"/>
          <w:u w:val="single"/>
        </w:rPr>
        <w:t xml:space="preserve"> </w:t>
      </w:r>
    </w:p>
    <w:p w14:paraId="5A74B7B8" w14:textId="77777777" w:rsidR="0035589D" w:rsidRPr="00411E52" w:rsidRDefault="0035589D" w:rsidP="0035589D">
      <w:pPr>
        <w:pStyle w:val="Titre2"/>
        <w:ind w:left="2127" w:hanging="1843"/>
        <w:jc w:val="both"/>
        <w:rPr>
          <w:rFonts w:ascii="FranceTV Brown TT Light" w:hAnsi="FranceTV Brown TT Light" w:cs="FranceTV Brown TT Light"/>
          <w:bCs/>
          <w:iCs/>
          <w:sz w:val="24"/>
          <w:u w:val="single"/>
        </w:rPr>
      </w:pPr>
      <w:bookmarkStart w:id="2598" w:name="_Toc164153746"/>
      <w:bookmarkStart w:id="2599" w:name="_Toc222230624"/>
      <w:r w:rsidRPr="00411E52">
        <w:rPr>
          <w:rFonts w:ascii="FranceTV Brown TT Light" w:hAnsi="FranceTV Brown TT Light" w:cs="FranceTV Brown TT Light"/>
          <w:bCs/>
          <w:iCs/>
          <w:sz w:val="24"/>
          <w:u w:val="single"/>
        </w:rPr>
        <w:t>Généralités</w:t>
      </w:r>
      <w:bookmarkEnd w:id="2598"/>
      <w:bookmarkEnd w:id="2599"/>
    </w:p>
    <w:p w14:paraId="4AB8FF96" w14:textId="77777777" w:rsidR="0035589D" w:rsidRPr="00411E52" w:rsidRDefault="0035589D" w:rsidP="0035589D">
      <w:pPr>
        <w:rPr>
          <w:rFonts w:ascii="FranceTV Brown TT Light" w:hAnsi="FranceTV Brown TT Light" w:cs="FranceTV Brown TT Light"/>
        </w:rPr>
      </w:pPr>
    </w:p>
    <w:p w14:paraId="3631ECFE" w14:textId="77777777" w:rsidR="0035589D" w:rsidRPr="00411E52" w:rsidRDefault="0035589D" w:rsidP="0035589D">
      <w:pPr>
        <w:jc w:val="both"/>
        <w:rPr>
          <w:rFonts w:ascii="FranceTV Brown TT Light" w:hAnsi="FranceTV Brown TT Light" w:cs="FranceTV Brown TT Light"/>
        </w:rPr>
      </w:pPr>
      <w:r w:rsidRPr="00411E52">
        <w:rPr>
          <w:rFonts w:ascii="FranceTV Brown TT Light" w:hAnsi="FranceTV Brown TT Light" w:cs="FranceTV Brown TT Light"/>
        </w:rPr>
        <w:t>Les parties s’engagent à collaborer au mieux de leurs possibilités afin de permettre la bonne exécution de leurs obligations. Pour ce faire, elles désignent chacune un interlocuteur chargé du suivi des prestations au cours de l’exécution de l’accord-cadre.</w:t>
      </w:r>
    </w:p>
    <w:p w14:paraId="345D9B66" w14:textId="77777777" w:rsidR="0035589D" w:rsidRPr="00411E52" w:rsidRDefault="0035589D" w:rsidP="0035589D">
      <w:pPr>
        <w:jc w:val="both"/>
        <w:rPr>
          <w:rFonts w:ascii="FranceTV Brown TT Light" w:hAnsi="FranceTV Brown TT Light" w:cs="FranceTV Brown TT Light"/>
        </w:rPr>
      </w:pPr>
    </w:p>
    <w:p w14:paraId="061F6AB4" w14:textId="77777777" w:rsidR="0035589D" w:rsidRPr="00020C98" w:rsidRDefault="0035589D" w:rsidP="0035589D">
      <w:pPr>
        <w:jc w:val="both"/>
        <w:rPr>
          <w:rFonts w:ascii="FranceTV Brown TT Light" w:hAnsi="FranceTV Brown TT Light" w:cs="FranceTV Brown TT Light"/>
        </w:rPr>
      </w:pPr>
      <w:r w:rsidRPr="00411E52">
        <w:rPr>
          <w:rFonts w:ascii="FranceTV Brown TT Light" w:hAnsi="FranceTV Brown TT Light" w:cs="FranceTV Brown TT Light"/>
        </w:rPr>
        <w:t>La désignation des représentants des parties ne saurait remettre en cause le commencement d’exécution des prestations tel que prévu à l’accord-cadre.</w:t>
      </w:r>
    </w:p>
    <w:p w14:paraId="7E4D3C46" w14:textId="77777777" w:rsidR="0035589D" w:rsidRPr="00020C98" w:rsidRDefault="0035589D" w:rsidP="0035589D">
      <w:pPr>
        <w:jc w:val="both"/>
        <w:rPr>
          <w:rFonts w:ascii="FranceTV Brown TT Light" w:hAnsi="FranceTV Brown TT Light" w:cs="FranceTV Brown TT Light"/>
        </w:rPr>
      </w:pPr>
    </w:p>
    <w:p w14:paraId="740E552B" w14:textId="77777777" w:rsidR="0035589D" w:rsidRPr="00020C98" w:rsidRDefault="0035589D" w:rsidP="0035589D">
      <w:pPr>
        <w:jc w:val="both"/>
        <w:rPr>
          <w:rFonts w:ascii="FranceTV Brown TT Light" w:hAnsi="FranceTV Brown TT Light" w:cs="FranceTV Brown TT Light"/>
        </w:rPr>
      </w:pPr>
      <w:r w:rsidRPr="00020C98">
        <w:rPr>
          <w:rFonts w:ascii="FranceTV Brown TT Light" w:hAnsi="FranceTV Brown TT Light" w:cs="FranceTV Brown TT Light"/>
        </w:rPr>
        <w:t xml:space="preserve">En cas de récusation ou de </w:t>
      </w:r>
      <w:r w:rsidRPr="00276DE3">
        <w:rPr>
          <w:rFonts w:ascii="FranceTV Brown TT Light" w:hAnsi="FranceTV Brown TT Light" w:cs="FranceTV Brown TT Light"/>
        </w:rPr>
        <w:t>remplacement, le Titulaire dispose de quinze (15) jours calendaires pour proposer un interlocuteur disposant de compétences au moins</w:t>
      </w:r>
      <w:r w:rsidRPr="00020C98">
        <w:rPr>
          <w:rFonts w:ascii="FranceTV Brown TT Light" w:hAnsi="FranceTV Brown TT Light" w:cs="FranceTV Brown TT Light"/>
        </w:rPr>
        <w:t xml:space="preserve"> équivalentes et ce, jusqu’à acceptation de la personne par France Télévisions. </w:t>
      </w:r>
    </w:p>
    <w:p w14:paraId="64E649AE" w14:textId="77777777" w:rsidR="0035589D" w:rsidRPr="00020C98" w:rsidRDefault="0035589D" w:rsidP="0035589D">
      <w:pPr>
        <w:jc w:val="both"/>
        <w:rPr>
          <w:rFonts w:ascii="FranceTV Brown TT Light" w:hAnsi="FranceTV Brown TT Light" w:cs="FranceTV Brown TT Light"/>
        </w:rPr>
      </w:pPr>
    </w:p>
    <w:p w14:paraId="71A58A2D" w14:textId="77777777" w:rsidR="0035589D" w:rsidRPr="00411E52" w:rsidRDefault="0035589D" w:rsidP="0035589D">
      <w:pPr>
        <w:pStyle w:val="Titre2"/>
        <w:ind w:left="2127" w:hanging="1843"/>
        <w:jc w:val="both"/>
        <w:rPr>
          <w:rFonts w:ascii="FranceTV Brown TT Light" w:hAnsi="FranceTV Brown TT Light" w:cs="FranceTV Brown TT Light"/>
          <w:bCs/>
          <w:iCs/>
          <w:sz w:val="24"/>
          <w:u w:val="single"/>
        </w:rPr>
      </w:pPr>
      <w:bookmarkStart w:id="2600" w:name="_Toc164153747"/>
      <w:bookmarkStart w:id="2601" w:name="_Toc222230625"/>
      <w:r w:rsidRPr="00020C98">
        <w:rPr>
          <w:rFonts w:ascii="FranceTV Brown TT Light" w:hAnsi="FranceTV Brown TT Light" w:cs="FranceTV Brown TT Light"/>
          <w:bCs/>
          <w:iCs/>
          <w:sz w:val="24"/>
          <w:u w:val="single"/>
        </w:rPr>
        <w:t>Equipe de t</w:t>
      </w:r>
      <w:r w:rsidRPr="00411E52">
        <w:rPr>
          <w:rFonts w:ascii="FranceTV Brown TT Light" w:hAnsi="FranceTV Brown TT Light" w:cs="FranceTV Brown TT Light"/>
          <w:bCs/>
          <w:iCs/>
          <w:sz w:val="24"/>
          <w:u w:val="single"/>
        </w:rPr>
        <w:t>ravail du titulaire</w:t>
      </w:r>
      <w:bookmarkEnd w:id="2600"/>
      <w:bookmarkEnd w:id="2601"/>
      <w:r w:rsidRPr="00411E52">
        <w:rPr>
          <w:rFonts w:ascii="FranceTV Brown TT Light" w:hAnsi="FranceTV Brown TT Light" w:cs="FranceTV Brown TT Light"/>
          <w:bCs/>
          <w:iCs/>
          <w:sz w:val="24"/>
          <w:u w:val="single"/>
        </w:rPr>
        <w:t xml:space="preserve"> </w:t>
      </w:r>
    </w:p>
    <w:p w14:paraId="76B2C4C0" w14:textId="77777777" w:rsidR="0035589D" w:rsidRPr="00411E52" w:rsidRDefault="0035589D" w:rsidP="0035589D">
      <w:pPr>
        <w:rPr>
          <w:rFonts w:ascii="FranceTV Brown TT Light" w:hAnsi="FranceTV Brown TT Light" w:cs="FranceTV Brown TT Light"/>
        </w:rPr>
      </w:pPr>
    </w:p>
    <w:p w14:paraId="4332E2E0" w14:textId="77777777" w:rsidR="0035589D" w:rsidRPr="00411E52" w:rsidRDefault="0035589D" w:rsidP="0035589D">
      <w:pPr>
        <w:rPr>
          <w:rFonts w:ascii="FranceTV Brown TT Light" w:hAnsi="FranceTV Brown TT Light" w:cs="FranceTV Brown TT Light"/>
        </w:rPr>
      </w:pPr>
      <w:r w:rsidRPr="00411E52">
        <w:rPr>
          <w:rFonts w:ascii="FranceTV Brown TT Light" w:hAnsi="FranceTV Brown TT Light" w:cs="FranceTV Brown TT Light"/>
        </w:rPr>
        <w:t>Le Titulaire s’engage à affecter à l’exécution de l’accord-cadre les personnes ayant les compétences et l’expérience requises pour l’exécution du présent accord-cadre.</w:t>
      </w:r>
    </w:p>
    <w:p w14:paraId="12367F39" w14:textId="77777777" w:rsidR="0035589D" w:rsidRPr="00411E52" w:rsidRDefault="0035589D" w:rsidP="0035589D">
      <w:pPr>
        <w:jc w:val="both"/>
        <w:rPr>
          <w:rFonts w:ascii="FranceTV Brown TT Light" w:hAnsi="FranceTV Brown TT Light" w:cs="FranceTV Brown TT Light"/>
        </w:rPr>
      </w:pPr>
    </w:p>
    <w:p w14:paraId="4FBB6AFF" w14:textId="77777777" w:rsidR="0035589D" w:rsidRPr="00020C98" w:rsidRDefault="0035589D" w:rsidP="0035589D">
      <w:pPr>
        <w:rPr>
          <w:rFonts w:ascii="FranceTV Brown TT Light" w:hAnsi="FranceTV Brown TT Light" w:cs="FranceTV Brown TT Light"/>
        </w:rPr>
      </w:pPr>
      <w:r w:rsidRPr="00411E52">
        <w:rPr>
          <w:rFonts w:ascii="FranceTV Brown TT Light" w:hAnsi="FranceTV Brown TT Light" w:cs="FranceTV Brown TT Light"/>
        </w:rPr>
        <w:t>Le Titulaire communique à France Télévisions, à sa demande, les noms, titres et coordonnées professionnelles des personnes physiques en charge de l’exécution des prestations.</w:t>
      </w:r>
    </w:p>
    <w:p w14:paraId="6404A8CD" w14:textId="77777777" w:rsidR="0035589D" w:rsidRPr="00020C98" w:rsidRDefault="0035589D" w:rsidP="0035589D">
      <w:pPr>
        <w:jc w:val="both"/>
        <w:rPr>
          <w:rFonts w:ascii="FranceTV Brown TT Light" w:hAnsi="FranceTV Brown TT Light" w:cs="FranceTV Brown TT Light"/>
        </w:rPr>
      </w:pPr>
    </w:p>
    <w:p w14:paraId="21CCBD75" w14:textId="77777777" w:rsidR="0035589D" w:rsidRPr="00E63398" w:rsidRDefault="0035589D" w:rsidP="0035589D">
      <w:pPr>
        <w:jc w:val="both"/>
        <w:rPr>
          <w:rFonts w:ascii="FranceTV Brown TT Light" w:hAnsi="FranceTV Brown TT Light" w:cs="FranceTV Brown TT Light"/>
        </w:rPr>
      </w:pPr>
      <w:r w:rsidRPr="00020C98">
        <w:rPr>
          <w:rFonts w:ascii="FranceTV Brown TT Light" w:hAnsi="FranceTV Brown TT Light" w:cs="FranceTV Brown TT Light"/>
        </w:rPr>
        <w:t xml:space="preserve">Dans l’hypothèse où l’un des intervenants du Titulaire serait indisponible, le Titulaire prend toutes les mesures nécessaires après en avoir avisé par écrit et par mail dans les plus brefs délais le Pouvoir Adjudicateur, pour assurer la continuité des prestations, dans les mêmes conditions de qualité et de délais, en affectant un nouvel intervenant ayant une connaissance, une compétence, une expérience et plus </w:t>
      </w:r>
      <w:r w:rsidRPr="00276DE3">
        <w:rPr>
          <w:rFonts w:ascii="FranceTV Brown TT Light" w:hAnsi="FranceTV Brown TT Light" w:cs="FranceTV Brown TT Light"/>
        </w:rPr>
        <w:t xml:space="preserve">généralement un niveau au moins équivalent au précédent. La période minimale de recouvrement pendant laquelle </w:t>
      </w:r>
      <w:r w:rsidRPr="00E63398">
        <w:rPr>
          <w:rFonts w:ascii="FranceTV Brown TT Light" w:hAnsi="FranceTV Brown TT Light" w:cs="FranceTV Brown TT Light"/>
        </w:rPr>
        <w:t>le partant communique à son successeur toutes les informations relatives au projet est fixée à quinze (15) jours calendaires.</w:t>
      </w:r>
    </w:p>
    <w:p w14:paraId="468CE415" w14:textId="77777777" w:rsidR="0035589D" w:rsidRPr="00E63398" w:rsidRDefault="0035589D" w:rsidP="0035589D">
      <w:pPr>
        <w:jc w:val="both"/>
        <w:rPr>
          <w:rFonts w:ascii="FranceTV Brown TT Light" w:hAnsi="FranceTV Brown TT Light" w:cs="FranceTV Brown TT Light"/>
        </w:rPr>
      </w:pPr>
    </w:p>
    <w:p w14:paraId="2616C469" w14:textId="77777777" w:rsidR="0035589D" w:rsidRPr="00E63398" w:rsidRDefault="0035589D" w:rsidP="0035589D">
      <w:pPr>
        <w:jc w:val="both"/>
        <w:rPr>
          <w:rFonts w:ascii="FranceTV Brown TT Light" w:hAnsi="FranceTV Brown TT Light" w:cs="FranceTV Brown TT Light"/>
        </w:rPr>
      </w:pPr>
      <w:r w:rsidRPr="00E63398">
        <w:rPr>
          <w:rFonts w:ascii="FranceTV Brown TT Light" w:hAnsi="FranceTV Brown TT Light" w:cs="FranceTV Brown TT Light"/>
        </w:rPr>
        <w:t>A défaut, le Pouvoir Adjudicateur se réserve le droit de résilier l’accord-cadre conformément à l’article 23 « Résiliation » du présent CCA. Plus généralement, le Titulaire prend les mesures nécessaires pour minimiser l’impact de tous départs et notamment pour que les éventuelles opérations de remplacement ne perturbent en rien les délais de réalisation ou la qualité des prestations.</w:t>
      </w:r>
    </w:p>
    <w:p w14:paraId="5279AE42" w14:textId="77777777" w:rsidR="0035589D" w:rsidRPr="00E63398" w:rsidRDefault="0035589D" w:rsidP="0035589D">
      <w:pPr>
        <w:jc w:val="both"/>
        <w:rPr>
          <w:rFonts w:ascii="FranceTV Brown TT Light" w:hAnsi="FranceTV Brown TT Light" w:cs="FranceTV Brown TT Light"/>
        </w:rPr>
      </w:pPr>
    </w:p>
    <w:p w14:paraId="211F0A12" w14:textId="77777777" w:rsidR="0035589D" w:rsidRPr="00E63398" w:rsidRDefault="0035589D" w:rsidP="0035589D">
      <w:pPr>
        <w:jc w:val="both"/>
        <w:rPr>
          <w:rFonts w:ascii="FranceTV Brown TT Light" w:hAnsi="FranceTV Brown TT Light" w:cs="FranceTV Brown TT Light"/>
        </w:rPr>
      </w:pPr>
      <w:r w:rsidRPr="00E63398">
        <w:rPr>
          <w:rFonts w:ascii="FranceTV Brown TT Light" w:hAnsi="FranceTV Brown TT Light" w:cs="FranceTV Brown TT Light"/>
        </w:rPr>
        <w:t>En cas de départ/changement d’un intervenant du Titulaire affecté à l’exécution des prestations, le Titulaire fournira à ses frais tous les moyens nécessaires (telles que : ressources supplémentaires, période de recouvrement, formation, etc.) permettant de maintenir la continuité de la prestation et de respecter ses obligations contractuelles.</w:t>
      </w:r>
    </w:p>
    <w:p w14:paraId="3ED22430" w14:textId="77777777" w:rsidR="0035589D" w:rsidRPr="00E63398" w:rsidRDefault="0035589D" w:rsidP="0035589D">
      <w:pPr>
        <w:jc w:val="both"/>
        <w:rPr>
          <w:rFonts w:ascii="FranceTV Brown TT Light" w:hAnsi="FranceTV Brown TT Light" w:cs="FranceTV Brown TT Light"/>
        </w:rPr>
      </w:pPr>
    </w:p>
    <w:p w14:paraId="1EC32280" w14:textId="77777777" w:rsidR="0035589D" w:rsidRPr="00E63398" w:rsidRDefault="0035589D" w:rsidP="0035589D">
      <w:pPr>
        <w:jc w:val="both"/>
        <w:rPr>
          <w:rFonts w:ascii="FranceTV Brown TT Light" w:hAnsi="FranceTV Brown TT Light" w:cs="FranceTV Brown TT Light"/>
        </w:rPr>
      </w:pPr>
      <w:r w:rsidRPr="00E63398">
        <w:rPr>
          <w:rFonts w:ascii="FranceTV Brown TT Light" w:hAnsi="FranceTV Brown TT Light" w:cs="FranceTV Brown TT Light"/>
        </w:rPr>
        <w:t>Le Titulaire s’engage aussi à assurer, à ses frais, une période de passation/transition suffisante entre les profils permettant d’assurer une continuité d’activité. Le choix du(es) profil(s) de remplacement proposé(s) se fera en accord avec l’(es) interlocuteur(s) de l’accord-cadre désigné(s) par de France Télévisions.</w:t>
      </w:r>
    </w:p>
    <w:p w14:paraId="3F0F52E7" w14:textId="77777777" w:rsidR="0035589D" w:rsidRPr="00E63398" w:rsidRDefault="0035589D" w:rsidP="0035589D">
      <w:pPr>
        <w:tabs>
          <w:tab w:val="left" w:pos="6358"/>
        </w:tabs>
        <w:jc w:val="both"/>
        <w:rPr>
          <w:rFonts w:ascii="FranceTV Brown TT Light" w:hAnsi="FranceTV Brown TT Light" w:cs="FranceTV Brown TT Light"/>
        </w:rPr>
      </w:pPr>
      <w:r w:rsidRPr="00E63398">
        <w:rPr>
          <w:rFonts w:ascii="FranceTV Brown TT Light" w:hAnsi="FranceTV Brown TT Light" w:cs="FranceTV Brown TT Light"/>
        </w:rPr>
        <w:tab/>
      </w:r>
    </w:p>
    <w:p w14:paraId="49EC4FEB" w14:textId="77777777" w:rsidR="0035589D" w:rsidRDefault="0035589D" w:rsidP="0035589D">
      <w:pPr>
        <w:jc w:val="both"/>
        <w:rPr>
          <w:rFonts w:ascii="FranceTV Brown TT Light" w:hAnsi="FranceTV Brown TT Light" w:cs="FranceTV Brown TT Light"/>
        </w:rPr>
      </w:pPr>
      <w:r w:rsidRPr="00E63398">
        <w:rPr>
          <w:rFonts w:ascii="FranceTV Brown TT Light" w:hAnsi="FranceTV Brown TT Light" w:cs="FranceTV Brown TT Light"/>
        </w:rPr>
        <w:t>A défaut, le Titulaire s’expose aux pénalités décrites à l’article 12 « Pénalités ».</w:t>
      </w:r>
    </w:p>
    <w:p w14:paraId="09C2C8B6" w14:textId="77777777" w:rsidR="0035589D" w:rsidRDefault="0035589D" w:rsidP="0035589D">
      <w:pPr>
        <w:jc w:val="both"/>
        <w:rPr>
          <w:rFonts w:ascii="FranceTV Brown TT Light" w:hAnsi="FranceTV Brown TT Light" w:cs="FranceTV Brown TT Light"/>
        </w:rPr>
      </w:pPr>
    </w:p>
    <w:p w14:paraId="109A9588" w14:textId="77777777" w:rsidR="0035589D" w:rsidRPr="0001617E" w:rsidRDefault="0035589D" w:rsidP="0035589D">
      <w:pPr>
        <w:pStyle w:val="Titre2"/>
        <w:ind w:left="2127" w:hanging="1843"/>
        <w:jc w:val="both"/>
        <w:rPr>
          <w:rFonts w:ascii="FranceTV Brown TT Light" w:hAnsi="FranceTV Brown TT Light" w:cs="FranceTV Brown TT Light"/>
          <w:bCs/>
          <w:iCs/>
          <w:sz w:val="24"/>
          <w:u w:val="single"/>
        </w:rPr>
      </w:pPr>
      <w:bookmarkStart w:id="2602" w:name="_Toc69206628"/>
      <w:bookmarkStart w:id="2603" w:name="_Toc164153748"/>
      <w:bookmarkStart w:id="2604" w:name="_Toc222230626"/>
      <w:r w:rsidRPr="0001617E">
        <w:rPr>
          <w:rFonts w:ascii="FranceTV Brown TT Light" w:hAnsi="FranceTV Brown TT Light" w:cs="FranceTV Brown TT Light"/>
          <w:bCs/>
          <w:iCs/>
          <w:sz w:val="24"/>
          <w:u w:val="single"/>
        </w:rPr>
        <w:t>S</w:t>
      </w:r>
      <w:bookmarkEnd w:id="2602"/>
      <w:r w:rsidRPr="0001617E">
        <w:rPr>
          <w:rFonts w:ascii="FranceTV Brown TT Light" w:hAnsi="FranceTV Brown TT Light" w:cs="FranceTV Brown TT Light"/>
          <w:bCs/>
          <w:iCs/>
          <w:sz w:val="24"/>
          <w:u w:val="single"/>
        </w:rPr>
        <w:t>ervice minimum</w:t>
      </w:r>
      <w:bookmarkEnd w:id="2603"/>
      <w:bookmarkEnd w:id="2604"/>
      <w:r w:rsidRPr="0001617E">
        <w:rPr>
          <w:rFonts w:ascii="FranceTV Brown TT Light" w:hAnsi="FranceTV Brown TT Light" w:cs="FranceTV Brown TT Light"/>
          <w:bCs/>
          <w:iCs/>
          <w:sz w:val="24"/>
          <w:u w:val="single"/>
        </w:rPr>
        <w:t xml:space="preserve"> </w:t>
      </w:r>
    </w:p>
    <w:p w14:paraId="15674AB7" w14:textId="77777777" w:rsidR="0035589D" w:rsidRPr="0001617E" w:rsidRDefault="0035589D" w:rsidP="0035589D">
      <w:pPr>
        <w:rPr>
          <w:rFonts w:ascii="FranceTV Brown TT Light" w:hAnsi="FranceTV Brown TT Light" w:cs="FranceTV Brown TT Light"/>
        </w:rPr>
      </w:pPr>
    </w:p>
    <w:p w14:paraId="36AA0CD2" w14:textId="77777777" w:rsidR="0035589D" w:rsidRPr="0001617E" w:rsidRDefault="0035589D" w:rsidP="0035589D">
      <w:pPr>
        <w:pStyle w:val="Corpsdetexte"/>
        <w:jc w:val="both"/>
        <w:rPr>
          <w:rFonts w:ascii="FranceTV Brown TT Light" w:hAnsi="FranceTV Brown TT Light" w:cs="FranceTV Brown TT Light"/>
          <w:b w:val="0"/>
          <w:sz w:val="20"/>
          <w:szCs w:val="20"/>
        </w:rPr>
      </w:pPr>
      <w:r w:rsidRPr="0001617E">
        <w:rPr>
          <w:rFonts w:ascii="FranceTV Brown TT Light" w:hAnsi="FranceTV Brown TT Light" w:cs="FranceTV Brown TT Light"/>
          <w:b w:val="0"/>
          <w:sz w:val="20"/>
          <w:szCs w:val="20"/>
        </w:rPr>
        <w:t>En cas d’arrêt de travail de son personnel, le Titulaire sera tenu d’assurer toutes les prestations indispensables au maintien de l’hygiène et de la sécurité des bâtiments et notamment :</w:t>
      </w:r>
    </w:p>
    <w:p w14:paraId="34BAB2ED" w14:textId="77777777" w:rsidR="0035589D" w:rsidRPr="0001617E" w:rsidRDefault="0035589D" w:rsidP="0035589D">
      <w:pPr>
        <w:pStyle w:val="Corpsdetexte"/>
        <w:ind w:left="709"/>
        <w:jc w:val="both"/>
        <w:rPr>
          <w:rFonts w:ascii="FranceTV Brown TT Light" w:hAnsi="FranceTV Brown TT Light" w:cs="FranceTV Brown TT Light"/>
          <w:sz w:val="20"/>
        </w:rPr>
      </w:pPr>
    </w:p>
    <w:p w14:paraId="796EF161" w14:textId="77777777" w:rsidR="0035589D" w:rsidRPr="0001617E" w:rsidRDefault="0035589D" w:rsidP="0035589D">
      <w:pPr>
        <w:numPr>
          <w:ilvl w:val="0"/>
          <w:numId w:val="27"/>
        </w:numPr>
        <w:tabs>
          <w:tab w:val="clear" w:pos="720"/>
        </w:tabs>
        <w:overflowPunct/>
        <w:autoSpaceDE/>
        <w:autoSpaceDN/>
        <w:adjustRightInd/>
        <w:ind w:left="1418"/>
        <w:jc w:val="both"/>
        <w:textAlignment w:val="auto"/>
        <w:rPr>
          <w:rFonts w:ascii="FranceTV Brown TT Light" w:hAnsi="FranceTV Brown TT Light" w:cs="FranceTV Brown TT Light"/>
        </w:rPr>
      </w:pPr>
      <w:r w:rsidRPr="0001617E">
        <w:rPr>
          <w:rFonts w:ascii="FranceTV Brown TT Light" w:hAnsi="FranceTV Brown TT Light" w:cs="FranceTV Brown TT Light"/>
        </w:rPr>
        <w:t>Nettoyage et approvisionnements des blocs sanitaires,</w:t>
      </w:r>
    </w:p>
    <w:p w14:paraId="302F1ACA" w14:textId="77777777" w:rsidR="0035589D" w:rsidRPr="0001617E" w:rsidRDefault="0035589D" w:rsidP="0035589D">
      <w:pPr>
        <w:numPr>
          <w:ilvl w:val="0"/>
          <w:numId w:val="27"/>
        </w:numPr>
        <w:tabs>
          <w:tab w:val="clear" w:pos="720"/>
        </w:tabs>
        <w:overflowPunct/>
        <w:autoSpaceDE/>
        <w:autoSpaceDN/>
        <w:adjustRightInd/>
        <w:ind w:left="1418"/>
        <w:jc w:val="both"/>
        <w:textAlignment w:val="auto"/>
        <w:rPr>
          <w:rFonts w:ascii="FranceTV Brown TT Light" w:hAnsi="FranceTV Brown TT Light" w:cs="FranceTV Brown TT Light"/>
        </w:rPr>
      </w:pPr>
      <w:r w:rsidRPr="0001617E">
        <w:rPr>
          <w:rFonts w:ascii="FranceTV Brown TT Light" w:hAnsi="FranceTV Brown TT Light" w:cs="FranceTV Brown TT Light"/>
        </w:rPr>
        <w:t>Ramassage et enlèvement des papiers et objets divers dans les zones de circulation,</w:t>
      </w:r>
    </w:p>
    <w:p w14:paraId="1A23774D" w14:textId="77777777" w:rsidR="0035589D" w:rsidRPr="0001617E" w:rsidRDefault="0035589D" w:rsidP="0035589D">
      <w:pPr>
        <w:numPr>
          <w:ilvl w:val="0"/>
          <w:numId w:val="27"/>
        </w:numPr>
        <w:tabs>
          <w:tab w:val="clear" w:pos="720"/>
        </w:tabs>
        <w:overflowPunct/>
        <w:autoSpaceDE/>
        <w:autoSpaceDN/>
        <w:adjustRightInd/>
        <w:ind w:left="1418"/>
        <w:jc w:val="both"/>
        <w:textAlignment w:val="auto"/>
        <w:rPr>
          <w:rFonts w:ascii="FranceTV Brown TT Light" w:hAnsi="FranceTV Brown TT Light" w:cs="FranceTV Brown TT Light"/>
        </w:rPr>
      </w:pPr>
      <w:r w:rsidRPr="0001617E">
        <w:rPr>
          <w:rFonts w:ascii="FranceTV Brown TT Light" w:hAnsi="FranceTV Brown TT Light" w:cs="FranceTV Brown TT Light"/>
        </w:rPr>
        <w:t>Collecte et vidage des poubelles dans les récipients prévus à cet effet.</w:t>
      </w:r>
    </w:p>
    <w:p w14:paraId="5DA47620" w14:textId="77777777" w:rsidR="0035589D" w:rsidRPr="0001617E" w:rsidRDefault="0035589D" w:rsidP="0035589D">
      <w:pPr>
        <w:jc w:val="both"/>
        <w:rPr>
          <w:rFonts w:ascii="FranceTV Brown TT Light" w:hAnsi="FranceTV Brown TT Light" w:cs="FranceTV Brown TT Light"/>
          <w:u w:val="single"/>
        </w:rPr>
      </w:pPr>
    </w:p>
    <w:p w14:paraId="09548976" w14:textId="77777777" w:rsidR="0035589D" w:rsidRPr="0001617E" w:rsidRDefault="0035589D" w:rsidP="0035589D">
      <w:pPr>
        <w:jc w:val="both"/>
        <w:rPr>
          <w:rFonts w:ascii="FranceTV Brown TT Light" w:hAnsi="FranceTV Brown TT Light" w:cs="FranceTV Brown TT Light"/>
          <w:b/>
          <w:bCs/>
        </w:rPr>
      </w:pPr>
      <w:r w:rsidRPr="0001617E">
        <w:rPr>
          <w:rFonts w:ascii="FranceTV Brown TT Light" w:hAnsi="FranceTV Brown TT Light" w:cs="FranceTV Brown TT Light"/>
          <w:b/>
          <w:bCs/>
        </w:rPr>
        <w:t>Carence totale :</w:t>
      </w:r>
    </w:p>
    <w:p w14:paraId="0B2A338F" w14:textId="77777777" w:rsidR="0035589D" w:rsidRPr="0001617E" w:rsidRDefault="0035589D" w:rsidP="0035589D">
      <w:pPr>
        <w:jc w:val="both"/>
        <w:rPr>
          <w:rFonts w:ascii="FranceTV Brown TT Light" w:hAnsi="FranceTV Brown TT Light" w:cs="FranceTV Brown TT Light"/>
        </w:rPr>
      </w:pPr>
      <w:r w:rsidRPr="0001617E">
        <w:rPr>
          <w:rFonts w:ascii="FranceTV Brown TT Light" w:hAnsi="FranceTV Brown TT Light" w:cs="FranceTV Brown TT Light"/>
        </w:rPr>
        <w:t>En cas d’interruption de service ou de service minimum supérieur à 48 heures, notamment pour cause de grève du personnel, le titulaire se doit de proposer des solutions de remplacement en accord avec le Pouvoir adjudicateur.</w:t>
      </w:r>
    </w:p>
    <w:p w14:paraId="6D08B78F" w14:textId="77777777" w:rsidR="0035589D" w:rsidRPr="0001617E" w:rsidRDefault="0035589D" w:rsidP="0035589D">
      <w:pPr>
        <w:jc w:val="both"/>
        <w:rPr>
          <w:rFonts w:ascii="FranceTV Brown TT Light" w:hAnsi="FranceTV Brown TT Light" w:cs="FranceTV Brown TT Light"/>
        </w:rPr>
      </w:pPr>
      <w:r w:rsidRPr="0001617E">
        <w:rPr>
          <w:rFonts w:ascii="FranceTV Brown TT Light" w:hAnsi="FranceTV Brown TT Light" w:cs="FranceTV Brown TT Light"/>
        </w:rPr>
        <w:t>Le titulaire s’engage en particulier à assurer la continuité des prestations de nettoyage qui lui sont confiées. A défaut, le Pouvoir adjudicateur se réserve le droit de faire appel aux moyens de son choix afin d’assurer la continuité des prestations.</w:t>
      </w:r>
    </w:p>
    <w:p w14:paraId="0276D526" w14:textId="77777777" w:rsidR="0035589D" w:rsidRPr="0001617E" w:rsidRDefault="0035589D" w:rsidP="0035589D">
      <w:pPr>
        <w:jc w:val="both"/>
        <w:rPr>
          <w:rFonts w:ascii="FranceTV Brown TT Light" w:hAnsi="FranceTV Brown TT Light" w:cs="FranceTV Brown TT Light"/>
        </w:rPr>
      </w:pPr>
    </w:p>
    <w:p w14:paraId="70A91163" w14:textId="771A3719" w:rsidR="0035589D" w:rsidRPr="004332FB" w:rsidRDefault="0035589D" w:rsidP="004332FB">
      <w:pPr>
        <w:pStyle w:val="Corpsdetexte2"/>
        <w:spacing w:after="0" w:line="240" w:lineRule="auto"/>
        <w:jc w:val="both"/>
        <w:rPr>
          <w:rFonts w:ascii="FranceTV Brown TT Light" w:hAnsi="FranceTV Brown TT Light" w:cs="FranceTV Brown TT Light"/>
          <w:bCs/>
          <w:szCs w:val="20"/>
        </w:rPr>
      </w:pPr>
      <w:r w:rsidRPr="0001617E">
        <w:rPr>
          <w:rFonts w:ascii="FranceTV Brown TT Light" w:hAnsi="FranceTV Brown TT Light" w:cs="FranceTV Brown TT Light"/>
          <w:bCs/>
          <w:szCs w:val="20"/>
        </w:rPr>
        <w:t>Le titulaire prendrait alors à sa charge la totalité des coûts des moyens mis en œuvre par le Pouvoir adjudicateur pour assurer la continuité des prestations, majorée de 15%.</w:t>
      </w:r>
    </w:p>
    <w:p w14:paraId="014B95F0" w14:textId="0C82B152" w:rsidR="00932F37" w:rsidRPr="00932F37" w:rsidRDefault="006E45D3" w:rsidP="006E45D3">
      <w:pPr>
        <w:pStyle w:val="Titre1"/>
        <w:numPr>
          <w:ilvl w:val="0"/>
          <w:numId w:val="0"/>
        </w:numPr>
        <w:overflowPunct/>
        <w:autoSpaceDE/>
        <w:autoSpaceDN/>
        <w:adjustRightInd/>
        <w:spacing w:before="360" w:after="240"/>
        <w:ind w:left="1701"/>
        <w:jc w:val="left"/>
        <w:textAlignment w:val="auto"/>
        <w:rPr>
          <w:rFonts w:ascii="FranceTV Brown TT Light" w:hAnsi="FranceTV Brown TT Light" w:cs="FranceTV Brown TT Light"/>
        </w:rPr>
      </w:pPr>
      <w:bookmarkStart w:id="2605" w:name="_Toc164153749"/>
      <w:bookmarkStart w:id="2606" w:name="_Toc222230627"/>
      <w:r>
        <w:rPr>
          <w:rFonts w:ascii="FranceTV Brown TT Light" w:hAnsi="FranceTV Brown TT Light" w:cs="FranceTV Brown TT Light"/>
          <w:bCs/>
          <w:kern w:val="32"/>
          <w:sz w:val="24"/>
          <w:szCs w:val="32"/>
          <w:u w:val="single"/>
        </w:rPr>
        <w:t>A</w:t>
      </w:r>
      <w:r w:rsidR="006D0490">
        <w:rPr>
          <w:rFonts w:ascii="FranceTV Brown TT Light" w:hAnsi="FranceTV Brown TT Light" w:cs="FranceTV Brown TT Light"/>
          <w:bCs/>
          <w:kern w:val="32"/>
          <w:sz w:val="24"/>
          <w:szCs w:val="32"/>
          <w:u w:val="single"/>
        </w:rPr>
        <w:t xml:space="preserve">RTICLE 19 - </w:t>
      </w:r>
      <w:r w:rsidR="00932F37" w:rsidRPr="00932F37">
        <w:rPr>
          <w:rFonts w:ascii="FranceTV Brown TT Light" w:hAnsi="FranceTV Brown TT Light" w:cs="FranceTV Brown TT Light"/>
          <w:bCs/>
          <w:kern w:val="32"/>
          <w:sz w:val="24"/>
          <w:szCs w:val="32"/>
          <w:u w:val="single"/>
        </w:rPr>
        <w:t>CLAUSE DE CONFORMITE</w:t>
      </w:r>
      <w:bookmarkEnd w:id="2605"/>
      <w:bookmarkEnd w:id="2606"/>
    </w:p>
    <w:p w14:paraId="4BC3C272" w14:textId="77777777" w:rsidR="00932F37" w:rsidRPr="009C45D2" w:rsidRDefault="00932F37" w:rsidP="00932F37">
      <w:pPr>
        <w:jc w:val="both"/>
        <w:rPr>
          <w:rFonts w:ascii="FranceTV Brown TT Light" w:hAnsi="FranceTV Brown TT Light" w:cs="FranceTV Brown TT Light"/>
        </w:rPr>
      </w:pPr>
      <w:r w:rsidRPr="009C45D2">
        <w:rPr>
          <w:rFonts w:ascii="FranceTV Brown TT Light" w:hAnsi="FranceTV Brown TT Light" w:cs="FranceTV Brown TT Light"/>
        </w:rPr>
        <w:t xml:space="preserve">France Télévisions s’est engagée dans la conduite de ses activités à respecter un ensemble de valeurs et de principes consignés au sein de la « Charte d’éthique de France Télévisions » ; ceux-ci sont garants de son exemplarité en tant qu’entreprise de service public. Ces principes incluent notamment et de manière non limitative le respect dans l’entreprise et avec l’ensemble des relations et partenaires de l’entreprise du socle législatif et réglementaire fondateur du service public, l’engagement de France télévisions de conduire ses activités dans le respect des personnes et de l’environnement. Dans l’élaboration de ses contenus, elle respecte et fait respecter scrupuleusement les principes de déontologie, de neutralité et de pluralisme ainsi que de lutte contre les discriminations, et de promotion de la diversité tels qu’énoncés dans la Charte des Antennes. </w:t>
      </w:r>
    </w:p>
    <w:p w14:paraId="30077A57" w14:textId="77777777" w:rsidR="00932F37" w:rsidRPr="009C45D2" w:rsidRDefault="00932F37" w:rsidP="00932F37">
      <w:pPr>
        <w:jc w:val="both"/>
        <w:rPr>
          <w:rFonts w:ascii="FranceTV Brown TT Light" w:hAnsi="FranceTV Brown TT Light" w:cs="FranceTV Brown TT Light"/>
        </w:rPr>
      </w:pPr>
      <w:r w:rsidRPr="009C45D2">
        <w:rPr>
          <w:rFonts w:ascii="FranceTV Brown TT Light" w:hAnsi="FranceTV Brown TT Light" w:cs="FranceTV Brown TT Light"/>
        </w:rPr>
        <w:t>France Télévisions garantit que ses activités sont menées dans le respect des procédures applicables, et dans le souci constant de prévenir tout conflit d’intérêts et de lutter contre la corruption.</w:t>
      </w:r>
    </w:p>
    <w:p w14:paraId="29ED2244" w14:textId="77777777" w:rsidR="00932F37" w:rsidRPr="00971F51" w:rsidRDefault="00932F37" w:rsidP="00932F37">
      <w:pPr>
        <w:jc w:val="both"/>
        <w:rPr>
          <w:rFonts w:ascii="FranceTV Brown TT Light" w:hAnsi="FranceTV Brown TT Light" w:cs="FranceTV Brown TT Light"/>
          <w:color w:val="000000"/>
          <w:szCs w:val="20"/>
        </w:rPr>
      </w:pPr>
      <w:r w:rsidRPr="009C45D2">
        <w:rPr>
          <w:rFonts w:ascii="FranceTV Brown TT Light" w:hAnsi="FranceTV Brown TT Light" w:cs="FranceTV Brown TT Light"/>
        </w:rPr>
        <w:t>France Télévisions a la volonté de partager ces principes éthiques avec ses fournisseurs et prestataires. A cet égard, le Contractant déclare avoir pris connaissance, pour ce qui le concerne, de la Charge d’éthique, disponible à l’adresse suivante</w:t>
      </w:r>
      <w:r w:rsidRPr="00971F51">
        <w:rPr>
          <w:rFonts w:ascii="FranceTV Brown TT Light" w:hAnsi="FranceTV Brown TT Light" w:cs="FranceTV Brown TT Light"/>
          <w:color w:val="000000"/>
          <w:szCs w:val="20"/>
        </w:rPr>
        <w:t xml:space="preserve"> : </w:t>
      </w:r>
      <w:hyperlink r:id="rId16" w:tgtFrame="_blank" w:history="1">
        <w:r w:rsidRPr="00971F51">
          <w:rPr>
            <w:rStyle w:val="Lienhypertexte"/>
            <w:rFonts w:ascii="FranceTV Brown TT Light" w:hAnsi="FranceTV Brown TT Light" w:cs="FranceTV Brown TT Light"/>
            <w:szCs w:val="20"/>
          </w:rPr>
          <w:t>https://www.francetelevisions.fr/charte-ethique</w:t>
        </w:r>
      </w:hyperlink>
      <w:r w:rsidRPr="00971F51">
        <w:rPr>
          <w:rFonts w:ascii="FranceTV Brown TT Light" w:hAnsi="FranceTV Brown TT Light" w:cs="FranceTV Brown TT Light"/>
          <w:color w:val="000000"/>
          <w:szCs w:val="20"/>
        </w:rPr>
        <w:t xml:space="preserve">. </w:t>
      </w:r>
    </w:p>
    <w:p w14:paraId="09484932" w14:textId="77777777" w:rsidR="00932F37" w:rsidRPr="00971F51" w:rsidRDefault="00932F37" w:rsidP="00932F37">
      <w:pPr>
        <w:jc w:val="both"/>
        <w:rPr>
          <w:rFonts w:ascii="FranceTV Brown TT Light" w:hAnsi="FranceTV Brown TT Light" w:cs="FranceTV Brown TT Light"/>
          <w:color w:val="000000"/>
          <w:szCs w:val="20"/>
        </w:rPr>
      </w:pPr>
    </w:p>
    <w:p w14:paraId="352CC95F" w14:textId="77777777" w:rsidR="00932F37" w:rsidRPr="00971F51" w:rsidRDefault="00932F37" w:rsidP="00932F37">
      <w:pPr>
        <w:jc w:val="both"/>
        <w:rPr>
          <w:rFonts w:ascii="FranceTV Brown TT Light" w:hAnsi="FranceTV Brown TT Light" w:cs="FranceTV Brown TT Light"/>
          <w:color w:val="000000"/>
          <w:szCs w:val="20"/>
        </w:rPr>
      </w:pPr>
      <w:r w:rsidRPr="00971F51">
        <w:rPr>
          <w:rFonts w:ascii="FranceTV Brown TT Light" w:hAnsi="FranceTV Brown TT Light" w:cs="FranceTV Brown TT Light"/>
          <w:color w:val="000000"/>
          <w:szCs w:val="20"/>
        </w:rPr>
        <w:t>Il s’engage à respecter des pratiques similaires dans la conduite de ses activités et plus particulièrement dans le cadre des prestations qu’il réalise pour le compte de FTV.</w:t>
      </w:r>
    </w:p>
    <w:p w14:paraId="123622EC" w14:textId="77777777" w:rsidR="00932F37" w:rsidRDefault="00932F37" w:rsidP="00932F37">
      <w:pPr>
        <w:jc w:val="both"/>
        <w:rPr>
          <w:rFonts w:ascii="FranceTV Brown TT Light" w:hAnsi="FranceTV Brown TT Light" w:cs="FranceTV Brown TT Light"/>
          <w:color w:val="000000"/>
          <w:szCs w:val="20"/>
        </w:rPr>
      </w:pPr>
    </w:p>
    <w:p w14:paraId="41E6704E" w14:textId="77777777" w:rsidR="00932F37" w:rsidRPr="00971F51" w:rsidRDefault="00932F37" w:rsidP="00932F37">
      <w:pPr>
        <w:jc w:val="both"/>
        <w:rPr>
          <w:rFonts w:ascii="FranceTV Brown TT Light" w:hAnsi="FranceTV Brown TT Light" w:cs="FranceTV Brown TT Light"/>
          <w:color w:val="000000"/>
          <w:szCs w:val="20"/>
        </w:rPr>
      </w:pPr>
      <w:r w:rsidRPr="00971F51">
        <w:rPr>
          <w:rFonts w:ascii="FranceTV Brown TT Light" w:hAnsi="FranceTV Brown TT Light" w:cs="FranceTV Brown TT Light"/>
          <w:color w:val="000000"/>
          <w:szCs w:val="20"/>
        </w:rPr>
        <w:t xml:space="preserve">Par ailleurs, Le Contractant est informé que, conformément à la loi n° 2016-1691 du 9 décembre 2016, France Télévisions s’est dotée d’un Code de conduite anti-corruption. Ce Code a pour objet d’énoncer ou de rappeler les valeurs et les principes fondamentaux que France Télévisions s’engage à respecter en matière de lutte contre la corruption et le trafic d’influence. Il est disponible sur le site de France Télévisions à l’adresse suivante : </w:t>
      </w:r>
      <w:hyperlink r:id="rId17" w:tgtFrame="_blank" w:history="1">
        <w:r w:rsidRPr="00971F51">
          <w:rPr>
            <w:rStyle w:val="Lienhypertexte"/>
            <w:rFonts w:ascii="FranceTV Brown TT Light" w:hAnsi="FranceTV Brown TT Light" w:cs="FranceTV Brown TT Light"/>
            <w:szCs w:val="20"/>
          </w:rPr>
          <w:t>https://www.francetelevisions.fr/code-de-conduite-anti-corruption</w:t>
        </w:r>
      </w:hyperlink>
      <w:r w:rsidRPr="00971F51">
        <w:rPr>
          <w:rFonts w:ascii="FranceTV Brown TT Light" w:hAnsi="FranceTV Brown TT Light" w:cs="FranceTV Brown TT Light"/>
          <w:color w:val="000000"/>
          <w:szCs w:val="20"/>
        </w:rPr>
        <w:t>.</w:t>
      </w:r>
    </w:p>
    <w:p w14:paraId="406F3F7F" w14:textId="77777777" w:rsidR="00932F37" w:rsidRDefault="00932F37" w:rsidP="00932F37">
      <w:pPr>
        <w:pStyle w:val="NormalWeb"/>
        <w:spacing w:before="0" w:beforeAutospacing="0" w:after="0" w:afterAutospacing="0"/>
        <w:jc w:val="both"/>
        <w:rPr>
          <w:rFonts w:ascii="FranceTV Brown TT Light" w:hAnsi="FranceTV Brown TT Light" w:cs="FranceTV Brown TT Light"/>
          <w:color w:val="000000"/>
          <w:szCs w:val="20"/>
        </w:rPr>
      </w:pPr>
    </w:p>
    <w:p w14:paraId="06E3B8D7" w14:textId="77777777" w:rsidR="00932F37" w:rsidRPr="00971F51" w:rsidRDefault="00932F37" w:rsidP="00932F37">
      <w:pPr>
        <w:pStyle w:val="NormalWeb"/>
        <w:spacing w:before="0" w:beforeAutospacing="0" w:after="0" w:afterAutospacing="0"/>
        <w:jc w:val="both"/>
        <w:rPr>
          <w:rFonts w:ascii="FranceTV Brown TT Light" w:hAnsi="FranceTV Brown TT Light" w:cs="FranceTV Brown TT Light"/>
          <w:color w:val="000000"/>
          <w:szCs w:val="20"/>
        </w:rPr>
      </w:pPr>
      <w:r w:rsidRPr="00971F51">
        <w:rPr>
          <w:rFonts w:ascii="FranceTV Brown TT Light" w:hAnsi="FranceTV Brown TT Light" w:cs="FranceTV Brown TT Light"/>
          <w:color w:val="000000"/>
          <w:szCs w:val="20"/>
        </w:rPr>
        <w:t>Le Contractant s’engage à en prendre connaissance et garantit à France Télévisions qu’il n’entreprendra aucune action qui serait en contravention avec les dispositions dudit Code anti-corruption, et/ou qui violerait une disposition légale ou réglementaire de lutte ou de prévention contre la corruption ou autre loi ou réglementation applicable dans la conduite de ses activités. </w:t>
      </w:r>
    </w:p>
    <w:p w14:paraId="6936D171" w14:textId="77777777" w:rsidR="00932F37" w:rsidRDefault="00932F37" w:rsidP="00932F37">
      <w:pPr>
        <w:ind w:firstLine="2"/>
        <w:jc w:val="both"/>
        <w:rPr>
          <w:rFonts w:ascii="FranceTV Brown TT Light" w:hAnsi="FranceTV Brown TT Light" w:cs="FranceTV Brown TT Light"/>
          <w:b/>
          <w:bCs/>
          <w:i/>
          <w:iCs/>
          <w:szCs w:val="20"/>
        </w:rPr>
      </w:pPr>
    </w:p>
    <w:p w14:paraId="770DC4DF" w14:textId="77777777" w:rsidR="00932F37" w:rsidRDefault="00932F37" w:rsidP="00932F37">
      <w:pPr>
        <w:ind w:firstLine="2"/>
        <w:jc w:val="both"/>
        <w:rPr>
          <w:rFonts w:ascii="FranceTV Brown TT" w:hAnsi="FranceTV Brown TT" w:cs="FranceTV Brown TT"/>
          <w:b/>
          <w:bCs/>
          <w:szCs w:val="20"/>
        </w:rPr>
      </w:pPr>
      <w:r w:rsidRPr="00E63398">
        <w:rPr>
          <w:rFonts w:ascii="FranceTV Brown TT" w:hAnsi="FranceTV Brown TT" w:cs="FranceTV Brown TT"/>
          <w:b/>
          <w:bCs/>
          <w:szCs w:val="20"/>
        </w:rPr>
        <w:t>De plus, afin de compléter sa démarche éthique et de garantir que ses activités dans le cadre des relations qu’elle entretient avec ses partenaires commerciaux obéissent bien aux mêmes principes, France Télévisions a également adopté un Code de conduite des partenaires commerciaux. Le Contractant déclare avoir pris connaissance du Code de conduite des partenaires commerciaux, disponible à l’adresse suivante :</w:t>
      </w:r>
    </w:p>
    <w:p w14:paraId="6646A3A2" w14:textId="77777777" w:rsidR="00932F37" w:rsidRPr="00E63398" w:rsidRDefault="00932F37" w:rsidP="00932F37">
      <w:pPr>
        <w:ind w:firstLine="2"/>
        <w:jc w:val="both"/>
        <w:rPr>
          <w:rFonts w:ascii="FranceTV Brown TT" w:hAnsi="FranceTV Brown TT" w:cs="FranceTV Brown TT"/>
          <w:b/>
          <w:bCs/>
          <w:szCs w:val="20"/>
        </w:rPr>
      </w:pPr>
      <w:hyperlink r:id="rId18" w:history="1">
        <w:r w:rsidRPr="00A84362">
          <w:rPr>
            <w:rStyle w:val="Lienhypertexte"/>
            <w:rFonts w:ascii="FranceTV Brown TT" w:hAnsi="FranceTV Brown TT" w:cs="FranceTV Brown TT"/>
            <w:b/>
            <w:bCs/>
            <w:sz w:val="16"/>
            <w:szCs w:val="16"/>
          </w:rPr>
          <w:t>https://static.francetelevisions.fr/inline-images/code%20de%20conduite%20partenaires%20commerciaux.pdf</w:t>
        </w:r>
      </w:hyperlink>
    </w:p>
    <w:p w14:paraId="3F006B2C" w14:textId="77777777" w:rsidR="00932F37" w:rsidRPr="00E63398" w:rsidRDefault="00932F37" w:rsidP="00932F37">
      <w:pPr>
        <w:ind w:firstLine="2"/>
        <w:jc w:val="both"/>
        <w:rPr>
          <w:rFonts w:ascii="FranceTV Brown TT" w:hAnsi="FranceTV Brown TT" w:cs="FranceTV Brown TT"/>
          <w:szCs w:val="20"/>
        </w:rPr>
      </w:pPr>
      <w:r w:rsidRPr="00E63398">
        <w:rPr>
          <w:rFonts w:ascii="FranceTV Brown TT" w:hAnsi="FranceTV Brown TT" w:cs="FranceTV Brown TT"/>
          <w:b/>
          <w:bCs/>
          <w:szCs w:val="20"/>
        </w:rPr>
        <w:t>Il s’engage à le respecter dans le cadre de ses relations d’affaires avec FTV ou à appliquer des standards équivalents dans le cadre des activités qu’il mène pour le compte de France Télévisions.</w:t>
      </w:r>
    </w:p>
    <w:p w14:paraId="301F71F3" w14:textId="77777777" w:rsidR="0035589D" w:rsidRDefault="0035589D" w:rsidP="0035589D"/>
    <w:p w14:paraId="44C4E405" w14:textId="22C4A2A8" w:rsidR="00E9127C" w:rsidRPr="00E9127C" w:rsidRDefault="00E9127C" w:rsidP="00E9127C">
      <w:pPr>
        <w:pStyle w:val="Titre1"/>
        <w:numPr>
          <w:ilvl w:val="0"/>
          <w:numId w:val="0"/>
        </w:numPr>
        <w:overflowPunct/>
        <w:autoSpaceDE/>
        <w:autoSpaceDN/>
        <w:adjustRightInd/>
        <w:spacing w:before="360" w:after="240"/>
        <w:ind w:left="1701"/>
        <w:jc w:val="left"/>
        <w:textAlignment w:val="auto"/>
        <w:rPr>
          <w:rFonts w:ascii="FranceTV Brown TT Light" w:hAnsi="FranceTV Brown TT Light" w:cs="FranceTV Brown TT Light"/>
          <w:bCs/>
          <w:kern w:val="32"/>
          <w:sz w:val="24"/>
          <w:szCs w:val="32"/>
          <w:u w:val="single"/>
        </w:rPr>
      </w:pPr>
      <w:bookmarkStart w:id="2607" w:name="_Toc164153750"/>
      <w:bookmarkStart w:id="2608" w:name="_Toc222230628"/>
      <w:r>
        <w:rPr>
          <w:rFonts w:ascii="FranceTV Brown TT Light" w:hAnsi="FranceTV Brown TT Light" w:cs="FranceTV Brown TT Light"/>
          <w:bCs/>
          <w:kern w:val="32"/>
          <w:sz w:val="24"/>
          <w:szCs w:val="32"/>
          <w:u w:val="single"/>
        </w:rPr>
        <w:t xml:space="preserve">ARTICLE 20 - </w:t>
      </w:r>
      <w:r w:rsidRPr="00E9127C">
        <w:rPr>
          <w:rFonts w:ascii="FranceTV Brown TT Light" w:hAnsi="FranceTV Brown TT Light" w:cs="FranceTV Brown TT Light"/>
          <w:bCs/>
          <w:kern w:val="32"/>
          <w:sz w:val="24"/>
          <w:szCs w:val="32"/>
          <w:u w:val="single"/>
        </w:rPr>
        <w:t>CONFIDENTIALITE ET DONNEES NOMINATIVES</w:t>
      </w:r>
      <w:bookmarkEnd w:id="2607"/>
      <w:bookmarkEnd w:id="2608"/>
    </w:p>
    <w:p w14:paraId="506C61E4" w14:textId="77777777" w:rsidR="00E9127C" w:rsidRDefault="00E9127C" w:rsidP="00E9127C">
      <w:pPr>
        <w:pStyle w:val="Titre2"/>
        <w:ind w:left="2127" w:hanging="1843"/>
        <w:jc w:val="both"/>
        <w:rPr>
          <w:rFonts w:ascii="FranceTV Brown TT Light" w:hAnsi="FranceTV Brown TT Light" w:cs="FranceTV Brown TT Light"/>
          <w:bCs/>
          <w:iCs/>
          <w:sz w:val="24"/>
          <w:u w:val="single"/>
        </w:rPr>
      </w:pPr>
      <w:bookmarkStart w:id="2609" w:name="_Toc416682382"/>
      <w:bookmarkStart w:id="2610" w:name="_Toc463264317"/>
      <w:bookmarkStart w:id="2611" w:name="_Toc464362632"/>
      <w:bookmarkStart w:id="2612" w:name="_Toc464378333"/>
      <w:bookmarkStart w:id="2613" w:name="_Toc464442123"/>
      <w:bookmarkStart w:id="2614" w:name="_Toc464464757"/>
      <w:bookmarkStart w:id="2615" w:name="_Toc464476930"/>
      <w:bookmarkStart w:id="2616" w:name="_Toc464530332"/>
      <w:bookmarkStart w:id="2617" w:name="_Toc12287546"/>
      <w:bookmarkStart w:id="2618" w:name="_Toc164153751"/>
      <w:bookmarkStart w:id="2619" w:name="_Toc222230629"/>
      <w:r w:rsidRPr="00020C98">
        <w:rPr>
          <w:rFonts w:ascii="FranceTV Brown TT Light" w:hAnsi="FranceTV Brown TT Light" w:cs="FranceTV Brown TT Light"/>
          <w:bCs/>
          <w:iCs/>
          <w:sz w:val="24"/>
          <w:u w:val="single"/>
        </w:rPr>
        <w:t>Engagement d</w:t>
      </w:r>
      <w:bookmarkEnd w:id="2609"/>
      <w:bookmarkEnd w:id="2610"/>
      <w:bookmarkEnd w:id="2611"/>
      <w:bookmarkEnd w:id="2612"/>
      <w:bookmarkEnd w:id="2613"/>
      <w:bookmarkEnd w:id="2614"/>
      <w:bookmarkEnd w:id="2615"/>
      <w:bookmarkEnd w:id="2616"/>
      <w:bookmarkEnd w:id="2617"/>
      <w:r>
        <w:rPr>
          <w:rFonts w:ascii="FranceTV Brown TT Light" w:hAnsi="FranceTV Brown TT Light" w:cs="FranceTV Brown TT Light"/>
          <w:bCs/>
          <w:iCs/>
          <w:sz w:val="24"/>
          <w:u w:val="single"/>
        </w:rPr>
        <w:t>es parties</w:t>
      </w:r>
      <w:bookmarkEnd w:id="2618"/>
      <w:bookmarkEnd w:id="2619"/>
    </w:p>
    <w:p w14:paraId="68F44C01" w14:textId="77777777" w:rsidR="00E9127C" w:rsidRDefault="00E9127C" w:rsidP="00E9127C"/>
    <w:p w14:paraId="7F14BCF1" w14:textId="77777777" w:rsidR="00E9127C" w:rsidRPr="00A60479" w:rsidRDefault="00E9127C" w:rsidP="00E9127C">
      <w:pPr>
        <w:rPr>
          <w:rFonts w:ascii="FranceTV Brown TT Light" w:hAnsi="FranceTV Brown TT Light" w:cs="FranceTV Brown TT Light"/>
        </w:rPr>
      </w:pPr>
      <w:r w:rsidRPr="00825688">
        <w:rPr>
          <w:rFonts w:ascii="FranceTV Brown TT Light" w:hAnsi="FranceTV Brown TT Light" w:cs="FranceTV Brown TT Light"/>
        </w:rPr>
        <w:t xml:space="preserve">Chaque partie à l’accord-cadre s’engage à respecter son obligation de confidentialité et la protection des données nominatives dans les conditions décrites aux articles 5.1 et 5.2 </w:t>
      </w:r>
      <w:r>
        <w:rPr>
          <w:rFonts w:ascii="FranceTV Brown TT Light" w:hAnsi="FranceTV Brown TT Light" w:cs="FranceTV Brown TT Light"/>
        </w:rPr>
        <w:t>des CCAG-FCS.</w:t>
      </w:r>
    </w:p>
    <w:p w14:paraId="59A1700C" w14:textId="77777777" w:rsidR="00E9127C" w:rsidRPr="00020C98" w:rsidRDefault="00E9127C" w:rsidP="00E9127C">
      <w:pPr>
        <w:rPr>
          <w:rFonts w:ascii="FranceTV Brown TT Light" w:hAnsi="FranceTV Brown TT Light" w:cs="FranceTV Brown TT Light"/>
        </w:rPr>
      </w:pPr>
    </w:p>
    <w:p w14:paraId="21545800" w14:textId="77777777" w:rsidR="00E9127C" w:rsidRPr="00411E52" w:rsidRDefault="00E9127C" w:rsidP="00E9127C">
      <w:pPr>
        <w:ind w:firstLine="2"/>
        <w:jc w:val="both"/>
        <w:rPr>
          <w:rFonts w:ascii="FranceTV Brown TT Light" w:hAnsi="FranceTV Brown TT Light" w:cs="FranceTV Brown TT Light"/>
        </w:rPr>
      </w:pPr>
      <w:bookmarkStart w:id="2620" w:name="_Toc416682384"/>
      <w:bookmarkStart w:id="2621" w:name="_Toc464378334"/>
      <w:bookmarkStart w:id="2622" w:name="_Toc464442124"/>
      <w:bookmarkStart w:id="2623" w:name="_Toc464464758"/>
      <w:bookmarkStart w:id="2624" w:name="_Toc464476931"/>
      <w:bookmarkStart w:id="2625" w:name="_Toc464530333"/>
      <w:r w:rsidRPr="00020C98">
        <w:rPr>
          <w:rFonts w:ascii="FranceTV Brown TT Light" w:hAnsi="FranceTV Brown TT Light" w:cs="FranceTV Brown TT Light"/>
        </w:rPr>
        <w:t xml:space="preserve">A titre de condition déterminante de l’accord de France Télévisions, le Titulaire, agissant tant pour lui-même que pour le compte de ses salariés dont il se porte garant, s’engage à conserver la plus stricte confidentialité concernant les prestations réalisées par lui au profit de France Télévisions quand bien même lesdites prestations ne seraient pas par nature confidentielles et plus généralement sur toute information qu’il pourrait recueillir sur France Télévisions </w:t>
      </w:r>
      <w:r w:rsidRPr="00411E52">
        <w:rPr>
          <w:rFonts w:ascii="FranceTV Brown TT Light" w:hAnsi="FranceTV Brown TT Light" w:cs="FranceTV Brown TT Light"/>
        </w:rPr>
        <w:t>ainsi que sur toute filiale du groupe.</w:t>
      </w:r>
    </w:p>
    <w:p w14:paraId="3BC0B119" w14:textId="77777777" w:rsidR="00E9127C" w:rsidRPr="00411E52" w:rsidRDefault="00E9127C" w:rsidP="00E9127C">
      <w:pPr>
        <w:ind w:firstLine="2"/>
        <w:jc w:val="both"/>
        <w:rPr>
          <w:rFonts w:ascii="FranceTV Brown TT Light" w:hAnsi="FranceTV Brown TT Light" w:cs="FranceTV Brown TT Light"/>
        </w:rPr>
      </w:pPr>
    </w:p>
    <w:p w14:paraId="6A56CF4A" w14:textId="77777777" w:rsidR="00E9127C" w:rsidRPr="00411E52" w:rsidRDefault="00E9127C" w:rsidP="00E9127C">
      <w:pPr>
        <w:ind w:firstLine="2"/>
        <w:jc w:val="both"/>
        <w:rPr>
          <w:rFonts w:ascii="FranceTV Brown TT Light" w:hAnsi="FranceTV Brown TT Light" w:cs="FranceTV Brown TT Light"/>
        </w:rPr>
      </w:pPr>
      <w:r w:rsidRPr="00411E52">
        <w:rPr>
          <w:rFonts w:ascii="FranceTV Brown TT Light" w:hAnsi="FranceTV Brown TT Light" w:cs="FranceTV Brown TT Light"/>
        </w:rPr>
        <w:t xml:space="preserve">Le Titulaire s’interdit de divulguer, directement ou indirectement, en partie ou en totalité, la nature et le contenu des Prestations qu’il réalise au profit de France Télévisions, et plus généralement toute information obtenue à l'occasion de la négociation et/ou de l'exécution du présent accord-cadre, et notamment les données nominatives. </w:t>
      </w:r>
    </w:p>
    <w:p w14:paraId="1F5B4777" w14:textId="77777777" w:rsidR="00E9127C" w:rsidRPr="00411E52" w:rsidRDefault="00E9127C" w:rsidP="00E9127C">
      <w:pPr>
        <w:jc w:val="both"/>
        <w:rPr>
          <w:rFonts w:ascii="FranceTV Brown TT Light" w:hAnsi="FranceTV Brown TT Light" w:cs="FranceTV Brown TT Light"/>
        </w:rPr>
      </w:pPr>
    </w:p>
    <w:p w14:paraId="0BD16432" w14:textId="77777777" w:rsidR="00E9127C" w:rsidRPr="00411E52" w:rsidRDefault="00E9127C" w:rsidP="00E9127C">
      <w:pPr>
        <w:pStyle w:val="Titre2"/>
        <w:ind w:left="2127" w:hanging="1843"/>
        <w:jc w:val="both"/>
        <w:rPr>
          <w:rFonts w:ascii="FranceTV Brown TT Light" w:hAnsi="FranceTV Brown TT Light" w:cs="FranceTV Brown TT Light"/>
          <w:bCs/>
          <w:iCs/>
          <w:sz w:val="24"/>
          <w:u w:val="single"/>
        </w:rPr>
      </w:pPr>
      <w:bookmarkStart w:id="2626" w:name="_Toc12287547"/>
      <w:bookmarkStart w:id="2627" w:name="_Toc164153752"/>
      <w:bookmarkStart w:id="2628" w:name="_Toc222230630"/>
      <w:r w:rsidRPr="00411E52">
        <w:rPr>
          <w:rFonts w:ascii="FranceTV Brown TT Light" w:hAnsi="FranceTV Brown TT Light" w:cs="FranceTV Brown TT Light"/>
          <w:bCs/>
          <w:iCs/>
          <w:sz w:val="24"/>
          <w:u w:val="single"/>
        </w:rPr>
        <w:t>Durée</w:t>
      </w:r>
      <w:bookmarkEnd w:id="2620"/>
      <w:bookmarkEnd w:id="2621"/>
      <w:bookmarkEnd w:id="2622"/>
      <w:r w:rsidRPr="00411E52">
        <w:rPr>
          <w:rFonts w:ascii="FranceTV Brown TT Light" w:hAnsi="FranceTV Brown TT Light" w:cs="FranceTV Brown TT Light"/>
          <w:bCs/>
          <w:iCs/>
          <w:sz w:val="24"/>
          <w:u w:val="single"/>
        </w:rPr>
        <w:t xml:space="preserve"> de la confidentialité</w:t>
      </w:r>
      <w:bookmarkEnd w:id="2623"/>
      <w:bookmarkEnd w:id="2624"/>
      <w:bookmarkEnd w:id="2625"/>
      <w:bookmarkEnd w:id="2626"/>
      <w:bookmarkEnd w:id="2627"/>
      <w:bookmarkEnd w:id="2628"/>
    </w:p>
    <w:p w14:paraId="7AFD7BF9" w14:textId="77777777" w:rsidR="00E9127C" w:rsidRPr="00411E52" w:rsidRDefault="00E9127C" w:rsidP="00E9127C">
      <w:pPr>
        <w:rPr>
          <w:rFonts w:ascii="FranceTV Brown TT Light" w:hAnsi="FranceTV Brown TT Light" w:cs="FranceTV Brown TT Light"/>
        </w:rPr>
      </w:pPr>
    </w:p>
    <w:p w14:paraId="6989E6EE" w14:textId="77777777" w:rsidR="00E9127C" w:rsidRPr="00020C98" w:rsidRDefault="00E9127C" w:rsidP="00E9127C">
      <w:pPr>
        <w:ind w:firstLine="2"/>
        <w:jc w:val="both"/>
        <w:rPr>
          <w:rFonts w:ascii="FranceTV Brown TT Light" w:hAnsi="FranceTV Brown TT Light" w:cs="FranceTV Brown TT Light"/>
        </w:rPr>
      </w:pPr>
      <w:r w:rsidRPr="00411E52">
        <w:rPr>
          <w:rFonts w:ascii="FranceTV Brown TT Light" w:hAnsi="FranceTV Brown TT Light" w:cs="FranceTV Brown TT Light"/>
        </w:rPr>
        <w:t>Le présent engagement de confidentialité est conclu pour la durée couvrant à la fois la phase précédant la conclusion de l’accord-cadre et l'exécution de l’accord-cadre, et reste en vigueur pour une durée de 3 ans à l’issue de l’exécution ou de la résiliation de l’accord-cadre ou pour une</w:t>
      </w:r>
      <w:r w:rsidRPr="00020C98">
        <w:rPr>
          <w:rFonts w:ascii="FranceTV Brown TT Light" w:hAnsi="FranceTV Brown TT Light" w:cs="FranceTV Brown TT Light"/>
        </w:rPr>
        <w:t xml:space="preserve"> durée supérieure notifiée par France Télévisions.</w:t>
      </w:r>
    </w:p>
    <w:p w14:paraId="6A6D32D1" w14:textId="77777777" w:rsidR="00E9127C" w:rsidRPr="00020C98" w:rsidRDefault="00E9127C" w:rsidP="00E9127C">
      <w:pPr>
        <w:ind w:firstLine="2"/>
        <w:jc w:val="both"/>
        <w:rPr>
          <w:rFonts w:ascii="FranceTV Brown TT Light" w:hAnsi="FranceTV Brown TT Light" w:cs="FranceTV Brown TT Light"/>
        </w:rPr>
      </w:pPr>
    </w:p>
    <w:p w14:paraId="7A436D84" w14:textId="77777777" w:rsidR="00E9127C" w:rsidRPr="00020C98" w:rsidRDefault="00E9127C" w:rsidP="00E9127C">
      <w:pPr>
        <w:pStyle w:val="Titre2"/>
        <w:ind w:left="2127" w:hanging="1843"/>
        <w:jc w:val="both"/>
        <w:rPr>
          <w:rFonts w:ascii="FranceTV Brown TT Light" w:hAnsi="FranceTV Brown TT Light" w:cs="FranceTV Brown TT Light"/>
          <w:bCs/>
          <w:iCs/>
          <w:sz w:val="24"/>
          <w:u w:val="single"/>
        </w:rPr>
      </w:pPr>
      <w:bookmarkStart w:id="2629" w:name="_Toc416682385"/>
      <w:bookmarkStart w:id="2630" w:name="_Toc463264318"/>
      <w:bookmarkStart w:id="2631" w:name="_Toc464362633"/>
      <w:bookmarkStart w:id="2632" w:name="_Toc464378335"/>
      <w:bookmarkStart w:id="2633" w:name="_Toc464442125"/>
      <w:bookmarkStart w:id="2634" w:name="_Toc464464759"/>
      <w:bookmarkStart w:id="2635" w:name="_Toc464476932"/>
      <w:bookmarkStart w:id="2636" w:name="_Toc464530334"/>
      <w:bookmarkStart w:id="2637" w:name="_Toc12287548"/>
      <w:bookmarkStart w:id="2638" w:name="_Toc164153753"/>
      <w:bookmarkStart w:id="2639" w:name="_Toc222230631"/>
      <w:r w:rsidRPr="00020C98">
        <w:rPr>
          <w:rFonts w:ascii="FranceTV Brown TT Light" w:hAnsi="FranceTV Brown TT Light" w:cs="FranceTV Brown TT Light"/>
          <w:bCs/>
          <w:iCs/>
          <w:sz w:val="24"/>
          <w:u w:val="single"/>
        </w:rPr>
        <w:t>Responsabilité</w:t>
      </w:r>
      <w:bookmarkEnd w:id="2629"/>
      <w:bookmarkEnd w:id="2630"/>
      <w:bookmarkEnd w:id="2631"/>
      <w:bookmarkEnd w:id="2632"/>
      <w:bookmarkEnd w:id="2633"/>
      <w:r w:rsidRPr="00020C98">
        <w:rPr>
          <w:rFonts w:ascii="FranceTV Brown TT Light" w:hAnsi="FranceTV Brown TT Light" w:cs="FranceTV Brown TT Light"/>
          <w:bCs/>
          <w:iCs/>
          <w:sz w:val="24"/>
          <w:u w:val="single"/>
        </w:rPr>
        <w:t xml:space="preserve"> en cas de divulgation</w:t>
      </w:r>
      <w:bookmarkEnd w:id="2634"/>
      <w:bookmarkEnd w:id="2635"/>
      <w:bookmarkEnd w:id="2636"/>
      <w:bookmarkEnd w:id="2637"/>
      <w:bookmarkEnd w:id="2638"/>
      <w:bookmarkEnd w:id="2639"/>
    </w:p>
    <w:p w14:paraId="07CD48E2" w14:textId="77777777" w:rsidR="00E9127C" w:rsidRPr="00020C98" w:rsidRDefault="00E9127C" w:rsidP="00E9127C">
      <w:pPr>
        <w:rPr>
          <w:rFonts w:ascii="FranceTV Brown TT Light" w:hAnsi="FranceTV Brown TT Light" w:cs="FranceTV Brown TT Light"/>
        </w:rPr>
      </w:pPr>
    </w:p>
    <w:p w14:paraId="6971B72D" w14:textId="77777777" w:rsidR="00E9127C" w:rsidRPr="00020C98" w:rsidRDefault="00E9127C" w:rsidP="00E9127C">
      <w:pPr>
        <w:jc w:val="both"/>
        <w:rPr>
          <w:rFonts w:ascii="FranceTV Brown TT Light" w:hAnsi="FranceTV Brown TT Light" w:cs="FranceTV Brown TT Light"/>
        </w:rPr>
      </w:pPr>
      <w:r w:rsidRPr="00020C98">
        <w:rPr>
          <w:rFonts w:ascii="FranceTV Brown TT Light" w:hAnsi="FranceTV Brown TT Light" w:cs="FranceTV Brown TT Light"/>
        </w:rPr>
        <w:t xml:space="preserve">Le Titulaire assume l’entière responsabilité de toute divulgation non expressément autorisée. </w:t>
      </w:r>
    </w:p>
    <w:p w14:paraId="4A8D3893" w14:textId="77777777" w:rsidR="00E9127C" w:rsidRPr="00020C98" w:rsidRDefault="00E9127C" w:rsidP="00E9127C">
      <w:pPr>
        <w:jc w:val="both"/>
        <w:rPr>
          <w:rFonts w:ascii="FranceTV Brown TT Light" w:hAnsi="FranceTV Brown TT Light" w:cs="FranceTV Brown TT Light"/>
        </w:rPr>
      </w:pPr>
    </w:p>
    <w:p w14:paraId="26C04994" w14:textId="77777777" w:rsidR="00E9127C" w:rsidRPr="00020C98" w:rsidRDefault="00E9127C" w:rsidP="00E9127C">
      <w:pPr>
        <w:jc w:val="both"/>
        <w:rPr>
          <w:rFonts w:ascii="FranceTV Brown TT Light" w:hAnsi="FranceTV Brown TT Light" w:cs="FranceTV Brown TT Light"/>
        </w:rPr>
      </w:pPr>
      <w:r w:rsidRPr="00020C98">
        <w:rPr>
          <w:rFonts w:ascii="FranceTV Brown TT Light" w:hAnsi="FranceTV Brown TT Light" w:cs="FranceTV Brown TT Light"/>
        </w:rPr>
        <w:t xml:space="preserve">Notamment, il assume le respect du présent engagement par ses salariés et dirigeants, ainsi que par ses sous-traitants divers conformément à l’article 1120 du code civil français, et répond envers France Télévisions de tout manquement commis par ces personnes, y compris si elles ont quitté la société du Titulaire. </w:t>
      </w:r>
    </w:p>
    <w:p w14:paraId="39D37501" w14:textId="77777777" w:rsidR="00E9127C" w:rsidRPr="00020C98" w:rsidRDefault="00E9127C" w:rsidP="00E9127C">
      <w:pPr>
        <w:jc w:val="both"/>
        <w:rPr>
          <w:rFonts w:ascii="FranceTV Brown TT Light" w:hAnsi="FranceTV Brown TT Light" w:cs="FranceTV Brown TT Light"/>
        </w:rPr>
      </w:pPr>
    </w:p>
    <w:p w14:paraId="003C70B9" w14:textId="77777777" w:rsidR="00E9127C" w:rsidRPr="00020C98" w:rsidRDefault="00E9127C" w:rsidP="00E9127C">
      <w:pPr>
        <w:jc w:val="both"/>
        <w:rPr>
          <w:rFonts w:ascii="FranceTV Brown TT Light" w:hAnsi="FranceTV Brown TT Light" w:cs="FranceTV Brown TT Light"/>
        </w:rPr>
      </w:pPr>
      <w:r w:rsidRPr="00020C98">
        <w:rPr>
          <w:rFonts w:ascii="FranceTV Brown TT Light" w:hAnsi="FranceTV Brown TT Light" w:cs="FranceTV Brown TT Light"/>
        </w:rPr>
        <w:t>Le Titulaire reconnaît que tout manquement à ces obligations léserait gravement les intérêts de France Télévisions qui se réserve le droit d’engager toute action aux plans civil et pénal.</w:t>
      </w:r>
    </w:p>
    <w:p w14:paraId="21270EC0" w14:textId="77777777" w:rsidR="00DB2789" w:rsidRDefault="00DB2789" w:rsidP="0035589D"/>
    <w:p w14:paraId="70DC9705" w14:textId="77777777" w:rsidR="00663988" w:rsidRPr="00663988" w:rsidRDefault="00663988" w:rsidP="00663988">
      <w:pPr>
        <w:pStyle w:val="Titre1"/>
        <w:overflowPunct/>
        <w:autoSpaceDE/>
        <w:autoSpaceDN/>
        <w:adjustRightInd/>
        <w:spacing w:before="360" w:after="240"/>
        <w:ind w:left="1701"/>
        <w:jc w:val="left"/>
        <w:textAlignment w:val="auto"/>
        <w:rPr>
          <w:rFonts w:ascii="FranceTV Brown TT Light" w:hAnsi="FranceTV Brown TT Light" w:cs="FranceTV Brown TT Light"/>
          <w:bCs/>
          <w:kern w:val="32"/>
          <w:sz w:val="24"/>
          <w:szCs w:val="32"/>
          <w:u w:val="single"/>
        </w:rPr>
      </w:pPr>
      <w:bookmarkStart w:id="2640" w:name="_Toc12287550"/>
      <w:bookmarkStart w:id="2641" w:name="_Toc222230632"/>
      <w:bookmarkStart w:id="2642" w:name="_Toc12287544"/>
      <w:bookmarkStart w:id="2643" w:name="_Toc12287554"/>
      <w:bookmarkEnd w:id="2592"/>
      <w:bookmarkEnd w:id="2593"/>
      <w:bookmarkEnd w:id="2594"/>
      <w:bookmarkEnd w:id="2595"/>
      <w:bookmarkEnd w:id="2596"/>
      <w:r w:rsidRPr="00663988">
        <w:rPr>
          <w:rFonts w:ascii="FranceTV Brown TT Light" w:hAnsi="FranceTV Brown TT Light" w:cs="FranceTV Brown TT Light"/>
          <w:bCs/>
          <w:kern w:val="32"/>
          <w:sz w:val="24"/>
          <w:szCs w:val="32"/>
          <w:u w:val="single"/>
        </w:rPr>
        <w:t>ASSURANCES</w:t>
      </w:r>
      <w:bookmarkEnd w:id="2640"/>
      <w:r w:rsidRPr="00663988">
        <w:rPr>
          <w:rFonts w:ascii="FranceTV Brown TT Light" w:hAnsi="FranceTV Brown TT Light" w:cs="FranceTV Brown TT Light"/>
          <w:bCs/>
          <w:kern w:val="32"/>
          <w:sz w:val="24"/>
          <w:szCs w:val="32"/>
          <w:u w:val="single"/>
        </w:rPr>
        <w:t xml:space="preserve"> ET RESPONSABILITE</w:t>
      </w:r>
      <w:bookmarkEnd w:id="2641"/>
    </w:p>
    <w:p w14:paraId="599A7E52" w14:textId="77777777" w:rsidR="00663988" w:rsidRPr="00020C98" w:rsidRDefault="00663988" w:rsidP="00663988">
      <w:pPr>
        <w:pStyle w:val="Titre2"/>
        <w:ind w:left="2127" w:hanging="1843"/>
        <w:jc w:val="both"/>
        <w:rPr>
          <w:rFonts w:ascii="FranceTV Brown TT Light" w:hAnsi="FranceTV Brown TT Light" w:cs="FranceTV Brown TT Light"/>
          <w:bCs/>
          <w:iCs/>
          <w:sz w:val="24"/>
          <w:u w:val="single"/>
        </w:rPr>
      </w:pPr>
      <w:bookmarkStart w:id="2644" w:name="_Toc12968492"/>
      <w:bookmarkStart w:id="2645" w:name="_Toc222230633"/>
      <w:r w:rsidRPr="00020C98">
        <w:rPr>
          <w:rFonts w:ascii="FranceTV Brown TT Light" w:hAnsi="FranceTV Brown TT Light" w:cs="FranceTV Brown TT Light"/>
          <w:bCs/>
          <w:iCs/>
          <w:sz w:val="24"/>
          <w:u w:val="single"/>
        </w:rPr>
        <w:t>Assurance</w:t>
      </w:r>
      <w:bookmarkEnd w:id="2644"/>
      <w:bookmarkEnd w:id="2645"/>
    </w:p>
    <w:p w14:paraId="16ECF206" w14:textId="77777777" w:rsidR="00663988" w:rsidRPr="00020C98" w:rsidRDefault="00663988" w:rsidP="00663988">
      <w:pPr>
        <w:rPr>
          <w:rFonts w:ascii="FranceTV Brown TT Light" w:hAnsi="FranceTV Brown TT Light" w:cs="FranceTV Brown TT Light"/>
        </w:rPr>
      </w:pPr>
    </w:p>
    <w:p w14:paraId="1B0D88AE" w14:textId="77777777" w:rsidR="00663988" w:rsidRPr="00020C98" w:rsidRDefault="00663988" w:rsidP="00663988">
      <w:pPr>
        <w:jc w:val="both"/>
        <w:rPr>
          <w:rFonts w:ascii="FranceTV Brown TT Light" w:hAnsi="FranceTV Brown TT Light" w:cs="FranceTV Brown TT Light"/>
        </w:rPr>
      </w:pPr>
      <w:r w:rsidRPr="00020C98">
        <w:rPr>
          <w:rFonts w:ascii="FranceTV Brown TT Light" w:hAnsi="FranceTV Brown TT Light" w:cs="FranceTV Brown TT Light"/>
        </w:rPr>
        <w:t>En vertu de l’article 9 du CCAG-FCS, le Titulaire doit contracter les assurances permettant de garantir sa responsabilité à l’égard du Pouvoir Adjudicateur et des tiers, victimes d’accidents ou de dommages causés par l’exécution des prestations.</w:t>
      </w:r>
    </w:p>
    <w:p w14:paraId="71412D09" w14:textId="77777777" w:rsidR="00663988" w:rsidRPr="00020C98" w:rsidRDefault="00663988" w:rsidP="00663988">
      <w:pPr>
        <w:jc w:val="both"/>
        <w:rPr>
          <w:rFonts w:ascii="FranceTV Brown TT Light" w:hAnsi="FranceTV Brown TT Light" w:cs="FranceTV Brown TT Light"/>
        </w:rPr>
      </w:pPr>
    </w:p>
    <w:p w14:paraId="6C69AA74" w14:textId="77777777" w:rsidR="00663988" w:rsidRPr="00411E52" w:rsidRDefault="00663988" w:rsidP="00663988">
      <w:pPr>
        <w:jc w:val="both"/>
        <w:rPr>
          <w:rFonts w:ascii="FranceTV Brown TT Light" w:hAnsi="FranceTV Brown TT Light" w:cs="FranceTV Brown TT Light"/>
        </w:rPr>
      </w:pPr>
      <w:r w:rsidRPr="00020C98">
        <w:rPr>
          <w:rFonts w:ascii="FranceTV Brown TT Light" w:hAnsi="FranceTV Brown TT Light" w:cs="FranceTV Brown TT Light"/>
        </w:rPr>
        <w:t xml:space="preserve">Le Titulaire doit justifier, dans un délai </w:t>
      </w:r>
      <w:r w:rsidRPr="00E9127C">
        <w:rPr>
          <w:rFonts w:ascii="FranceTV Brown TT Light" w:hAnsi="FranceTV Brown TT Light" w:cs="FranceTV Brown TT Light"/>
        </w:rPr>
        <w:t>de quinze (15) jours calendaires</w:t>
      </w:r>
      <w:r w:rsidRPr="00020C98">
        <w:rPr>
          <w:rFonts w:ascii="FranceTV Brown TT Light" w:hAnsi="FranceTV Brown TT Light" w:cs="FranceTV Brown TT Light"/>
        </w:rPr>
        <w:t xml:space="preserve"> à compter de la </w:t>
      </w:r>
      <w:r w:rsidRPr="00411E52">
        <w:rPr>
          <w:rFonts w:ascii="FranceTV Brown TT Light" w:hAnsi="FranceTV Brown TT Light" w:cs="FranceTV Brown TT Light"/>
        </w:rPr>
        <w:t>notification de l’accord-cadre et avant tout début d’exécution de celui-ci, qu’il est Titulaire de ces contrats d’assurance, au moyen d’une attestation établissant l’étendue de la responsabilité garantie.</w:t>
      </w:r>
    </w:p>
    <w:p w14:paraId="2CBD0B78" w14:textId="77777777" w:rsidR="00663988" w:rsidRPr="00411E52" w:rsidRDefault="00663988" w:rsidP="00663988">
      <w:pPr>
        <w:jc w:val="both"/>
        <w:rPr>
          <w:rFonts w:ascii="FranceTV Brown TT Light" w:hAnsi="FranceTV Brown TT Light" w:cs="FranceTV Brown TT Light"/>
        </w:rPr>
      </w:pPr>
    </w:p>
    <w:p w14:paraId="6B6DC0A6" w14:textId="77777777" w:rsidR="00663988" w:rsidRPr="00020C98" w:rsidRDefault="00663988" w:rsidP="00663988">
      <w:pPr>
        <w:jc w:val="both"/>
        <w:rPr>
          <w:rFonts w:ascii="FranceTV Brown TT Light" w:hAnsi="FranceTV Brown TT Light" w:cs="FranceTV Brown TT Light"/>
        </w:rPr>
      </w:pPr>
      <w:r w:rsidRPr="00411E52">
        <w:rPr>
          <w:rFonts w:ascii="FranceTV Brown TT Light" w:hAnsi="FranceTV Brown TT Light" w:cs="FranceTV Brown TT Light"/>
        </w:rPr>
        <w:t>A tout moment durant l’exécution de l’accord-cadre, le Titulaire</w:t>
      </w:r>
      <w:r w:rsidRPr="00020C98">
        <w:rPr>
          <w:rFonts w:ascii="FranceTV Brown TT Light" w:hAnsi="FranceTV Brown TT Light" w:cs="FranceTV Brown TT Light"/>
        </w:rPr>
        <w:t xml:space="preserve"> doit être en mesure de produire cette attestation, sur demande du Pouvoir Adjudicateur et dans un </w:t>
      </w:r>
      <w:r w:rsidRPr="00E9127C">
        <w:rPr>
          <w:rFonts w:ascii="FranceTV Brown TT Light" w:hAnsi="FranceTV Brown TT Light" w:cs="FranceTV Brown TT Light"/>
        </w:rPr>
        <w:t>délai de quinze (15) jours calendaires à</w:t>
      </w:r>
      <w:r w:rsidRPr="00020C98">
        <w:rPr>
          <w:rFonts w:ascii="FranceTV Brown TT Light" w:hAnsi="FranceTV Brown TT Light" w:cs="FranceTV Brown TT Light"/>
        </w:rPr>
        <w:t xml:space="preserve"> compter de la réception de la demande.</w:t>
      </w:r>
    </w:p>
    <w:p w14:paraId="6C849A23" w14:textId="77777777" w:rsidR="00663988" w:rsidRPr="00020C98" w:rsidRDefault="00663988" w:rsidP="00663988">
      <w:pPr>
        <w:jc w:val="both"/>
        <w:rPr>
          <w:rFonts w:ascii="FranceTV Brown TT Light" w:hAnsi="FranceTV Brown TT Light" w:cs="FranceTV Brown TT Light"/>
        </w:rPr>
      </w:pPr>
    </w:p>
    <w:p w14:paraId="361A180B" w14:textId="77777777" w:rsidR="00663988" w:rsidRPr="00020C98" w:rsidRDefault="00663988" w:rsidP="00663988">
      <w:pPr>
        <w:pStyle w:val="Titre2"/>
        <w:ind w:left="2127" w:hanging="1843"/>
        <w:jc w:val="both"/>
        <w:rPr>
          <w:rFonts w:ascii="FranceTV Brown TT Light" w:hAnsi="FranceTV Brown TT Light" w:cs="FranceTV Brown TT Light"/>
          <w:bCs/>
          <w:iCs/>
          <w:sz w:val="24"/>
          <w:u w:val="single"/>
        </w:rPr>
      </w:pPr>
      <w:bookmarkStart w:id="2646" w:name="_Toc12968493"/>
      <w:bookmarkStart w:id="2647" w:name="_Toc222230634"/>
      <w:r w:rsidRPr="00020C98">
        <w:rPr>
          <w:rFonts w:ascii="FranceTV Brown TT Light" w:hAnsi="FranceTV Brown TT Light" w:cs="FranceTV Brown TT Light"/>
          <w:bCs/>
          <w:iCs/>
          <w:sz w:val="24"/>
          <w:u w:val="single"/>
        </w:rPr>
        <w:t>Responsabilité contractuelle</w:t>
      </w:r>
      <w:bookmarkEnd w:id="2646"/>
      <w:bookmarkEnd w:id="2647"/>
    </w:p>
    <w:p w14:paraId="2219240E" w14:textId="77777777" w:rsidR="00663988" w:rsidRPr="00020C98" w:rsidRDefault="00663988" w:rsidP="00663988">
      <w:pPr>
        <w:rPr>
          <w:rFonts w:ascii="FranceTV Brown TT Light" w:hAnsi="FranceTV Brown TT Light" w:cs="FranceTV Brown TT Light"/>
        </w:rPr>
      </w:pPr>
    </w:p>
    <w:p w14:paraId="3989008F" w14:textId="77777777" w:rsidR="00663988" w:rsidRPr="00411E52" w:rsidRDefault="00663988" w:rsidP="00663988">
      <w:pPr>
        <w:jc w:val="both"/>
        <w:rPr>
          <w:rFonts w:ascii="FranceTV Brown TT Light" w:hAnsi="FranceTV Brown TT Light" w:cs="FranceTV Brown TT Light"/>
        </w:rPr>
      </w:pPr>
      <w:r w:rsidRPr="00020C98">
        <w:rPr>
          <w:rFonts w:ascii="FranceTV Brown TT Light" w:hAnsi="FranceTV Brown TT Light" w:cs="FranceTV Brown TT Light"/>
        </w:rPr>
        <w:t xml:space="preserve">Après mise en demeure restée infructueuse, le Titulaire peut voir sa responsabilité engagée en cas de non-exécution ou de mauvaise exécution des prestations attendues dans le cadre du </w:t>
      </w:r>
      <w:r w:rsidRPr="00411E52">
        <w:rPr>
          <w:rFonts w:ascii="FranceTV Brown TT Light" w:hAnsi="FranceTV Brown TT Light" w:cs="FranceTV Brown TT Light"/>
        </w:rPr>
        <w:t>présent accord-cadre.</w:t>
      </w:r>
    </w:p>
    <w:p w14:paraId="57E72EC3" w14:textId="77777777" w:rsidR="00663988" w:rsidRPr="00411E52" w:rsidRDefault="00663988" w:rsidP="00663988">
      <w:pPr>
        <w:jc w:val="both"/>
        <w:rPr>
          <w:rFonts w:ascii="FranceTV Brown TT Light" w:hAnsi="FranceTV Brown TT Light" w:cs="FranceTV Brown TT Light"/>
        </w:rPr>
      </w:pPr>
    </w:p>
    <w:p w14:paraId="5AF9CD40" w14:textId="77777777" w:rsidR="00663988" w:rsidRPr="00411E52" w:rsidRDefault="00663988" w:rsidP="00663988">
      <w:pPr>
        <w:jc w:val="both"/>
        <w:rPr>
          <w:rFonts w:ascii="FranceTV Brown TT Light" w:hAnsi="FranceTV Brown TT Light" w:cs="FranceTV Brown TT Light"/>
        </w:rPr>
      </w:pPr>
      <w:r w:rsidRPr="00411E52">
        <w:rPr>
          <w:rFonts w:ascii="FranceTV Brown TT Light" w:hAnsi="FranceTV Brown TT Light" w:cs="FranceTV Brown TT Light"/>
        </w:rPr>
        <w:t xml:space="preserve">Dans l’hypothèse de l’engagement de la responsabilité contractuelle du Titulaire, le montant des indemnités est plafonné à une somme égale au montant global TTC du bon de commande pour les prestations engageant cette responsabilité. </w:t>
      </w:r>
    </w:p>
    <w:p w14:paraId="3C43E4FF" w14:textId="77777777" w:rsidR="00663988" w:rsidRPr="00411E52" w:rsidRDefault="00663988" w:rsidP="00663988">
      <w:pPr>
        <w:jc w:val="both"/>
        <w:rPr>
          <w:rFonts w:ascii="FranceTV Brown TT Light" w:hAnsi="FranceTV Brown TT Light" w:cs="FranceTV Brown TT Light"/>
        </w:rPr>
      </w:pPr>
    </w:p>
    <w:p w14:paraId="13B4CED3" w14:textId="77777777" w:rsidR="00663988" w:rsidRPr="00411E52" w:rsidRDefault="00663988" w:rsidP="00663988">
      <w:pPr>
        <w:jc w:val="both"/>
        <w:rPr>
          <w:rFonts w:ascii="FranceTV Brown TT Light" w:hAnsi="FranceTV Brown TT Light" w:cs="FranceTV Brown TT Light"/>
        </w:rPr>
      </w:pPr>
      <w:r w:rsidRPr="00411E52">
        <w:rPr>
          <w:rFonts w:ascii="FranceTV Brown TT Light" w:hAnsi="FranceTV Brown TT Light" w:cs="FranceTV Brown TT Light"/>
        </w:rPr>
        <w:t>Toutefois, en cas de commission par le Titulaire d’une faute lourde ou de manquement à une obligation contractuelle essentielle, le plafonnement de la responsabilité du Titulaire ne peut être mis en œuvre au bénéfice de ce dernier.</w:t>
      </w:r>
    </w:p>
    <w:p w14:paraId="1A6F335F" w14:textId="77777777" w:rsidR="00663988" w:rsidRPr="00411E52" w:rsidRDefault="00663988" w:rsidP="00663988">
      <w:pPr>
        <w:jc w:val="both"/>
        <w:rPr>
          <w:rFonts w:ascii="FranceTV Brown TT Light" w:hAnsi="FranceTV Brown TT Light" w:cs="FranceTV Brown TT Light"/>
        </w:rPr>
      </w:pPr>
    </w:p>
    <w:p w14:paraId="37127843" w14:textId="77777777" w:rsidR="00663988" w:rsidRPr="00411E52" w:rsidRDefault="00663988" w:rsidP="00663988">
      <w:pPr>
        <w:pStyle w:val="Titre2"/>
        <w:ind w:left="2127" w:hanging="1843"/>
        <w:jc w:val="both"/>
        <w:rPr>
          <w:rFonts w:ascii="FranceTV Brown TT Light" w:hAnsi="FranceTV Brown TT Light" w:cs="FranceTV Brown TT Light"/>
          <w:bCs/>
          <w:iCs/>
          <w:sz w:val="24"/>
          <w:u w:val="single"/>
        </w:rPr>
      </w:pPr>
      <w:bookmarkStart w:id="2648" w:name="_Toc448418746"/>
      <w:bookmarkStart w:id="2649" w:name="_Toc12968494"/>
      <w:bookmarkStart w:id="2650" w:name="_Toc222230635"/>
      <w:bookmarkEnd w:id="2648"/>
      <w:r w:rsidRPr="00411E52">
        <w:rPr>
          <w:rFonts w:ascii="FranceTV Brown TT Light" w:hAnsi="FranceTV Brown TT Light" w:cs="FranceTV Brown TT Light"/>
          <w:bCs/>
          <w:iCs/>
          <w:sz w:val="24"/>
          <w:u w:val="single"/>
        </w:rPr>
        <w:t xml:space="preserve">Responsabilité de </w:t>
      </w:r>
      <w:bookmarkEnd w:id="2649"/>
      <w:r w:rsidRPr="00411E52">
        <w:rPr>
          <w:rFonts w:ascii="FranceTV Brown TT Light" w:hAnsi="FranceTV Brown TT Light" w:cs="FranceTV Brown TT Light"/>
          <w:bCs/>
          <w:iCs/>
          <w:sz w:val="24"/>
          <w:u w:val="single"/>
        </w:rPr>
        <w:t>France Télévisions</w:t>
      </w:r>
      <w:bookmarkEnd w:id="2650"/>
    </w:p>
    <w:p w14:paraId="5A9C7762" w14:textId="77777777" w:rsidR="00663988" w:rsidRPr="00411E52" w:rsidRDefault="00663988" w:rsidP="00663988">
      <w:pPr>
        <w:rPr>
          <w:rFonts w:ascii="FranceTV Brown TT Light" w:hAnsi="FranceTV Brown TT Light" w:cs="FranceTV Brown TT Light"/>
        </w:rPr>
      </w:pPr>
    </w:p>
    <w:p w14:paraId="50D2D577" w14:textId="13C7EC5B" w:rsidR="00663988" w:rsidRDefault="00663988" w:rsidP="00663988">
      <w:pPr>
        <w:jc w:val="both"/>
        <w:rPr>
          <w:rFonts w:ascii="FranceTV Brown TT Light" w:hAnsi="FranceTV Brown TT Light" w:cs="FranceTV Brown TT Light"/>
        </w:rPr>
      </w:pPr>
      <w:r w:rsidRPr="00411E52">
        <w:rPr>
          <w:rFonts w:ascii="FranceTV Brown TT Light" w:hAnsi="FranceTV Brown TT Light" w:cs="FranceTV Brown TT Light"/>
        </w:rPr>
        <w:t>Les dégâts et dommages de toute nature causés au personnel ou aux biens du Titulaire de l’accord-cadre par la société France Télévisions, du fait de l’exécution des prestations, sont à la charge de celle-ci.</w:t>
      </w:r>
    </w:p>
    <w:p w14:paraId="1DF4B46A" w14:textId="77777777" w:rsidR="00663988" w:rsidRPr="00020C98" w:rsidRDefault="00663988" w:rsidP="00663988">
      <w:pPr>
        <w:jc w:val="both"/>
        <w:rPr>
          <w:rFonts w:ascii="FranceTV Brown TT Light" w:hAnsi="FranceTV Brown TT Light" w:cs="FranceTV Brown TT Light"/>
        </w:rPr>
      </w:pPr>
    </w:p>
    <w:p w14:paraId="4FBA109C" w14:textId="77777777" w:rsidR="00663988" w:rsidRPr="00020C98" w:rsidRDefault="00663988" w:rsidP="00663988">
      <w:pPr>
        <w:pStyle w:val="Titre2"/>
        <w:ind w:left="2127" w:hanging="1843"/>
        <w:jc w:val="both"/>
        <w:rPr>
          <w:rFonts w:ascii="FranceTV Brown TT Light" w:hAnsi="FranceTV Brown TT Light" w:cs="FranceTV Brown TT Light"/>
          <w:bCs/>
          <w:iCs/>
          <w:sz w:val="24"/>
          <w:u w:val="single"/>
        </w:rPr>
      </w:pPr>
      <w:bookmarkStart w:id="2651" w:name="_Toc222230636"/>
      <w:r w:rsidRPr="00020C98">
        <w:rPr>
          <w:rFonts w:ascii="FranceTV Brown TT Light" w:hAnsi="FranceTV Brown TT Light" w:cs="FranceTV Brown TT Light"/>
          <w:bCs/>
          <w:iCs/>
          <w:sz w:val="24"/>
          <w:u w:val="single"/>
        </w:rPr>
        <w:t>Force majeure</w:t>
      </w:r>
      <w:bookmarkEnd w:id="2651"/>
    </w:p>
    <w:p w14:paraId="301C232A" w14:textId="77777777" w:rsidR="00663988" w:rsidRPr="00020C98" w:rsidRDefault="00663988" w:rsidP="00663988">
      <w:pPr>
        <w:rPr>
          <w:rFonts w:ascii="FranceTV Brown TT Light" w:hAnsi="FranceTV Brown TT Light" w:cs="FranceTV Brown TT Light"/>
        </w:rPr>
      </w:pPr>
    </w:p>
    <w:p w14:paraId="427DCAB7" w14:textId="77777777" w:rsidR="00663988" w:rsidRPr="00020C98" w:rsidRDefault="00663988" w:rsidP="00663988">
      <w:pPr>
        <w:jc w:val="both"/>
        <w:rPr>
          <w:rFonts w:ascii="FranceTV Brown TT Light" w:hAnsi="FranceTV Brown TT Light" w:cs="FranceTV Brown TT Light"/>
        </w:rPr>
      </w:pPr>
      <w:r w:rsidRPr="00020C98">
        <w:rPr>
          <w:rFonts w:ascii="FranceTV Brown TT Light" w:hAnsi="FranceTV Brown TT Light" w:cs="FranceTV Brown TT Light"/>
        </w:rPr>
        <w:t>Aucune des parties ne pourra être tenue responsable en cas d’inexécution ou de retard d’exécution résultant d’un cas de force majeure.</w:t>
      </w:r>
    </w:p>
    <w:p w14:paraId="6ED69AC1" w14:textId="77777777" w:rsidR="00663988" w:rsidRPr="00020C98" w:rsidRDefault="00663988" w:rsidP="00663988">
      <w:pPr>
        <w:jc w:val="both"/>
        <w:rPr>
          <w:rFonts w:ascii="FranceTV Brown TT Light" w:hAnsi="FranceTV Brown TT Light" w:cs="FranceTV Brown TT Light"/>
        </w:rPr>
      </w:pPr>
    </w:p>
    <w:p w14:paraId="39FBDADF" w14:textId="77777777" w:rsidR="00663988" w:rsidRPr="00411E52" w:rsidRDefault="00663988" w:rsidP="00663988">
      <w:pPr>
        <w:jc w:val="both"/>
        <w:rPr>
          <w:rFonts w:ascii="FranceTV Brown TT Light" w:hAnsi="FranceTV Brown TT Light" w:cs="FranceTV Brown TT Light"/>
        </w:rPr>
      </w:pPr>
      <w:r w:rsidRPr="00020C98">
        <w:rPr>
          <w:rFonts w:ascii="FranceTV Brown TT Light" w:hAnsi="FranceTV Brown TT Light" w:cs="FranceTV Brown TT Light"/>
        </w:rPr>
        <w:t xml:space="preserve">Est considéré comme un cas de force </w:t>
      </w:r>
      <w:r w:rsidRPr="00411E52">
        <w:rPr>
          <w:rFonts w:ascii="FranceTV Brown TT Light" w:hAnsi="FranceTV Brown TT Light" w:cs="FranceTV Brown TT Light"/>
        </w:rPr>
        <w:t>majeure au sens du présent accord-cadre, tout fait ou circonstance irrésistible, imprévisible, extérieur et indépendant de la volonté des parties et qui ne peut être empêché par ces dernières malgré tous les efforts raisonnablement possibles.</w:t>
      </w:r>
    </w:p>
    <w:p w14:paraId="0E086120" w14:textId="77777777" w:rsidR="00663988" w:rsidRPr="00411E52" w:rsidRDefault="00663988" w:rsidP="00663988">
      <w:pPr>
        <w:jc w:val="both"/>
        <w:rPr>
          <w:rFonts w:ascii="FranceTV Brown TT Light" w:hAnsi="FranceTV Brown TT Light" w:cs="FranceTV Brown TT Light"/>
        </w:rPr>
      </w:pPr>
    </w:p>
    <w:p w14:paraId="7282C05E" w14:textId="77777777" w:rsidR="00663988" w:rsidRDefault="00663988" w:rsidP="00663988">
      <w:pPr>
        <w:jc w:val="both"/>
        <w:rPr>
          <w:rFonts w:ascii="FranceTV Brown TT Light" w:hAnsi="FranceTV Brown TT Light" w:cs="FranceTV Brown TT Light"/>
        </w:rPr>
      </w:pPr>
      <w:r w:rsidRPr="00411E52">
        <w:rPr>
          <w:rFonts w:ascii="FranceTV Brown TT Light" w:hAnsi="FranceTV Brown TT Light" w:cs="FranceTV Brown TT Light"/>
        </w:rPr>
        <w:t>La charge de la preuve de l’existence et de l’effet de ces circonstances exonératoires incombe à la partie qui s’en prévaut. En cas de survenance d’une cause exonératoire, les parties s’engagent chacune pour ce qui la concerne, à déployer les efforts propres à en minimiser les conséquences ou à restaurer dans les plus brefs délais les conditions normales de l’exécution des engagements.</w:t>
      </w:r>
    </w:p>
    <w:p w14:paraId="39BEF0E1" w14:textId="77777777" w:rsidR="00663988" w:rsidRPr="008B4292" w:rsidRDefault="00663988" w:rsidP="00663988">
      <w:pPr>
        <w:pStyle w:val="Titre1"/>
        <w:overflowPunct/>
        <w:autoSpaceDE/>
        <w:autoSpaceDN/>
        <w:adjustRightInd/>
        <w:spacing w:before="360" w:after="240"/>
        <w:ind w:left="1701"/>
        <w:jc w:val="left"/>
        <w:textAlignment w:val="auto"/>
        <w:rPr>
          <w:rFonts w:ascii="FranceTV Brown TT Light" w:hAnsi="FranceTV Brown TT Light" w:cs="FranceTV Brown TT Light"/>
          <w:bCs/>
          <w:kern w:val="32"/>
          <w:sz w:val="24"/>
          <w:szCs w:val="32"/>
          <w:u w:val="single"/>
        </w:rPr>
      </w:pPr>
      <w:bookmarkStart w:id="2652" w:name="_Toc151733976"/>
      <w:bookmarkStart w:id="2653" w:name="_Toc151741124"/>
      <w:bookmarkStart w:id="2654" w:name="_Toc222230637"/>
      <w:r w:rsidRPr="008B4292">
        <w:rPr>
          <w:rFonts w:ascii="FranceTV Brown TT Light" w:hAnsi="FranceTV Brown TT Light" w:cs="FranceTV Brown TT Light"/>
          <w:bCs/>
          <w:kern w:val="32"/>
          <w:sz w:val="24"/>
          <w:szCs w:val="32"/>
          <w:u w:val="single"/>
        </w:rPr>
        <w:t>CLAUSES DE REEXAMEN</w:t>
      </w:r>
      <w:bookmarkEnd w:id="2652"/>
      <w:bookmarkEnd w:id="2653"/>
      <w:bookmarkEnd w:id="2654"/>
    </w:p>
    <w:p w14:paraId="6D2BBA3B" w14:textId="77777777" w:rsidR="00663988" w:rsidRPr="008B4292"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 xml:space="preserve">Conformément à l’article R.2194-1 du code de la commande publique, l’accord-cadre pourra être modifié en cours d’exécution sans qu’il soit besoin de conclure un avenant et par simple décision du Pouvoir adjudicateur  </w:t>
      </w:r>
    </w:p>
    <w:p w14:paraId="4194691D" w14:textId="77777777" w:rsidR="00663988" w:rsidRPr="008B4292"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 xml:space="preserve">Toutefois, France Télévisions se réserve la possibilité de ne pas recourir à cet article et de conclure un avenant. </w:t>
      </w:r>
    </w:p>
    <w:p w14:paraId="759144CA" w14:textId="77777777" w:rsidR="00663988" w:rsidRPr="008B4292"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Dans tous les cas, la mise en œuvre d’une clause de réexamen ne peut conduire à des modifications substantielles du contrat.</w:t>
      </w:r>
    </w:p>
    <w:p w14:paraId="6108EF9E" w14:textId="77777777" w:rsidR="00663988" w:rsidRPr="008B4292" w:rsidRDefault="00663988" w:rsidP="00663988">
      <w:pPr>
        <w:jc w:val="both"/>
        <w:rPr>
          <w:rFonts w:ascii="FranceTV Brown TT Light" w:hAnsi="FranceTV Brown TT Light" w:cs="FranceTV Brown TT Light"/>
        </w:rPr>
      </w:pPr>
    </w:p>
    <w:p w14:paraId="2EDD7284" w14:textId="77777777" w:rsidR="00663988" w:rsidRPr="008B4292" w:rsidRDefault="00663988" w:rsidP="00663988">
      <w:pPr>
        <w:jc w:val="both"/>
        <w:rPr>
          <w:rFonts w:ascii="FranceTV Brown TT Light" w:hAnsi="FranceTV Brown TT Light" w:cs="FranceTV Brown TT Light"/>
        </w:rPr>
      </w:pPr>
    </w:p>
    <w:p w14:paraId="007EFDEF" w14:textId="77777777" w:rsidR="00663988" w:rsidRPr="00100278" w:rsidRDefault="00663988" w:rsidP="003B3CF8">
      <w:pPr>
        <w:pStyle w:val="Titre2"/>
        <w:ind w:left="2127" w:hanging="1843"/>
        <w:jc w:val="both"/>
        <w:rPr>
          <w:rFonts w:ascii="FranceTV Brown TT Light" w:hAnsi="FranceTV Brown TT Light" w:cs="FranceTV Brown TT Light"/>
          <w:b w:val="0"/>
          <w:bCs/>
          <w:sz w:val="24"/>
          <w:szCs w:val="28"/>
          <w:u w:val="single"/>
        </w:rPr>
      </w:pPr>
      <w:bookmarkStart w:id="2655" w:name="_Toc222230638"/>
      <w:r w:rsidRPr="003B3CF8">
        <w:rPr>
          <w:rFonts w:ascii="FranceTV Brown TT Light" w:hAnsi="FranceTV Brown TT Light" w:cs="FranceTV Brown TT Light"/>
          <w:bCs/>
          <w:iCs/>
          <w:sz w:val="24"/>
          <w:u w:val="single"/>
        </w:rPr>
        <w:t>Dépassement</w:t>
      </w:r>
      <w:r w:rsidRPr="00100278">
        <w:rPr>
          <w:rFonts w:ascii="FranceTV Brown TT Light" w:hAnsi="FranceTV Brown TT Light" w:cs="FranceTV Brown TT Light"/>
          <w:bCs/>
          <w:sz w:val="24"/>
          <w:szCs w:val="28"/>
          <w:u w:val="single"/>
        </w:rPr>
        <w:t xml:space="preserve"> du maximum de l’accord-cadre</w:t>
      </w:r>
      <w:bookmarkEnd w:id="2655"/>
    </w:p>
    <w:p w14:paraId="22E07458" w14:textId="77777777" w:rsidR="00663988" w:rsidRPr="008B4292" w:rsidRDefault="00663988" w:rsidP="00663988">
      <w:pPr>
        <w:jc w:val="both"/>
        <w:rPr>
          <w:rFonts w:ascii="FranceTV Brown TT Light" w:hAnsi="FranceTV Brown TT Light" w:cs="FranceTV Brown TT Light"/>
        </w:rPr>
      </w:pPr>
    </w:p>
    <w:p w14:paraId="17DC287E" w14:textId="77777777" w:rsidR="00663988" w:rsidRPr="008B4292"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En principe, un marché subséquent/bon de commande ne peut plus être attribué sur le fondement d’un accord-cadre dont le maximum est atteint. Toutefois, il en va autrement lorsque que cette attribution ne modifie pas substantiellement ledit accord-cadre :</w:t>
      </w:r>
    </w:p>
    <w:p w14:paraId="740A248D" w14:textId="77777777" w:rsidR="00663988" w:rsidRPr="008B4292" w:rsidRDefault="00663988" w:rsidP="00663988">
      <w:pPr>
        <w:jc w:val="both"/>
        <w:rPr>
          <w:rFonts w:ascii="FranceTV Brown TT Light" w:hAnsi="FranceTV Brown TT Light" w:cs="FranceTV Brown TT Light"/>
        </w:rPr>
      </w:pPr>
    </w:p>
    <w:p w14:paraId="44293550" w14:textId="77777777" w:rsidR="00663988" w:rsidRPr="00290E69" w:rsidRDefault="00663988" w:rsidP="00663988">
      <w:pPr>
        <w:jc w:val="both"/>
        <w:rPr>
          <w:rFonts w:ascii="FranceTV Brown TT Light" w:hAnsi="FranceTV Brown TT Light" w:cs="FranceTV Brown TT Light"/>
        </w:rPr>
      </w:pPr>
      <w:r w:rsidRPr="00290E69">
        <w:rPr>
          <w:rFonts w:ascii="FranceTV Brown TT Light" w:hAnsi="FranceTV Brown TT Light" w:cs="FranceTV Brown TT Light"/>
        </w:rPr>
        <w:t xml:space="preserve">Ainsi, conformément à l’article R2194-7 du code de la commande publique, lorsque 90 % du maximum du présent accord-cadre / lot de l’accord-cadre a été atteint, France Télévisions : </w:t>
      </w:r>
    </w:p>
    <w:p w14:paraId="7BEF187F" w14:textId="77777777" w:rsidR="00663988" w:rsidRPr="00290E69" w:rsidRDefault="00663988" w:rsidP="00663988">
      <w:pPr>
        <w:jc w:val="both"/>
        <w:rPr>
          <w:rFonts w:ascii="FranceTV Brown TT Light" w:hAnsi="FranceTV Brown TT Light" w:cs="FranceTV Brown TT Light"/>
        </w:rPr>
      </w:pPr>
    </w:p>
    <w:p w14:paraId="1E8BC98F" w14:textId="77777777" w:rsidR="00663988" w:rsidRPr="00290E69" w:rsidRDefault="00663988" w:rsidP="00663988">
      <w:pPr>
        <w:numPr>
          <w:ilvl w:val="0"/>
          <w:numId w:val="5"/>
        </w:numPr>
        <w:jc w:val="both"/>
        <w:rPr>
          <w:rFonts w:ascii="FranceTV Brown TT Light" w:hAnsi="FranceTV Brown TT Light" w:cs="FranceTV Brown TT Light"/>
        </w:rPr>
      </w:pPr>
      <w:r w:rsidRPr="00290E69">
        <w:rPr>
          <w:rFonts w:ascii="FranceTV Brown TT Light" w:hAnsi="FranceTV Brown TT Light" w:cs="FranceTV Brown TT Light"/>
        </w:rPr>
        <w:t>en informe le/les titulaires de l’accord-cadre ;</w:t>
      </w:r>
    </w:p>
    <w:p w14:paraId="73C02B84" w14:textId="77777777" w:rsidR="00663988" w:rsidRPr="00290E69" w:rsidRDefault="00663988" w:rsidP="00663988">
      <w:pPr>
        <w:numPr>
          <w:ilvl w:val="0"/>
          <w:numId w:val="5"/>
        </w:numPr>
        <w:jc w:val="both"/>
        <w:rPr>
          <w:rFonts w:ascii="FranceTV Brown TT Light" w:hAnsi="FranceTV Brown TT Light" w:cs="FranceTV Brown TT Light"/>
        </w:rPr>
      </w:pPr>
      <w:r w:rsidRPr="00290E69">
        <w:rPr>
          <w:rFonts w:ascii="FranceTV Brown TT Light" w:hAnsi="FranceTV Brown TT Light" w:cs="FranceTV Brown TT Light"/>
        </w:rPr>
        <w:t>analyse au cas par cas en fonction des circonstances de fait propres à chaque espèce de la poursuite ou non du contrat ;</w:t>
      </w:r>
    </w:p>
    <w:p w14:paraId="2E526C7A" w14:textId="77777777" w:rsidR="00663988" w:rsidRPr="008B4292" w:rsidRDefault="00663988" w:rsidP="00663988">
      <w:pPr>
        <w:numPr>
          <w:ilvl w:val="0"/>
          <w:numId w:val="5"/>
        </w:numPr>
        <w:jc w:val="both"/>
        <w:rPr>
          <w:rFonts w:ascii="FranceTV Brown TT Light" w:hAnsi="FranceTV Brown TT Light" w:cs="FranceTV Brown TT Light"/>
        </w:rPr>
      </w:pPr>
      <w:r w:rsidRPr="00290E69">
        <w:rPr>
          <w:rFonts w:ascii="FranceTV Brown TT Light" w:hAnsi="FranceTV Brown TT Light" w:cs="FranceTV Brown TT Light"/>
        </w:rPr>
        <w:t>invite, dans le cas d’une décision en faveur d’une poursuite, les titulaires à échanger sur la possibilité de modifier à la hausse le maximum de l’accord-cadre / lot de l’accord-cadre dans la limite de 10% du</w:t>
      </w:r>
      <w:r w:rsidRPr="008B4292">
        <w:rPr>
          <w:rFonts w:ascii="FranceTV Brown TT Light" w:hAnsi="FranceTV Brown TT Light" w:cs="FranceTV Brown TT Light"/>
        </w:rPr>
        <w:t xml:space="preserve"> maximum initial.</w:t>
      </w:r>
    </w:p>
    <w:p w14:paraId="2B18522C" w14:textId="77777777" w:rsidR="00663988" w:rsidRPr="008B4292" w:rsidRDefault="00663988" w:rsidP="00663988">
      <w:pPr>
        <w:jc w:val="both"/>
        <w:rPr>
          <w:rFonts w:ascii="FranceTV Brown TT Light" w:hAnsi="FranceTV Brown TT Light" w:cs="FranceTV Brown TT Light"/>
        </w:rPr>
      </w:pPr>
    </w:p>
    <w:p w14:paraId="5F153142" w14:textId="77777777" w:rsidR="00663988" w:rsidRPr="008B4292"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En cas d’accord entre les parties en vue d’augmenter le maximum de l’accord-cadre, France Télévisions transmet au/ aux titulaire(s) un projet d’avenant pour signature. Le maximum modifié de l’accord-cadre / du lot n’est applicable qu’après notification par France Télévisions de l’avenant signé au(x) titulaire(s).</w:t>
      </w:r>
    </w:p>
    <w:p w14:paraId="4B0F918F" w14:textId="77777777" w:rsidR="00663988" w:rsidRPr="008B4292" w:rsidRDefault="00663988" w:rsidP="00663988">
      <w:pPr>
        <w:jc w:val="both"/>
        <w:rPr>
          <w:rFonts w:ascii="FranceTV Brown TT Light" w:hAnsi="FranceTV Brown TT Light" w:cs="FranceTV Brown TT Light"/>
        </w:rPr>
      </w:pPr>
    </w:p>
    <w:p w14:paraId="2F4FF9F6" w14:textId="77777777" w:rsidR="00663988" w:rsidRPr="008B4292" w:rsidRDefault="00663988" w:rsidP="00663988">
      <w:pPr>
        <w:jc w:val="both"/>
        <w:rPr>
          <w:rFonts w:ascii="FranceTV Brown TT Light" w:hAnsi="FranceTV Brown TT Light" w:cs="FranceTV Brown TT Light"/>
        </w:rPr>
      </w:pPr>
    </w:p>
    <w:p w14:paraId="2A351222" w14:textId="77777777" w:rsidR="00663988" w:rsidRPr="00100278" w:rsidRDefault="00663988" w:rsidP="003B3CF8">
      <w:pPr>
        <w:pStyle w:val="Titre2"/>
        <w:ind w:left="2127" w:hanging="1843"/>
        <w:jc w:val="both"/>
        <w:rPr>
          <w:rFonts w:ascii="FranceTV Brown TT Light" w:hAnsi="FranceTV Brown TT Light" w:cs="FranceTV Brown TT Light"/>
          <w:b w:val="0"/>
          <w:bCs/>
          <w:sz w:val="24"/>
          <w:szCs w:val="28"/>
          <w:u w:val="single"/>
        </w:rPr>
      </w:pPr>
      <w:bookmarkStart w:id="2656" w:name="_Toc151741084"/>
      <w:bookmarkStart w:id="2657" w:name="_Toc222230639"/>
      <w:r w:rsidRPr="003B3CF8">
        <w:rPr>
          <w:rFonts w:ascii="FranceTV Brown TT Light" w:hAnsi="FranceTV Brown TT Light" w:cs="FranceTV Brown TT Light"/>
          <w:bCs/>
          <w:iCs/>
          <w:sz w:val="24"/>
          <w:u w:val="single"/>
        </w:rPr>
        <w:t>Prestations</w:t>
      </w:r>
      <w:r w:rsidRPr="00100278">
        <w:rPr>
          <w:rFonts w:ascii="FranceTV Brown TT Light" w:hAnsi="FranceTV Brown TT Light" w:cs="FranceTV Brown TT Light"/>
          <w:bCs/>
          <w:sz w:val="24"/>
          <w:szCs w:val="28"/>
          <w:u w:val="single"/>
        </w:rPr>
        <w:t xml:space="preserve"> similaires</w:t>
      </w:r>
      <w:bookmarkEnd w:id="2656"/>
      <w:bookmarkEnd w:id="2657"/>
    </w:p>
    <w:p w14:paraId="51056BEE" w14:textId="77777777" w:rsidR="00663988" w:rsidRPr="008B4292" w:rsidRDefault="00663988" w:rsidP="00663988">
      <w:pPr>
        <w:jc w:val="both"/>
        <w:rPr>
          <w:rFonts w:ascii="FranceTV Brown TT Light" w:hAnsi="FranceTV Brown TT Light" w:cs="FranceTV Brown TT Light"/>
        </w:rPr>
      </w:pPr>
    </w:p>
    <w:p w14:paraId="580A7189" w14:textId="7FFA85E5" w:rsidR="00663988" w:rsidRPr="008B4292"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 xml:space="preserve">Conformément à l’article R. 2122-7 du Code de la commande publique, France Télévisions a pris en compte, dans ses pièces financières et dans l’estimation du marché, la possibilité de passer un marché </w:t>
      </w:r>
      <w:r w:rsidRPr="008B4292">
        <w:rPr>
          <w:rFonts w:ascii="FranceTV Brown TT Light" w:hAnsi="FranceTV Brown TT Light" w:cs="FranceTV Brown TT Light"/>
          <w:b/>
          <w:u w:val="single"/>
        </w:rPr>
        <w:t xml:space="preserve">de services </w:t>
      </w:r>
      <w:r w:rsidRPr="008B4292">
        <w:rPr>
          <w:rFonts w:ascii="FranceTV Brown TT Light" w:hAnsi="FranceTV Brown TT Light" w:cs="FranceTV Brown TT Light"/>
        </w:rPr>
        <w:t> sans qu’il soit nécessaire de mettre en concurrence.</w:t>
      </w:r>
    </w:p>
    <w:p w14:paraId="23B27A13" w14:textId="77777777" w:rsidR="00663988" w:rsidRPr="008B4292" w:rsidRDefault="00663988" w:rsidP="00663988">
      <w:pPr>
        <w:jc w:val="both"/>
        <w:rPr>
          <w:rFonts w:ascii="FranceTV Brown TT Light" w:hAnsi="FranceTV Brown TT Light" w:cs="FranceTV Brown TT Light"/>
        </w:rPr>
      </w:pPr>
    </w:p>
    <w:p w14:paraId="1101F48F" w14:textId="77777777" w:rsidR="00663988" w:rsidRPr="008B4292"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 xml:space="preserve">Le délai pendant lequel le ou les marchés de prestations similaires peuvent être conclus ne peut dépasser trois ans à compter de la notification du marché initial. </w:t>
      </w:r>
    </w:p>
    <w:p w14:paraId="130FDAA2" w14:textId="77777777" w:rsidR="00663988" w:rsidRPr="008B4292" w:rsidRDefault="00663988" w:rsidP="00663988">
      <w:pPr>
        <w:jc w:val="both"/>
        <w:rPr>
          <w:rFonts w:ascii="FranceTV Brown TT Light" w:hAnsi="FranceTV Brown TT Light" w:cs="FranceTV Brown TT Light"/>
        </w:rPr>
      </w:pPr>
    </w:p>
    <w:p w14:paraId="624333AB" w14:textId="77777777" w:rsidR="00663988" w:rsidRPr="008B4292"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Les prestations similaires feront l’objet d’un échange préalable entre les parties à l’initiative de France Télévisions. Suite</w:t>
      </w:r>
      <w:r>
        <w:rPr>
          <w:rFonts w:ascii="FranceTV Brown TT Light" w:hAnsi="FranceTV Brown TT Light" w:cs="FranceTV Brown TT Light"/>
        </w:rPr>
        <w:t xml:space="preserve"> </w:t>
      </w:r>
      <w:r w:rsidRPr="008B4292">
        <w:rPr>
          <w:rFonts w:ascii="FranceTV Brown TT Light" w:hAnsi="FranceTV Brown TT Light" w:cs="FranceTV Brown TT Light"/>
        </w:rPr>
        <w:t xml:space="preserve">à cet échange, un courrier sera adressé au titulaire du présent marché et sera accompagné d’un nouvel acte d’engagement afin de contractualiser le nouveau marché. Le montant des prestations similaires ne pourra dépasser le montant estimatif initial indiqué lors de la passation du présent marché. </w:t>
      </w:r>
    </w:p>
    <w:p w14:paraId="47221783" w14:textId="77777777" w:rsidR="00663988" w:rsidRPr="008B4292" w:rsidRDefault="00663988" w:rsidP="00663988">
      <w:pPr>
        <w:jc w:val="both"/>
        <w:rPr>
          <w:rFonts w:ascii="FranceTV Brown TT Light" w:hAnsi="FranceTV Brown TT Light" w:cs="FranceTV Brown TT Light"/>
        </w:rPr>
      </w:pPr>
    </w:p>
    <w:p w14:paraId="01ECE81E" w14:textId="77777777" w:rsidR="00663988" w:rsidRPr="008B4292"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 xml:space="preserve">La numérotation du marché similaire reprendra le numéro du présent accord-cadre et sera suivi des numérotations « bis » / « ter » /etc. en fonction du nombre de marchés similaires passés. </w:t>
      </w:r>
    </w:p>
    <w:p w14:paraId="78916D1C" w14:textId="77777777" w:rsidR="00663988" w:rsidRPr="008B4292" w:rsidRDefault="00663988" w:rsidP="00663988">
      <w:pPr>
        <w:jc w:val="both"/>
        <w:rPr>
          <w:rFonts w:ascii="FranceTV Brown TT Light" w:hAnsi="FranceTV Brown TT Light" w:cs="FranceTV Brown TT Light"/>
        </w:rPr>
      </w:pPr>
    </w:p>
    <w:p w14:paraId="7E13BD70" w14:textId="77777777" w:rsidR="00663988" w:rsidRPr="008B4292"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Les prestations similaires doivent être entendues comme réalisables à l’identique, en application des seules spécifications techniques du présent marché. Les stipulations du présent marché, ne doivent donc pas être substantiellement modifiées à l’occasion de la passation du marché de prestations similaires, ce qui entraînerait une modification des conditions initiales de mise en concurrence du présent marché. Il s’agit de nouveaux travaux ou services consistant dans la répétition de travaux ou de services similaires à ceux qui ont été confiés au titulaire du présent marché, à condition que ces nouveaux travaux ou services soient conformes au projet de base ayant fait l’objet du présent marché initial. Le marché de prestations similaires ne peut pas se rapporter à une opération de travaux différente de celle prévue par le présent marché initial.</w:t>
      </w:r>
    </w:p>
    <w:p w14:paraId="5657629A" w14:textId="77777777" w:rsidR="00663988" w:rsidRPr="008B4292" w:rsidRDefault="00663988" w:rsidP="00663988">
      <w:pPr>
        <w:jc w:val="both"/>
        <w:rPr>
          <w:rFonts w:ascii="FranceTV Brown TT Light" w:hAnsi="FranceTV Brown TT Light" w:cs="FranceTV Brown TT Light"/>
        </w:rPr>
      </w:pPr>
    </w:p>
    <w:p w14:paraId="716EA3F4" w14:textId="77777777" w:rsidR="00663988" w:rsidRPr="00100278" w:rsidRDefault="00663988" w:rsidP="003B3CF8">
      <w:pPr>
        <w:pStyle w:val="Titre2"/>
        <w:ind w:left="2127" w:hanging="1843"/>
        <w:jc w:val="both"/>
        <w:rPr>
          <w:rFonts w:ascii="FranceTV Brown TT Light" w:hAnsi="FranceTV Brown TT Light" w:cs="FranceTV Brown TT Light"/>
          <w:b w:val="0"/>
          <w:bCs/>
          <w:iCs/>
          <w:sz w:val="24"/>
          <w:szCs w:val="28"/>
          <w:u w:val="single"/>
        </w:rPr>
      </w:pPr>
      <w:bookmarkStart w:id="2658" w:name="_Toc151733977"/>
      <w:bookmarkStart w:id="2659" w:name="_Toc151741125"/>
      <w:bookmarkStart w:id="2660" w:name="_Toc222230640"/>
      <w:r w:rsidRPr="00100278">
        <w:rPr>
          <w:rFonts w:ascii="FranceTV Brown TT Light" w:hAnsi="FranceTV Brown TT Light" w:cs="FranceTV Brown TT Light"/>
          <w:bCs/>
          <w:iCs/>
          <w:sz w:val="24"/>
          <w:szCs w:val="28"/>
          <w:u w:val="single"/>
        </w:rPr>
        <w:t>Déménagement d’un site</w:t>
      </w:r>
      <w:bookmarkEnd w:id="2658"/>
      <w:bookmarkEnd w:id="2659"/>
      <w:bookmarkEnd w:id="2660"/>
    </w:p>
    <w:p w14:paraId="3C94CB11" w14:textId="77777777" w:rsidR="00663988" w:rsidRPr="008B4292" w:rsidRDefault="00663988" w:rsidP="00663988">
      <w:pPr>
        <w:jc w:val="both"/>
        <w:rPr>
          <w:rFonts w:ascii="FranceTV Brown TT Light" w:hAnsi="FranceTV Brown TT Light" w:cs="FranceTV Brown TT Light"/>
        </w:rPr>
      </w:pPr>
    </w:p>
    <w:p w14:paraId="333F15BB" w14:textId="77777777" w:rsidR="00663988"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 xml:space="preserve">En cours d’exécution, dans le cas d’un déménagement d’un site relevant du périmètre de l’accord-cadre, le Pouvoir adjudicateur communique au titulaire la nouvelle adresse par tout moyen. </w:t>
      </w:r>
    </w:p>
    <w:p w14:paraId="16317683" w14:textId="77777777" w:rsidR="00663988" w:rsidRPr="008B4292" w:rsidRDefault="00663988" w:rsidP="00663988">
      <w:pPr>
        <w:jc w:val="both"/>
        <w:rPr>
          <w:rFonts w:ascii="FranceTV Brown TT Light" w:hAnsi="FranceTV Brown TT Light" w:cs="FranceTV Brown TT Light"/>
        </w:rPr>
      </w:pPr>
    </w:p>
    <w:p w14:paraId="029C2F53" w14:textId="77777777" w:rsidR="00663988"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Si le déménagement a pour conséquence une modification du montant de l’accord-cadre, le titulaire communique dans un délai de quinze (15) jours au Pouvoir adjudicateur un devis indiquant le nouveau montant de l’accord-cadre.</w:t>
      </w:r>
    </w:p>
    <w:p w14:paraId="3CD02B50" w14:textId="77777777" w:rsidR="00663988" w:rsidRPr="008B4292" w:rsidRDefault="00663988" w:rsidP="00663988">
      <w:pPr>
        <w:jc w:val="both"/>
        <w:rPr>
          <w:rFonts w:ascii="FranceTV Brown TT Light" w:hAnsi="FranceTV Brown TT Light" w:cs="FranceTV Brown TT Light"/>
        </w:rPr>
      </w:pPr>
    </w:p>
    <w:p w14:paraId="191A83B2" w14:textId="77777777" w:rsidR="00663988" w:rsidRPr="008B4292"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Ce devis peut éventuellement faire l’objet d’une négociation avec le Pouvoir adjudicateur notamment la demande de justificatifs du nouveau montant.</w:t>
      </w:r>
    </w:p>
    <w:p w14:paraId="293AEFCC" w14:textId="77777777" w:rsidR="00663988"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Après accord du Pouvoir adjudicateur, une version mise à jour des pièces de l’accord-cadre est établie et notifiée au titulaire dans un délai de quinze (15) jours à compter de la réception du devis validé.</w:t>
      </w:r>
    </w:p>
    <w:p w14:paraId="550E3E6C" w14:textId="77777777" w:rsidR="00663988" w:rsidRPr="008B4292" w:rsidRDefault="00663988" w:rsidP="00663988">
      <w:pPr>
        <w:jc w:val="both"/>
        <w:rPr>
          <w:rFonts w:ascii="FranceTV Brown TT Light" w:hAnsi="FranceTV Brown TT Light" w:cs="FranceTV Brown TT Light"/>
        </w:rPr>
      </w:pPr>
    </w:p>
    <w:p w14:paraId="1E7DA2DB" w14:textId="77777777" w:rsidR="00663988"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 xml:space="preserve">La modification ne pourra dépasser </w:t>
      </w:r>
      <w:r w:rsidRPr="005429F7">
        <w:rPr>
          <w:rFonts w:ascii="FranceTV Brown TT Light" w:hAnsi="FranceTV Brown TT Light" w:cs="FranceTV Brown TT Light"/>
        </w:rPr>
        <w:t>10 % du</w:t>
      </w:r>
      <w:r w:rsidRPr="008B4292">
        <w:rPr>
          <w:rFonts w:ascii="FranceTV Brown TT Light" w:hAnsi="FranceTV Brown TT Light" w:cs="FranceTV Brown TT Light"/>
        </w:rPr>
        <w:t xml:space="preserve"> montant total de l’accord-cadre.</w:t>
      </w:r>
    </w:p>
    <w:p w14:paraId="54DD7B6E" w14:textId="77777777" w:rsidR="00663988" w:rsidRPr="008B4292" w:rsidRDefault="00663988" w:rsidP="00663988">
      <w:pPr>
        <w:jc w:val="both"/>
        <w:rPr>
          <w:rFonts w:ascii="FranceTV Brown TT Light" w:hAnsi="FranceTV Brown TT Light" w:cs="FranceTV Brown TT Light"/>
        </w:rPr>
      </w:pPr>
    </w:p>
    <w:p w14:paraId="4FD51CED" w14:textId="77777777" w:rsidR="00663988"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Chaque nouvelle version de l’annexe financière annexée à l’acte d’engagement doit comporter un tableau de suivi des évolutions (date, version, nature des modifications) et permettre de repérer rapidement dans le nouveau document les changements par rapport à la version précédente (par exemple, texte modifié surligné en couleur).</w:t>
      </w:r>
    </w:p>
    <w:p w14:paraId="3DC39481" w14:textId="77777777" w:rsidR="00663988" w:rsidRPr="008B4292" w:rsidRDefault="00663988" w:rsidP="00663988">
      <w:pPr>
        <w:jc w:val="both"/>
        <w:rPr>
          <w:rFonts w:ascii="FranceTV Brown TT Light" w:hAnsi="FranceTV Brown TT Light" w:cs="FranceTV Brown TT Light"/>
        </w:rPr>
      </w:pPr>
    </w:p>
    <w:p w14:paraId="1324DBA1" w14:textId="77777777" w:rsidR="00663988"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Cette nouvelle version de l’annexe financière ainsi établie est datée, numérotée puis communiquée par le titulaire à France Télévisions.</w:t>
      </w:r>
    </w:p>
    <w:p w14:paraId="080A5CE6" w14:textId="77777777" w:rsidR="00663988" w:rsidRPr="008B4292" w:rsidRDefault="00663988" w:rsidP="00663988">
      <w:pPr>
        <w:jc w:val="both"/>
        <w:rPr>
          <w:rFonts w:ascii="FranceTV Brown TT Light" w:hAnsi="FranceTV Brown TT Light" w:cs="FranceTV Brown TT Light"/>
        </w:rPr>
      </w:pPr>
    </w:p>
    <w:p w14:paraId="109A99E2" w14:textId="77777777" w:rsidR="00663988"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La dernière version émise se substitue à la précédente.</w:t>
      </w:r>
    </w:p>
    <w:p w14:paraId="160E1AAB" w14:textId="77777777" w:rsidR="00663988" w:rsidRPr="008B4292" w:rsidRDefault="00663988" w:rsidP="00663988">
      <w:pPr>
        <w:jc w:val="both"/>
        <w:rPr>
          <w:rFonts w:ascii="FranceTV Brown TT Light" w:hAnsi="FranceTV Brown TT Light" w:cs="FranceTV Brown TT Light"/>
        </w:rPr>
      </w:pPr>
    </w:p>
    <w:p w14:paraId="3621C200" w14:textId="77777777" w:rsidR="00663988" w:rsidRPr="008B4292"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 xml:space="preserve">En cas de désaccord sur le nouveau montant de l’accord-cadre, le Pouvoir adjudicateur se réserve la possibilité de résilier tout ou partie de l’accord-cadre dans un délai de trente (30) jours à compter de la réception de la dernière version du devis. </w:t>
      </w:r>
      <w:bookmarkStart w:id="2661" w:name="_Hlk160637272"/>
      <w:r w:rsidRPr="008B4292">
        <w:rPr>
          <w:rFonts w:ascii="FranceTV Brown TT Light" w:hAnsi="FranceTV Brown TT Light" w:cs="FranceTV Brown TT Light"/>
        </w:rPr>
        <w:t>Le titulaire n’a droit à aucune indemnité.</w:t>
      </w:r>
      <w:bookmarkEnd w:id="2661"/>
    </w:p>
    <w:p w14:paraId="481C5676" w14:textId="77777777" w:rsidR="00663988" w:rsidRPr="008B4292" w:rsidRDefault="00663988" w:rsidP="00663988">
      <w:pPr>
        <w:jc w:val="both"/>
        <w:rPr>
          <w:rFonts w:ascii="FranceTV Brown TT Light" w:hAnsi="FranceTV Brown TT Light" w:cs="FranceTV Brown TT Light"/>
          <w:b/>
          <w:bCs/>
          <w:iCs/>
          <w:u w:val="single"/>
        </w:rPr>
      </w:pPr>
      <w:bookmarkStart w:id="2662" w:name="_Toc151733978"/>
      <w:bookmarkStart w:id="2663" w:name="_Toc151741126"/>
    </w:p>
    <w:p w14:paraId="022DCC41" w14:textId="77777777" w:rsidR="00663988" w:rsidRPr="00100278" w:rsidRDefault="00663988" w:rsidP="003B3CF8">
      <w:pPr>
        <w:pStyle w:val="Titre2"/>
        <w:ind w:left="2127" w:hanging="1843"/>
        <w:jc w:val="both"/>
        <w:rPr>
          <w:rFonts w:ascii="FranceTV Brown TT Light" w:hAnsi="FranceTV Brown TT Light" w:cs="FranceTV Brown TT Light"/>
          <w:b w:val="0"/>
          <w:bCs/>
          <w:iCs/>
          <w:sz w:val="24"/>
          <w:szCs w:val="28"/>
          <w:u w:val="single"/>
        </w:rPr>
      </w:pPr>
      <w:bookmarkStart w:id="2664" w:name="_Toc222230641"/>
      <w:r w:rsidRPr="00100278">
        <w:rPr>
          <w:rFonts w:ascii="FranceTV Brown TT Light" w:hAnsi="FranceTV Brown TT Light" w:cs="FranceTV Brown TT Light"/>
          <w:bCs/>
          <w:iCs/>
          <w:sz w:val="24"/>
          <w:szCs w:val="28"/>
          <w:u w:val="single"/>
        </w:rPr>
        <w:t>Ajout ou suppression d’un site</w:t>
      </w:r>
      <w:bookmarkEnd w:id="2662"/>
      <w:bookmarkEnd w:id="2663"/>
      <w:bookmarkEnd w:id="2664"/>
    </w:p>
    <w:p w14:paraId="320195DB" w14:textId="77777777" w:rsidR="00663988" w:rsidRPr="008B4292" w:rsidRDefault="00663988" w:rsidP="00663988">
      <w:pPr>
        <w:jc w:val="both"/>
        <w:rPr>
          <w:rFonts w:ascii="FranceTV Brown TT Light" w:hAnsi="FranceTV Brown TT Light" w:cs="FranceTV Brown TT Light"/>
        </w:rPr>
      </w:pPr>
    </w:p>
    <w:p w14:paraId="01DECDE7" w14:textId="77777777" w:rsidR="00663988"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 xml:space="preserve">En cas d’ajout ou suppression d’un ou plusieurs sites dans le périmètre de l’accord-cadre, le Pouvoir adjudicateur informe par tout moyen le titulaire du ou des sites ajoutés ou supprimés. </w:t>
      </w:r>
    </w:p>
    <w:p w14:paraId="5B8DCB24" w14:textId="77777777" w:rsidR="00663988" w:rsidRPr="008B4292" w:rsidRDefault="00663988" w:rsidP="00663988">
      <w:pPr>
        <w:jc w:val="both"/>
        <w:rPr>
          <w:rFonts w:ascii="FranceTV Brown TT Light" w:hAnsi="FranceTV Brown TT Light" w:cs="FranceTV Brown TT Light"/>
        </w:rPr>
      </w:pPr>
    </w:p>
    <w:p w14:paraId="69B71512" w14:textId="77777777" w:rsidR="00663988"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 xml:space="preserve">Le titulaire communique dans un délai de quinze (15) jours au Pouvoir adjudicateur un devis correspondant au nouveau montant pour la durée restante de l’accord-cadre. </w:t>
      </w:r>
    </w:p>
    <w:p w14:paraId="2FB04116" w14:textId="77777777" w:rsidR="00663988" w:rsidRPr="008B4292" w:rsidRDefault="00663988" w:rsidP="00663988">
      <w:pPr>
        <w:jc w:val="both"/>
        <w:rPr>
          <w:rFonts w:ascii="FranceTV Brown TT Light" w:hAnsi="FranceTV Brown TT Light" w:cs="FranceTV Brown TT Light"/>
        </w:rPr>
      </w:pPr>
    </w:p>
    <w:p w14:paraId="17BDB1E6" w14:textId="77777777" w:rsidR="00663988"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Ce devis peut éventuellement faire l’objet d’une négociation avec le Pouvoir adjudicateur notamment la demande de justificatifs du nouveau montant.</w:t>
      </w:r>
    </w:p>
    <w:p w14:paraId="635E9447" w14:textId="77777777" w:rsidR="00663988" w:rsidRPr="008B4292" w:rsidRDefault="00663988" w:rsidP="00663988">
      <w:pPr>
        <w:jc w:val="both"/>
        <w:rPr>
          <w:rFonts w:ascii="FranceTV Brown TT Light" w:hAnsi="FranceTV Brown TT Light" w:cs="FranceTV Brown TT Light"/>
        </w:rPr>
      </w:pPr>
    </w:p>
    <w:p w14:paraId="3E6B4BD3" w14:textId="77777777" w:rsidR="00663988"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Après accord du Pouvoir adjudicateur, une version mise à jour des pièces de l’accord-cadre est établie et notifiée au titulaire dans un délai de quinze (15) jours à compter de la réception du devis validé.</w:t>
      </w:r>
    </w:p>
    <w:p w14:paraId="3548A3F0" w14:textId="77777777" w:rsidR="00663988" w:rsidRPr="008B4292" w:rsidRDefault="00663988" w:rsidP="00663988">
      <w:pPr>
        <w:jc w:val="both"/>
        <w:rPr>
          <w:rFonts w:ascii="FranceTV Brown TT Light" w:hAnsi="FranceTV Brown TT Light" w:cs="FranceTV Brown TT Light"/>
        </w:rPr>
      </w:pPr>
    </w:p>
    <w:p w14:paraId="3EC5F033" w14:textId="77777777" w:rsidR="00663988" w:rsidRPr="005429F7"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 xml:space="preserve">La modification du nombre de site à la hausse ne pourra dépasser </w:t>
      </w:r>
      <w:r w:rsidRPr="005429F7">
        <w:rPr>
          <w:rFonts w:ascii="FranceTV Brown TT Light" w:hAnsi="FranceTV Brown TT Light" w:cs="FranceTV Brown TT Light"/>
        </w:rPr>
        <w:t>10 % du montant total de l’accord-cadre.</w:t>
      </w:r>
    </w:p>
    <w:p w14:paraId="4A9CAF57" w14:textId="77777777" w:rsidR="00663988" w:rsidRPr="008B4292" w:rsidRDefault="00663988" w:rsidP="00663988">
      <w:pPr>
        <w:jc w:val="both"/>
        <w:rPr>
          <w:rFonts w:ascii="FranceTV Brown TT Light" w:hAnsi="FranceTV Brown TT Light" w:cs="FranceTV Brown TT Light"/>
        </w:rPr>
      </w:pPr>
      <w:r w:rsidRPr="005429F7">
        <w:rPr>
          <w:rFonts w:ascii="FranceTV Brown TT Light" w:hAnsi="FranceTV Brown TT Light" w:cs="FranceTV Brown TT Light"/>
        </w:rPr>
        <w:t>La modification du nombre de site à la baisse ne pourra dépasser 10 % du</w:t>
      </w:r>
      <w:r w:rsidRPr="008B4292">
        <w:rPr>
          <w:rFonts w:ascii="FranceTV Brown TT Light" w:hAnsi="FranceTV Brown TT Light" w:cs="FranceTV Brown TT Light"/>
        </w:rPr>
        <w:t xml:space="preserve"> montant total de l’accord-cadre.</w:t>
      </w:r>
    </w:p>
    <w:p w14:paraId="77FF7C23" w14:textId="77777777" w:rsidR="00663988" w:rsidRDefault="00663988" w:rsidP="00663988">
      <w:pPr>
        <w:jc w:val="both"/>
        <w:rPr>
          <w:rFonts w:ascii="FranceTV Brown TT Light" w:hAnsi="FranceTV Brown TT Light" w:cs="FranceTV Brown TT Light"/>
        </w:rPr>
      </w:pPr>
    </w:p>
    <w:p w14:paraId="1F4A3B42" w14:textId="77777777" w:rsidR="00663988"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Chaque nouvelle version de l’annexe financière annexée à l’acte d’engagement doit comporter un tableau de suivi des évolutions (date, nature des modifications) et permettre de repérer rapidement dans le nouveau document les changements par rapport à la version précédente (par exemple, texte modifié surligné en couleur).</w:t>
      </w:r>
    </w:p>
    <w:p w14:paraId="7DD02638" w14:textId="77777777" w:rsidR="00663988" w:rsidRPr="008B4292" w:rsidRDefault="00663988" w:rsidP="00663988">
      <w:pPr>
        <w:jc w:val="both"/>
        <w:rPr>
          <w:rFonts w:ascii="FranceTV Brown TT Light" w:hAnsi="FranceTV Brown TT Light" w:cs="FranceTV Brown TT Light"/>
        </w:rPr>
      </w:pPr>
    </w:p>
    <w:p w14:paraId="35572AFB" w14:textId="77777777" w:rsidR="00663988"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Cette nouvelle version de l’annexe financière ainsi établie est datée, numérotée puis communiquée par le titulaire à France Télévisions.</w:t>
      </w:r>
    </w:p>
    <w:p w14:paraId="6C18A3BE" w14:textId="77777777" w:rsidR="00663988" w:rsidRPr="008B4292" w:rsidRDefault="00663988" w:rsidP="00663988">
      <w:pPr>
        <w:jc w:val="both"/>
        <w:rPr>
          <w:rFonts w:ascii="FranceTV Brown TT Light" w:hAnsi="FranceTV Brown TT Light" w:cs="FranceTV Brown TT Light"/>
        </w:rPr>
      </w:pPr>
    </w:p>
    <w:p w14:paraId="084E9195" w14:textId="77777777" w:rsidR="00663988" w:rsidRPr="008B4292"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La dernière version émise se substitue à la précédente.</w:t>
      </w:r>
    </w:p>
    <w:p w14:paraId="4933C7C9" w14:textId="77777777" w:rsidR="00663988"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En cas de désaccord sur le nouveau montant de l’accord-cadre, le Pouvoir adjudicateur se réserve la possibilité de résilier tout ou partie de l’accord-cadre dans un délai de trente (30) jours à compter de la réception de la dernière version du devis. Le titulaire n’a droit à aucune indemnité.</w:t>
      </w:r>
    </w:p>
    <w:p w14:paraId="62844EDF" w14:textId="77777777" w:rsidR="00663988" w:rsidRPr="008B4292" w:rsidRDefault="00663988" w:rsidP="00663988">
      <w:pPr>
        <w:jc w:val="both"/>
        <w:rPr>
          <w:rFonts w:ascii="FranceTV Brown TT Light" w:hAnsi="FranceTV Brown TT Light" w:cs="FranceTV Brown TT Light"/>
        </w:rPr>
      </w:pPr>
    </w:p>
    <w:p w14:paraId="08D2AD96" w14:textId="77777777" w:rsidR="00663988" w:rsidRPr="00100278" w:rsidRDefault="00663988" w:rsidP="003B3CF8">
      <w:pPr>
        <w:pStyle w:val="Titre2"/>
        <w:ind w:left="2127" w:hanging="1843"/>
        <w:jc w:val="both"/>
        <w:rPr>
          <w:rFonts w:ascii="FranceTV Brown TT Light" w:hAnsi="FranceTV Brown TT Light" w:cs="FranceTV Brown TT Light"/>
          <w:b w:val="0"/>
          <w:bCs/>
          <w:iCs/>
          <w:sz w:val="24"/>
          <w:szCs w:val="28"/>
          <w:u w:val="single"/>
        </w:rPr>
      </w:pPr>
      <w:bookmarkStart w:id="2665" w:name="_Toc151733980"/>
      <w:bookmarkStart w:id="2666" w:name="_Toc151741128"/>
      <w:bookmarkStart w:id="2667" w:name="_Toc222230642"/>
      <w:r w:rsidRPr="00100278">
        <w:rPr>
          <w:rFonts w:ascii="FranceTV Brown TT Light" w:hAnsi="FranceTV Brown TT Light" w:cs="FranceTV Brown TT Light"/>
          <w:bCs/>
          <w:iCs/>
          <w:sz w:val="24"/>
          <w:szCs w:val="28"/>
          <w:u w:val="single"/>
        </w:rPr>
        <w:t>Modification suite à une évolution règlementaire ou normative</w:t>
      </w:r>
      <w:bookmarkEnd w:id="2665"/>
      <w:bookmarkEnd w:id="2666"/>
      <w:bookmarkEnd w:id="2667"/>
    </w:p>
    <w:p w14:paraId="155A0E8A" w14:textId="77777777" w:rsidR="00663988" w:rsidRPr="008B4292" w:rsidRDefault="00663988" w:rsidP="00663988">
      <w:pPr>
        <w:jc w:val="both"/>
        <w:rPr>
          <w:rFonts w:ascii="FranceTV Brown TT Light" w:hAnsi="FranceTV Brown TT Light" w:cs="FranceTV Brown TT Light"/>
        </w:rPr>
      </w:pPr>
    </w:p>
    <w:p w14:paraId="3AEC7CB4" w14:textId="77777777" w:rsidR="00663988" w:rsidRPr="008B4292"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En cours d’exécution de l’accord-cadre, une évolution de la réglementation ou des normes applicables peut avoir pour effet de rendre obligatoire les modifications suivantes :</w:t>
      </w:r>
    </w:p>
    <w:p w14:paraId="1D78E48D" w14:textId="77777777" w:rsidR="00663988" w:rsidRPr="008B4292"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 xml:space="preserve"> - modification des matériels et/ou des prestations prévus dans les pièces financières ;</w:t>
      </w:r>
    </w:p>
    <w:p w14:paraId="41E4C2EC" w14:textId="77777777" w:rsidR="00663988" w:rsidRPr="008B4292"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 ajout d’une ou plusieurs prestations ou de matériels ;</w:t>
      </w:r>
    </w:p>
    <w:p w14:paraId="0016BF70" w14:textId="77777777" w:rsidR="00663988" w:rsidRPr="008B4292"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 suppression d’une ou plusieurs prestations ou de matériels prévue(s) initialement.</w:t>
      </w:r>
    </w:p>
    <w:p w14:paraId="03BAEE27" w14:textId="77777777" w:rsidR="00663988" w:rsidRDefault="00663988" w:rsidP="00663988">
      <w:pPr>
        <w:jc w:val="both"/>
        <w:rPr>
          <w:rFonts w:ascii="FranceTV Brown TT Light" w:hAnsi="FranceTV Brown TT Light" w:cs="FranceTV Brown TT Light"/>
        </w:rPr>
      </w:pPr>
    </w:p>
    <w:p w14:paraId="354F0611" w14:textId="77777777" w:rsidR="00663988" w:rsidRPr="008B4292"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 xml:space="preserve">La mise en œuvre de la présente clause peut être à l’initiative des deux Parties. </w:t>
      </w:r>
    </w:p>
    <w:p w14:paraId="33A88EA4" w14:textId="77777777" w:rsidR="00663988" w:rsidRDefault="00663988" w:rsidP="00663988">
      <w:pPr>
        <w:jc w:val="both"/>
        <w:rPr>
          <w:rFonts w:ascii="FranceTV Brown TT Light" w:hAnsi="FranceTV Brown TT Light" w:cs="FranceTV Brown TT Light"/>
        </w:rPr>
      </w:pPr>
    </w:p>
    <w:p w14:paraId="6474F062" w14:textId="77777777" w:rsidR="00663988"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 xml:space="preserve">Le titulaire communique au Pouvoir adjudicateur un devis avec justificatifs correspondant à la mise aux normes des prestations et/ou matériels de l’accord-cadre. </w:t>
      </w:r>
    </w:p>
    <w:p w14:paraId="7536D264" w14:textId="77777777" w:rsidR="00663988" w:rsidRPr="008B4292" w:rsidRDefault="00663988" w:rsidP="00663988">
      <w:pPr>
        <w:jc w:val="both"/>
        <w:rPr>
          <w:rFonts w:ascii="FranceTV Brown TT Light" w:hAnsi="FranceTV Brown TT Light" w:cs="FranceTV Brown TT Light"/>
        </w:rPr>
      </w:pPr>
    </w:p>
    <w:p w14:paraId="53322AA8" w14:textId="77777777" w:rsidR="00663988" w:rsidRPr="008B4292"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Après accord du Pouvoir adjudicateur, une version mise à jour des pièces de l’accord-cadre est établie et notifiée au titulaire dans un délai de quinze (15) jours à compter de la réception du devis validé.</w:t>
      </w:r>
    </w:p>
    <w:p w14:paraId="469B5143" w14:textId="77777777" w:rsidR="00663988" w:rsidRDefault="00663988" w:rsidP="00663988">
      <w:pPr>
        <w:jc w:val="both"/>
        <w:rPr>
          <w:rFonts w:ascii="FranceTV Brown TT Light" w:hAnsi="FranceTV Brown TT Light" w:cs="FranceTV Brown TT Light"/>
        </w:rPr>
      </w:pPr>
    </w:p>
    <w:p w14:paraId="4F895633" w14:textId="77777777" w:rsidR="00663988" w:rsidRPr="008B4292"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 xml:space="preserve">En tout état de cause, l’augmentation des prix résultant de cette situation </w:t>
      </w:r>
      <w:r w:rsidRPr="008B4292">
        <w:rPr>
          <w:rFonts w:ascii="FranceTV Brown TT Light" w:hAnsi="FranceTV Brown TT Light" w:cs="FranceTV Brown TT Light"/>
          <w:u w:val="single"/>
        </w:rPr>
        <w:t>ne saurait en excéder le coût de la mise aux normes des matériels ou prestations</w:t>
      </w:r>
      <w:r w:rsidRPr="008B4292">
        <w:rPr>
          <w:rFonts w:ascii="FranceTV Brown TT Light" w:hAnsi="FranceTV Brown TT Light" w:cs="FranceTV Brown TT Light"/>
        </w:rPr>
        <w:t xml:space="preserve"> applicables de plein droit à l’accord-cadre. </w:t>
      </w:r>
    </w:p>
    <w:p w14:paraId="62BCBAB7" w14:textId="77777777" w:rsidR="00663988"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La dernière version mise à jour se substitue à la précédente.</w:t>
      </w:r>
    </w:p>
    <w:p w14:paraId="7D53F6A9" w14:textId="77777777" w:rsidR="00663988" w:rsidRPr="008B4292" w:rsidRDefault="00663988" w:rsidP="00663988">
      <w:pPr>
        <w:jc w:val="both"/>
        <w:rPr>
          <w:rFonts w:ascii="FranceTV Brown TT Light" w:hAnsi="FranceTV Brown TT Light" w:cs="FranceTV Brown TT Light"/>
        </w:rPr>
      </w:pPr>
    </w:p>
    <w:p w14:paraId="192ABF16" w14:textId="77777777" w:rsidR="00663988"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Chaque nouvelle version de l’annexe financière annexée à l’acte d’engagement doit comporter un tableau de suivi des évolutions (date, version, nature des modifications) et permettre de repérer rapidement dans le nouveau document les changements par rapport à la version précédente (par exemple, texte modifié surligné en couleur).</w:t>
      </w:r>
    </w:p>
    <w:p w14:paraId="17F1750E" w14:textId="77777777" w:rsidR="00663988" w:rsidRPr="008B4292" w:rsidRDefault="00663988" w:rsidP="00663988">
      <w:pPr>
        <w:jc w:val="both"/>
        <w:rPr>
          <w:rFonts w:ascii="FranceTV Brown TT Light" w:hAnsi="FranceTV Brown TT Light" w:cs="FranceTV Brown TT Light"/>
        </w:rPr>
      </w:pPr>
    </w:p>
    <w:p w14:paraId="25244732" w14:textId="77777777" w:rsidR="00663988"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Cette nouvelle version de l’annexe financière ainsi établie est datée, numérotée puis communiquée par le titulaire à France Télévisions.</w:t>
      </w:r>
    </w:p>
    <w:p w14:paraId="7BCC09F9" w14:textId="77777777" w:rsidR="00663988" w:rsidRPr="008B4292" w:rsidRDefault="00663988" w:rsidP="00663988">
      <w:pPr>
        <w:jc w:val="both"/>
        <w:rPr>
          <w:rFonts w:ascii="FranceTV Brown TT Light" w:hAnsi="FranceTV Brown TT Light" w:cs="FranceTV Brown TT Light"/>
        </w:rPr>
      </w:pPr>
    </w:p>
    <w:p w14:paraId="5DA79A3A" w14:textId="77777777" w:rsidR="00663988"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La dernière version émise se substitue à la précédente.</w:t>
      </w:r>
    </w:p>
    <w:p w14:paraId="01D49E2E" w14:textId="77777777" w:rsidR="00663988" w:rsidRPr="008B4292" w:rsidRDefault="00663988" w:rsidP="00663988">
      <w:pPr>
        <w:jc w:val="both"/>
        <w:rPr>
          <w:rFonts w:ascii="FranceTV Brown TT Light" w:hAnsi="FranceTV Brown TT Light" w:cs="FranceTV Brown TT Light"/>
        </w:rPr>
      </w:pPr>
    </w:p>
    <w:p w14:paraId="2B58C797" w14:textId="583F3F5F" w:rsidR="00663988" w:rsidRPr="00411E52" w:rsidRDefault="00663988" w:rsidP="00663988">
      <w:pPr>
        <w:jc w:val="both"/>
        <w:rPr>
          <w:rFonts w:ascii="FranceTV Brown TT Light" w:hAnsi="FranceTV Brown TT Light" w:cs="FranceTV Brown TT Light"/>
        </w:rPr>
      </w:pPr>
      <w:r w:rsidRPr="008B4292">
        <w:rPr>
          <w:rFonts w:ascii="FranceTV Brown TT Light" w:hAnsi="FranceTV Brown TT Light" w:cs="FranceTV Brown TT Light"/>
        </w:rPr>
        <w:t>En cas de désaccord sur le nouveau montant de l’accord-cadre, le Pouvoir adjudicateur se réserve la possibilité de résilier tout ou partie de l’accord-cadre. Le titulaire n’a droit à aucune indemnité.</w:t>
      </w:r>
    </w:p>
    <w:p w14:paraId="2F9F1A9A" w14:textId="77777777" w:rsidR="00663988" w:rsidRPr="00196F44" w:rsidRDefault="00663988" w:rsidP="00663988">
      <w:pPr>
        <w:pStyle w:val="Titre1"/>
        <w:overflowPunct/>
        <w:autoSpaceDE/>
        <w:autoSpaceDN/>
        <w:adjustRightInd/>
        <w:spacing w:before="360" w:after="240"/>
        <w:ind w:left="1701"/>
        <w:jc w:val="left"/>
        <w:textAlignment w:val="auto"/>
        <w:rPr>
          <w:rFonts w:ascii="FranceTV Brown TT Light" w:hAnsi="FranceTV Brown TT Light" w:cs="FranceTV Brown TT Light"/>
          <w:bCs/>
          <w:kern w:val="32"/>
          <w:sz w:val="24"/>
          <w:szCs w:val="32"/>
          <w:u w:val="single"/>
        </w:rPr>
      </w:pPr>
      <w:bookmarkStart w:id="2668" w:name="_Toc222230643"/>
      <w:bookmarkEnd w:id="2642"/>
      <w:r w:rsidRPr="00411E52">
        <w:rPr>
          <w:rFonts w:ascii="FranceTV Brown TT Light" w:hAnsi="FranceTV Brown TT Light" w:cs="FranceTV Brown TT Light"/>
          <w:bCs/>
          <w:kern w:val="32"/>
          <w:sz w:val="24"/>
          <w:szCs w:val="32"/>
          <w:u w:val="single"/>
        </w:rPr>
        <w:t>RESILIATION D</w:t>
      </w:r>
      <w:bookmarkEnd w:id="2643"/>
      <w:r w:rsidRPr="00411E52">
        <w:rPr>
          <w:rFonts w:ascii="FranceTV Brown TT Light" w:hAnsi="FranceTV Brown TT Light" w:cs="FranceTV Brown TT Light"/>
          <w:bCs/>
          <w:kern w:val="32"/>
          <w:sz w:val="24"/>
          <w:szCs w:val="32"/>
          <w:u w:val="single"/>
        </w:rPr>
        <w:t>E L’ACCORD-CADRE</w:t>
      </w:r>
      <w:bookmarkEnd w:id="2668"/>
    </w:p>
    <w:p w14:paraId="05CC62A3" w14:textId="77777777" w:rsidR="00663988" w:rsidRPr="00020C98" w:rsidRDefault="00663988" w:rsidP="00663988">
      <w:pPr>
        <w:jc w:val="both"/>
        <w:rPr>
          <w:rFonts w:ascii="FranceTV Brown TT Light" w:hAnsi="FranceTV Brown TT Light" w:cs="FranceTV Brown TT Light"/>
        </w:rPr>
      </w:pPr>
      <w:r w:rsidRPr="00411E52">
        <w:rPr>
          <w:rFonts w:ascii="FranceTV Brown TT Light" w:hAnsi="FranceTV Brown TT Light" w:cs="FranceTV Brown TT Light"/>
        </w:rPr>
        <w:t>Le présent accord-cadre peut être résilié :</w:t>
      </w:r>
    </w:p>
    <w:p w14:paraId="0CF0AEC8" w14:textId="77777777" w:rsidR="00663988" w:rsidRPr="00020C98" w:rsidRDefault="00663988" w:rsidP="00663988">
      <w:pPr>
        <w:jc w:val="both"/>
        <w:rPr>
          <w:rFonts w:ascii="FranceTV Brown TT Light" w:hAnsi="FranceTV Brown TT Light" w:cs="FranceTV Brown TT Light"/>
        </w:rPr>
      </w:pPr>
    </w:p>
    <w:p w14:paraId="086DDE8A" w14:textId="77777777" w:rsidR="00663988" w:rsidRPr="00411E52" w:rsidRDefault="00663988" w:rsidP="00663988">
      <w:pPr>
        <w:pStyle w:val="2Listepoints"/>
        <w:ind w:left="709" w:hanging="352"/>
        <w:rPr>
          <w:rFonts w:ascii="FranceTV Brown TT Light" w:hAnsi="FranceTV Brown TT Light" w:cs="FranceTV Brown TT Light"/>
          <w:sz w:val="20"/>
          <w:szCs w:val="22"/>
          <w:lang w:val="fr-FR" w:eastAsia="en-US"/>
        </w:rPr>
      </w:pPr>
      <w:r w:rsidRPr="00020C98">
        <w:rPr>
          <w:rFonts w:ascii="FranceTV Brown TT Light" w:hAnsi="FranceTV Brown TT Light" w:cs="FranceTV Brown TT Light"/>
          <w:sz w:val="20"/>
          <w:szCs w:val="22"/>
          <w:lang w:val="fr-FR" w:eastAsia="en-US"/>
        </w:rPr>
        <w:t xml:space="preserve">dans les cas visés </w:t>
      </w:r>
      <w:r w:rsidRPr="00411E52">
        <w:rPr>
          <w:rFonts w:ascii="FranceTV Brown TT Light" w:hAnsi="FranceTV Brown TT Light" w:cs="FranceTV Brown TT Light"/>
          <w:sz w:val="20"/>
          <w:szCs w:val="22"/>
          <w:lang w:val="fr-FR" w:eastAsia="en-US"/>
        </w:rPr>
        <w:t>à l’article 3</w:t>
      </w:r>
      <w:r>
        <w:rPr>
          <w:rFonts w:ascii="FranceTV Brown TT Light" w:hAnsi="FranceTV Brown TT Light" w:cs="FranceTV Brown TT Light"/>
          <w:sz w:val="20"/>
          <w:szCs w:val="22"/>
          <w:lang w:val="fr-FR" w:eastAsia="en-US"/>
        </w:rPr>
        <w:t>9</w:t>
      </w:r>
      <w:r w:rsidRPr="00411E52">
        <w:rPr>
          <w:rFonts w:ascii="FranceTV Brown TT Light" w:hAnsi="FranceTV Brown TT Light" w:cs="FranceTV Brown TT Light"/>
          <w:sz w:val="20"/>
          <w:szCs w:val="22"/>
          <w:lang w:val="fr-FR" w:eastAsia="en-US"/>
        </w:rPr>
        <w:t xml:space="preserve"> du CCAG-FCS, par décision notifiée par lettre recommandée avec accusé de réception ;</w:t>
      </w:r>
    </w:p>
    <w:p w14:paraId="79FF0A3A" w14:textId="77777777" w:rsidR="00663988" w:rsidRPr="00411E52" w:rsidRDefault="00663988" w:rsidP="00663988">
      <w:pPr>
        <w:pStyle w:val="2Listepoints"/>
        <w:ind w:left="709" w:hanging="352"/>
        <w:rPr>
          <w:rFonts w:ascii="FranceTV Brown TT Light" w:hAnsi="FranceTV Brown TT Light" w:cs="FranceTV Brown TT Light"/>
          <w:sz w:val="20"/>
          <w:szCs w:val="22"/>
          <w:lang w:val="fr-FR" w:eastAsia="en-US"/>
        </w:rPr>
      </w:pPr>
      <w:r w:rsidRPr="00411E52">
        <w:rPr>
          <w:rFonts w:ascii="FranceTV Brown TT Light" w:hAnsi="FranceTV Brown TT Light" w:cs="FranceTV Brown TT Light"/>
          <w:sz w:val="20"/>
          <w:szCs w:val="22"/>
          <w:lang w:val="fr-FR" w:eastAsia="en-US"/>
        </w:rPr>
        <w:t xml:space="preserve">en cas de difficulté d’exécution de l’accord-cadre, au titre de l’article </w:t>
      </w:r>
      <w:r>
        <w:rPr>
          <w:rFonts w:ascii="FranceTV Brown TT Light" w:hAnsi="FranceTV Brown TT Light" w:cs="FranceTV Brown TT Light"/>
          <w:sz w:val="20"/>
          <w:szCs w:val="22"/>
          <w:lang w:val="fr-FR" w:eastAsia="en-US"/>
        </w:rPr>
        <w:t>40</w:t>
      </w:r>
      <w:r w:rsidRPr="00411E52">
        <w:rPr>
          <w:rFonts w:ascii="FranceTV Brown TT Light" w:hAnsi="FranceTV Brown TT Light" w:cs="FranceTV Brown TT Light"/>
          <w:sz w:val="20"/>
          <w:szCs w:val="22"/>
          <w:lang w:val="fr-FR" w:eastAsia="en-US"/>
        </w:rPr>
        <w:t>.1 du CCAG-FCS ;</w:t>
      </w:r>
    </w:p>
    <w:p w14:paraId="483858D1" w14:textId="77777777" w:rsidR="00663988" w:rsidRPr="00045D2A" w:rsidRDefault="00663988" w:rsidP="00663988">
      <w:pPr>
        <w:pStyle w:val="2Listepoints"/>
        <w:ind w:left="709" w:hanging="352"/>
        <w:rPr>
          <w:rFonts w:ascii="FranceTV Brown TT Light" w:hAnsi="FranceTV Brown TT Light" w:cs="FranceTV Brown TT Light"/>
          <w:sz w:val="20"/>
          <w:szCs w:val="22"/>
          <w:lang w:val="fr-FR" w:eastAsia="en-US"/>
        </w:rPr>
      </w:pPr>
      <w:r w:rsidRPr="00411E52">
        <w:rPr>
          <w:rFonts w:ascii="FranceTV Brown TT Light" w:hAnsi="FranceTV Brown TT Light" w:cs="FranceTV Brown TT Light"/>
          <w:sz w:val="20"/>
          <w:szCs w:val="22"/>
          <w:lang w:val="fr-FR" w:eastAsia="en-US"/>
        </w:rPr>
        <w:t xml:space="preserve">aux torts du Titulaire au titre de l’article </w:t>
      </w:r>
      <w:r>
        <w:rPr>
          <w:rFonts w:ascii="FranceTV Brown TT Light" w:hAnsi="FranceTV Brown TT Light" w:cs="FranceTV Brown TT Light"/>
          <w:sz w:val="20"/>
          <w:szCs w:val="22"/>
          <w:lang w:val="fr-FR" w:eastAsia="en-US"/>
        </w:rPr>
        <w:t>41</w:t>
      </w:r>
      <w:r w:rsidRPr="00411E52">
        <w:rPr>
          <w:rFonts w:ascii="FranceTV Brown TT Light" w:hAnsi="FranceTV Brown TT Light" w:cs="FranceTV Brown TT Light"/>
          <w:sz w:val="20"/>
          <w:szCs w:val="22"/>
          <w:lang w:val="fr-FR" w:eastAsia="en-US"/>
        </w:rPr>
        <w:t xml:space="preserve"> du CCAG-FCS et dans les conditions prévues aux articles </w:t>
      </w:r>
      <w:r>
        <w:rPr>
          <w:rFonts w:ascii="FranceTV Brown TT Light" w:hAnsi="FranceTV Brown TT Light" w:cs="FranceTV Brown TT Light"/>
          <w:sz w:val="20"/>
          <w:szCs w:val="22"/>
          <w:lang w:val="fr-FR" w:eastAsia="en-US"/>
        </w:rPr>
        <w:t>41</w:t>
      </w:r>
      <w:r w:rsidRPr="00411E52">
        <w:rPr>
          <w:rFonts w:ascii="FranceTV Brown TT Light" w:hAnsi="FranceTV Brown TT Light" w:cs="FranceTV Brown TT Light"/>
          <w:sz w:val="20"/>
          <w:szCs w:val="22"/>
          <w:lang w:val="fr-FR" w:eastAsia="en-US"/>
        </w:rPr>
        <w:t xml:space="preserve">.1 à </w:t>
      </w:r>
      <w:r>
        <w:rPr>
          <w:rFonts w:ascii="FranceTV Brown TT Light" w:hAnsi="FranceTV Brown TT Light" w:cs="FranceTV Brown TT Light"/>
          <w:sz w:val="20"/>
          <w:szCs w:val="22"/>
          <w:lang w:val="fr-FR" w:eastAsia="en-US"/>
        </w:rPr>
        <w:t>41</w:t>
      </w:r>
      <w:r w:rsidRPr="00411E52">
        <w:rPr>
          <w:rFonts w:ascii="FranceTV Brown TT Light" w:hAnsi="FranceTV Brown TT Light" w:cs="FranceTV Brown TT Light"/>
          <w:sz w:val="20"/>
          <w:szCs w:val="22"/>
          <w:lang w:val="fr-FR" w:eastAsia="en-US"/>
        </w:rPr>
        <w:t xml:space="preserve">.3 du CCAG-FCS ; France Télévisions se réservant le droit de faire exécuter l’accord-cadre par un tiers aux frais et risques du Titulaire et ce, conformément aux dispositions de l’article </w:t>
      </w:r>
      <w:r>
        <w:rPr>
          <w:rFonts w:ascii="FranceTV Brown TT Light" w:hAnsi="FranceTV Brown TT Light" w:cs="FranceTV Brown TT Light"/>
          <w:sz w:val="20"/>
          <w:szCs w:val="22"/>
          <w:lang w:val="fr-FR" w:eastAsia="en-US"/>
        </w:rPr>
        <w:t>45</w:t>
      </w:r>
      <w:r w:rsidRPr="00411E52">
        <w:rPr>
          <w:rFonts w:ascii="FranceTV Brown TT Light" w:hAnsi="FranceTV Brown TT Light" w:cs="FranceTV Brown TT Light"/>
          <w:sz w:val="20"/>
          <w:szCs w:val="22"/>
          <w:lang w:val="fr-FR" w:eastAsia="en-US"/>
        </w:rPr>
        <w:t xml:space="preserve"> du CCAG-FCS ; </w:t>
      </w:r>
    </w:p>
    <w:p w14:paraId="34B42C9B" w14:textId="77777777" w:rsidR="00663988" w:rsidRDefault="00663988" w:rsidP="00663988">
      <w:pPr>
        <w:pStyle w:val="2Listepoints"/>
        <w:ind w:left="709" w:hanging="352"/>
        <w:rPr>
          <w:rFonts w:ascii="FranceTV Brown TT Light" w:hAnsi="FranceTV Brown TT Light" w:cs="FranceTV Brown TT Light"/>
          <w:sz w:val="20"/>
          <w:szCs w:val="22"/>
          <w:lang w:val="fr-FR" w:eastAsia="en-US"/>
        </w:rPr>
      </w:pPr>
      <w:r w:rsidRPr="00411E52">
        <w:rPr>
          <w:rFonts w:ascii="FranceTV Brown TT Light" w:hAnsi="FranceTV Brown TT Light" w:cs="FranceTV Brown TT Light"/>
          <w:sz w:val="20"/>
          <w:szCs w:val="22"/>
          <w:lang w:val="fr-FR" w:eastAsia="en-US"/>
        </w:rPr>
        <w:t>pour infraction au code du travail : si au cours de l'exécution de l’accord-cadre, France Télévisions est informée par un agent de contrôle mentionné à l'article L. 8222-6 du code du travail de la situation irrégulière du Titulaire au regard des formalités mentionnées aux articles L. 8221-3 et L. 8221-5 du code du travail, le Titulaire dispose d'un délai de deux (2) mois pour apporter la preuve qu'il a mis fin à la situation délictueuse. A défaut, l’accord-cadre peut être</w:t>
      </w:r>
      <w:r w:rsidRPr="00020C98">
        <w:rPr>
          <w:rFonts w:ascii="FranceTV Brown TT Light" w:hAnsi="FranceTV Brown TT Light" w:cs="FranceTV Brown TT Light"/>
          <w:sz w:val="20"/>
          <w:szCs w:val="22"/>
          <w:lang w:val="fr-FR" w:eastAsia="en-US"/>
        </w:rPr>
        <w:t xml:space="preserve"> résilié sans indemnité, aux frais et risques du Titulaire selon les modalités arrêtées à l'article </w:t>
      </w:r>
      <w:r>
        <w:rPr>
          <w:rFonts w:ascii="FranceTV Brown TT Light" w:hAnsi="FranceTV Brown TT Light" w:cs="FranceTV Brown TT Light"/>
          <w:sz w:val="20"/>
          <w:szCs w:val="22"/>
          <w:lang w:val="fr-FR" w:eastAsia="en-US"/>
        </w:rPr>
        <w:t>45</w:t>
      </w:r>
      <w:r w:rsidRPr="00020C98">
        <w:rPr>
          <w:rFonts w:ascii="FranceTV Brown TT Light" w:hAnsi="FranceTV Brown TT Light" w:cs="FranceTV Brown TT Light"/>
          <w:sz w:val="20"/>
          <w:szCs w:val="22"/>
          <w:lang w:val="fr-FR" w:eastAsia="en-US"/>
        </w:rPr>
        <w:t xml:space="preserve"> du CCAG-FCS.</w:t>
      </w:r>
    </w:p>
    <w:p w14:paraId="7F20189C" w14:textId="57A6300A" w:rsidR="00663988" w:rsidRPr="007A203D" w:rsidRDefault="00663988" w:rsidP="00663988">
      <w:pPr>
        <w:pStyle w:val="2Listepoints"/>
        <w:ind w:left="709" w:hanging="352"/>
        <w:rPr>
          <w:rFonts w:ascii="FranceTV Brown TT Light" w:hAnsi="FranceTV Brown TT Light" w:cs="FranceTV Brown TT Light"/>
          <w:sz w:val="20"/>
          <w:szCs w:val="22"/>
          <w:lang w:val="fr-FR" w:eastAsia="en-US"/>
        </w:rPr>
      </w:pPr>
      <w:r w:rsidRPr="007A203D">
        <w:rPr>
          <w:rFonts w:ascii="FranceTV Brown TT Light" w:hAnsi="FranceTV Brown TT Light" w:cs="FranceTV Brown TT Light"/>
          <w:sz w:val="20"/>
          <w:szCs w:val="22"/>
          <w:lang w:val="fr-FR" w:eastAsia="en-US"/>
        </w:rPr>
        <w:t xml:space="preserve">En cas de désaccord entre les parties, comme prévu à l’article </w:t>
      </w:r>
      <w:r w:rsidR="00191FDA" w:rsidRPr="007A203D">
        <w:rPr>
          <w:rFonts w:ascii="FranceTV Brown TT Light" w:hAnsi="FranceTV Brown TT Light" w:cs="FranceTV Brown TT Light"/>
          <w:sz w:val="20"/>
          <w:szCs w:val="22"/>
          <w:lang w:val="fr-FR" w:eastAsia="en-US"/>
        </w:rPr>
        <w:t>« Clause</w:t>
      </w:r>
      <w:r w:rsidR="00D94A9C" w:rsidRPr="007A203D">
        <w:rPr>
          <w:rFonts w:ascii="FranceTV Brown TT Light" w:hAnsi="FranceTV Brown TT Light" w:cs="FranceTV Brown TT Light"/>
          <w:sz w:val="20"/>
          <w:szCs w:val="22"/>
          <w:lang w:val="fr-FR" w:eastAsia="en-US"/>
        </w:rPr>
        <w:t>s</w:t>
      </w:r>
      <w:r w:rsidR="00191FDA" w:rsidRPr="007A203D">
        <w:rPr>
          <w:rFonts w:ascii="FranceTV Brown TT Light" w:hAnsi="FranceTV Brown TT Light" w:cs="FranceTV Brown TT Light"/>
          <w:sz w:val="20"/>
          <w:szCs w:val="22"/>
          <w:lang w:val="fr-FR" w:eastAsia="en-US"/>
        </w:rPr>
        <w:t xml:space="preserve"> de réexamen »</w:t>
      </w:r>
      <w:r w:rsidRPr="007A203D">
        <w:rPr>
          <w:rFonts w:ascii="FranceTV Brown TT Light" w:hAnsi="FranceTV Brown TT Light" w:cs="FranceTV Brown TT Light"/>
          <w:sz w:val="20"/>
          <w:szCs w:val="22"/>
          <w:lang w:val="fr-FR" w:eastAsia="en-US"/>
        </w:rPr>
        <w:t xml:space="preserve"> du présent CCA.</w:t>
      </w:r>
    </w:p>
    <w:p w14:paraId="6531940C" w14:textId="77777777" w:rsidR="007A203D" w:rsidRPr="0001617E" w:rsidRDefault="007A203D" w:rsidP="007A203D">
      <w:pPr>
        <w:pStyle w:val="2Listepoints"/>
        <w:rPr>
          <w:rFonts w:ascii="FranceTV Brown TT Light" w:hAnsi="FranceTV Brown TT Light" w:cs="FranceTV Brown TT Light"/>
          <w:sz w:val="20"/>
          <w:szCs w:val="22"/>
          <w:lang w:val="fr-FR" w:eastAsia="en-US"/>
        </w:rPr>
      </w:pPr>
      <w:r w:rsidRPr="0001617E">
        <w:rPr>
          <w:rFonts w:ascii="FranceTV Brown TT Light" w:hAnsi="FranceTV Brown TT Light" w:cs="FranceTV Brown TT Light"/>
          <w:sz w:val="20"/>
          <w:szCs w:val="22"/>
          <w:lang w:val="fr-FR" w:eastAsia="en-US"/>
        </w:rPr>
        <w:t xml:space="preserve">Dans le cadre d’une mise en demeure, </w:t>
      </w:r>
      <w:r>
        <w:rPr>
          <w:rFonts w:ascii="FranceTV Brown TT Light" w:hAnsi="FranceTV Brown TT Light" w:cs="FranceTV Brown TT Light"/>
          <w:sz w:val="20"/>
          <w:szCs w:val="22"/>
          <w:lang w:val="fr-FR" w:eastAsia="en-US"/>
        </w:rPr>
        <w:t>France Télévisions</w:t>
      </w:r>
      <w:r w:rsidRPr="0001617E">
        <w:rPr>
          <w:rFonts w:ascii="FranceTV Brown TT Light" w:hAnsi="FranceTV Brown TT Light" w:cs="FranceTV Brown TT Light"/>
          <w:sz w:val="20"/>
          <w:szCs w:val="22"/>
          <w:lang w:val="fr-FR" w:eastAsia="en-US"/>
        </w:rPr>
        <w:t xml:space="preserve"> se réserve le droit de résilier une Antenne et ses sites rattachés parmi un lot</w:t>
      </w:r>
    </w:p>
    <w:p w14:paraId="0D5D24DE" w14:textId="77777777" w:rsidR="00663988" w:rsidRDefault="00663988" w:rsidP="00663988">
      <w:pPr>
        <w:pStyle w:val="2Listepoints"/>
        <w:numPr>
          <w:ilvl w:val="0"/>
          <w:numId w:val="0"/>
        </w:numPr>
        <w:ind w:left="357"/>
        <w:rPr>
          <w:rFonts w:ascii="FranceTV Brown TT Light" w:hAnsi="FranceTV Brown TT Light" w:cs="FranceTV Brown TT Light"/>
          <w:sz w:val="20"/>
          <w:szCs w:val="22"/>
          <w:lang w:val="fr-FR" w:eastAsia="en-US"/>
        </w:rPr>
      </w:pPr>
      <w:r>
        <w:rPr>
          <w:rFonts w:ascii="FranceTV Brown TT Light" w:hAnsi="FranceTV Brown TT Light" w:cs="FranceTV Brown TT Light"/>
          <w:sz w:val="20"/>
          <w:szCs w:val="22"/>
          <w:lang w:val="fr-FR" w:eastAsia="en-US"/>
        </w:rPr>
        <w:t>P</w:t>
      </w:r>
      <w:r w:rsidRPr="00045D2A">
        <w:rPr>
          <w:rFonts w:ascii="FranceTV Brown TT Light" w:hAnsi="FranceTV Brown TT Light" w:cs="FranceTV Brown TT Light"/>
          <w:sz w:val="20"/>
          <w:szCs w:val="22"/>
          <w:lang w:val="fr-FR" w:eastAsia="en-US"/>
        </w:rPr>
        <w:t xml:space="preserve">ar dérogation à l’article </w:t>
      </w:r>
      <w:r>
        <w:rPr>
          <w:rFonts w:ascii="FranceTV Brown TT Light" w:hAnsi="FranceTV Brown TT Light" w:cs="FranceTV Brown TT Light"/>
          <w:sz w:val="20"/>
          <w:szCs w:val="22"/>
          <w:lang w:val="fr-FR" w:eastAsia="en-US"/>
        </w:rPr>
        <w:t>42</w:t>
      </w:r>
      <w:r w:rsidRPr="00045D2A">
        <w:rPr>
          <w:rFonts w:ascii="FranceTV Brown TT Light" w:hAnsi="FranceTV Brown TT Light" w:cs="FranceTV Brown TT Light"/>
          <w:sz w:val="20"/>
          <w:szCs w:val="22"/>
          <w:lang w:val="fr-FR" w:eastAsia="en-US"/>
        </w:rPr>
        <w:t xml:space="preserve"> du CCAG-FCS, le pouvoir adjudicateur ne peut pour motif d’intérêt général, résilier l’accord-cadre.</w:t>
      </w:r>
    </w:p>
    <w:p w14:paraId="5306424F" w14:textId="77777777" w:rsidR="00663988" w:rsidRDefault="00663988" w:rsidP="00663988">
      <w:pPr>
        <w:pStyle w:val="2Listepoints"/>
        <w:numPr>
          <w:ilvl w:val="0"/>
          <w:numId w:val="0"/>
        </w:numPr>
        <w:rPr>
          <w:rFonts w:ascii="FranceTV Brown TT Light" w:eastAsia="Calibri" w:hAnsi="FranceTV Brown TT Light" w:cs="FranceTV Brown TT Light"/>
          <w:sz w:val="20"/>
          <w:szCs w:val="22"/>
          <w:lang w:val="fr-FR" w:eastAsia="en-US"/>
        </w:rPr>
      </w:pPr>
      <w:r>
        <w:rPr>
          <w:rFonts w:ascii="FranceTV Brown TT Light" w:eastAsia="Calibri" w:hAnsi="FranceTV Brown TT Light" w:cs="FranceTV Brown TT Light"/>
          <w:sz w:val="20"/>
          <w:szCs w:val="22"/>
          <w:lang w:val="fr-FR" w:eastAsia="en-US"/>
        </w:rPr>
        <w:t xml:space="preserve">La résiliation prononcée donne lieu aux décomptes de résiliation visés à l’article 43 du CCAG-FCS. </w:t>
      </w:r>
    </w:p>
    <w:p w14:paraId="19BA01B8" w14:textId="77777777" w:rsidR="003E5D41" w:rsidRDefault="003E5D41" w:rsidP="00663988">
      <w:pPr>
        <w:pStyle w:val="2Listepoints"/>
        <w:numPr>
          <w:ilvl w:val="0"/>
          <w:numId w:val="0"/>
        </w:numPr>
        <w:rPr>
          <w:rFonts w:ascii="FranceTV Brown TT Light" w:eastAsia="Calibri" w:hAnsi="FranceTV Brown TT Light" w:cs="FranceTV Brown TT Light"/>
          <w:sz w:val="20"/>
          <w:szCs w:val="22"/>
          <w:lang w:val="fr-FR" w:eastAsia="en-US"/>
        </w:rPr>
      </w:pPr>
    </w:p>
    <w:p w14:paraId="1D935169" w14:textId="00E5DF44" w:rsidR="002953F1" w:rsidRDefault="005B44BA" w:rsidP="003B3CF8">
      <w:pPr>
        <w:pStyle w:val="Titre1"/>
        <w:overflowPunct/>
        <w:autoSpaceDE/>
        <w:autoSpaceDN/>
        <w:adjustRightInd/>
        <w:spacing w:before="360" w:after="240"/>
        <w:ind w:left="1701"/>
        <w:jc w:val="left"/>
        <w:textAlignment w:val="auto"/>
        <w:rPr>
          <w:rFonts w:ascii="FranceTV Brown TT Light" w:hAnsi="FranceTV Brown TT Light" w:cs="FranceTV Brown TT Light"/>
          <w:bCs/>
          <w:kern w:val="32"/>
          <w:sz w:val="24"/>
          <w:szCs w:val="32"/>
          <w:u w:val="single"/>
        </w:rPr>
      </w:pPr>
      <w:bookmarkStart w:id="2669" w:name="_Toc222230644"/>
      <w:r w:rsidRPr="00020C98">
        <w:rPr>
          <w:rFonts w:ascii="FranceTV Brown TT Light" w:hAnsi="FranceTV Brown TT Light" w:cs="FranceTV Brown TT Light"/>
          <w:bCs/>
          <w:kern w:val="32"/>
          <w:sz w:val="24"/>
          <w:szCs w:val="32"/>
          <w:u w:val="single"/>
        </w:rPr>
        <w:t>DI</w:t>
      </w:r>
      <w:r w:rsidR="00286A29" w:rsidRPr="00020C98">
        <w:rPr>
          <w:rFonts w:ascii="FranceTV Brown TT Light" w:hAnsi="FranceTV Brown TT Light" w:cs="FranceTV Brown TT Light"/>
          <w:bCs/>
          <w:kern w:val="32"/>
          <w:sz w:val="24"/>
          <w:szCs w:val="32"/>
          <w:u w:val="single"/>
        </w:rPr>
        <w:t>SPO</w:t>
      </w:r>
      <w:r w:rsidRPr="00020C98">
        <w:rPr>
          <w:rFonts w:ascii="FranceTV Brown TT Light" w:hAnsi="FranceTV Brown TT Light" w:cs="FranceTV Brown TT Light"/>
          <w:bCs/>
          <w:kern w:val="32"/>
          <w:sz w:val="24"/>
          <w:szCs w:val="32"/>
          <w:u w:val="single"/>
        </w:rPr>
        <w:t>SITIONS DIVERSES</w:t>
      </w:r>
      <w:bookmarkEnd w:id="2669"/>
    </w:p>
    <w:p w14:paraId="7CB03A41" w14:textId="77777777" w:rsidR="00F56C42" w:rsidRPr="00F56C42" w:rsidRDefault="00F56C42" w:rsidP="00F81CDB"/>
    <w:p w14:paraId="24F45816" w14:textId="77777777" w:rsidR="00F81CDB" w:rsidRPr="00F81CDB" w:rsidRDefault="00F81CDB" w:rsidP="009E52B8">
      <w:pPr>
        <w:pStyle w:val="Titre2"/>
        <w:numPr>
          <w:ilvl w:val="1"/>
          <w:numId w:val="18"/>
        </w:numPr>
        <w:jc w:val="both"/>
        <w:rPr>
          <w:rFonts w:ascii="FranceTV Brown TT Light" w:hAnsi="FranceTV Brown TT Light" w:cs="FranceTV Brown TT Light"/>
          <w:bCs/>
          <w:iCs/>
          <w:sz w:val="24"/>
          <w:u w:val="single"/>
        </w:rPr>
      </w:pPr>
      <w:bookmarkStart w:id="2670" w:name="_Toc176795980"/>
      <w:bookmarkStart w:id="2671" w:name="_Toc222230645"/>
      <w:r w:rsidRPr="00F81CDB">
        <w:rPr>
          <w:rFonts w:ascii="FranceTV Brown TT Light" w:hAnsi="FranceTV Brown TT Light" w:cs="FranceTV Brown TT Light"/>
          <w:bCs/>
          <w:iCs/>
          <w:sz w:val="24"/>
          <w:u w:val="single"/>
        </w:rPr>
        <w:t>Différends et litiges</w:t>
      </w:r>
      <w:bookmarkEnd w:id="2670"/>
      <w:bookmarkEnd w:id="2671"/>
    </w:p>
    <w:p w14:paraId="4CE41630" w14:textId="77777777" w:rsidR="00F81CDB" w:rsidRPr="009231E7" w:rsidRDefault="00F81CDB" w:rsidP="00F81CDB">
      <w:pPr>
        <w:jc w:val="both"/>
        <w:rPr>
          <w:rFonts w:ascii="FranceTV Brown TT Light" w:hAnsi="FranceTV Brown TT Light" w:cs="FranceTV Brown TT Light"/>
        </w:rPr>
      </w:pPr>
    </w:p>
    <w:p w14:paraId="6534133D" w14:textId="77777777" w:rsidR="00F81CDB" w:rsidRPr="009231E7" w:rsidRDefault="00F81CDB" w:rsidP="00F81CDB">
      <w:pPr>
        <w:jc w:val="both"/>
        <w:rPr>
          <w:rFonts w:ascii="FranceTV Brown TT Light" w:hAnsi="FranceTV Brown TT Light" w:cs="FranceTV Brown TT Light"/>
        </w:rPr>
      </w:pPr>
      <w:r w:rsidRPr="009231E7">
        <w:rPr>
          <w:rFonts w:ascii="FranceTV Brown TT Light" w:hAnsi="FranceTV Brown TT Light" w:cs="FranceTV Brown TT Light"/>
        </w:rPr>
        <w:t>Le pouvoir adjudicateur et le titulaire s’efforceront de régler à l’amiable tout différend éventuel relatif à l’interprétation des stipulations de l’accord-cadre ou à l’exécution des prestations objet de l’accord-cadre.</w:t>
      </w:r>
    </w:p>
    <w:p w14:paraId="19D30944" w14:textId="77777777" w:rsidR="00F81CDB" w:rsidRPr="009231E7" w:rsidRDefault="00F81CDB" w:rsidP="00F81CDB">
      <w:pPr>
        <w:jc w:val="both"/>
        <w:rPr>
          <w:rFonts w:ascii="FranceTV Brown TT Light" w:hAnsi="FranceTV Brown TT Light" w:cs="FranceTV Brown TT Light"/>
        </w:rPr>
      </w:pPr>
    </w:p>
    <w:p w14:paraId="50174414" w14:textId="77777777" w:rsidR="00F81CDB" w:rsidRPr="009231E7" w:rsidRDefault="00F81CDB" w:rsidP="00F81CDB">
      <w:pPr>
        <w:jc w:val="both"/>
        <w:rPr>
          <w:rFonts w:ascii="FranceTV Brown TT Light" w:hAnsi="FranceTV Brown TT Light" w:cs="FranceTV Brown TT Light"/>
        </w:rPr>
      </w:pPr>
      <w:r w:rsidRPr="009231E7">
        <w:rPr>
          <w:rFonts w:ascii="FranceTV Brown TT Light" w:hAnsi="FranceTV Brown TT Light" w:cs="FranceTV Brown TT Light"/>
        </w:rPr>
        <w:t>Seule la législation française est applicable. En cas de contentieux, le Tribunal Judiciaire de Paris est compétent.</w:t>
      </w:r>
    </w:p>
    <w:p w14:paraId="279B8CF5" w14:textId="77777777" w:rsidR="00F81CDB" w:rsidRPr="009231E7" w:rsidRDefault="00F81CDB" w:rsidP="00F81CDB">
      <w:pPr>
        <w:jc w:val="center"/>
        <w:rPr>
          <w:rFonts w:ascii="FranceTV Brown TT Light" w:hAnsi="FranceTV Brown TT Light" w:cs="FranceTV Brown TT Light"/>
        </w:rPr>
      </w:pPr>
    </w:p>
    <w:p w14:paraId="157B56BE" w14:textId="77777777" w:rsidR="00F81CDB" w:rsidRPr="009231E7" w:rsidRDefault="00F81CDB" w:rsidP="00F81CDB">
      <w:pPr>
        <w:pBdr>
          <w:top w:val="single" w:sz="4" w:space="1" w:color="auto"/>
          <w:left w:val="single" w:sz="4" w:space="4" w:color="auto"/>
          <w:bottom w:val="single" w:sz="4" w:space="1" w:color="auto"/>
          <w:right w:val="single" w:sz="4" w:space="4" w:color="auto"/>
        </w:pBdr>
        <w:overflowPunct/>
        <w:jc w:val="center"/>
        <w:textAlignment w:val="auto"/>
        <w:rPr>
          <w:rFonts w:ascii="FranceTV Brown TT Light" w:hAnsi="FranceTV Brown TT Light" w:cs="FranceTV Brown TT Light"/>
        </w:rPr>
      </w:pPr>
      <w:r w:rsidRPr="009231E7">
        <w:rPr>
          <w:rFonts w:ascii="FranceTV Brown TT Light" w:hAnsi="FranceTV Brown TT Light" w:cs="FranceTV Brown TT Light"/>
        </w:rPr>
        <w:t>Tribunal de Paris, Parvis du tribunal de Paris</w:t>
      </w:r>
    </w:p>
    <w:p w14:paraId="37BB724B" w14:textId="77777777" w:rsidR="00F81CDB" w:rsidRPr="009231E7" w:rsidRDefault="00F81CDB" w:rsidP="00F81CDB">
      <w:pPr>
        <w:pBdr>
          <w:top w:val="single" w:sz="4" w:space="1" w:color="auto"/>
          <w:left w:val="single" w:sz="4" w:space="4" w:color="auto"/>
          <w:bottom w:val="single" w:sz="4" w:space="1" w:color="auto"/>
          <w:right w:val="single" w:sz="4" w:space="4" w:color="auto"/>
        </w:pBdr>
        <w:overflowPunct/>
        <w:jc w:val="center"/>
        <w:textAlignment w:val="auto"/>
        <w:rPr>
          <w:rFonts w:ascii="FranceTV Brown TT Light" w:hAnsi="FranceTV Brown TT Light" w:cs="FranceTV Brown TT Light"/>
        </w:rPr>
      </w:pPr>
      <w:r w:rsidRPr="009231E7">
        <w:rPr>
          <w:rFonts w:ascii="FranceTV Brown TT Light" w:hAnsi="FranceTV Brown TT Light" w:cs="FranceTV Brown TT Light"/>
        </w:rPr>
        <w:t>75017 PARIS</w:t>
      </w:r>
    </w:p>
    <w:p w14:paraId="2D1C74B9" w14:textId="77777777" w:rsidR="00F81CDB" w:rsidRPr="009231E7" w:rsidRDefault="00F81CDB" w:rsidP="00F81CDB">
      <w:pPr>
        <w:pBdr>
          <w:top w:val="single" w:sz="4" w:space="1" w:color="auto"/>
          <w:left w:val="single" w:sz="4" w:space="4" w:color="auto"/>
          <w:bottom w:val="single" w:sz="4" w:space="1" w:color="auto"/>
          <w:right w:val="single" w:sz="4" w:space="4" w:color="auto"/>
        </w:pBdr>
        <w:overflowPunct/>
        <w:jc w:val="center"/>
        <w:textAlignment w:val="auto"/>
        <w:rPr>
          <w:rFonts w:ascii="FranceTV Brown TT Light" w:hAnsi="FranceTV Brown TT Light" w:cs="FranceTV Brown TT Light"/>
        </w:rPr>
      </w:pPr>
      <w:r w:rsidRPr="009231E7">
        <w:rPr>
          <w:rFonts w:ascii="FranceTV Brown TT Light" w:hAnsi="FranceTV Brown TT Light" w:cs="FranceTV Brown TT Light"/>
        </w:rPr>
        <w:t>Tél : +33 144325151</w:t>
      </w:r>
    </w:p>
    <w:p w14:paraId="37B6B001" w14:textId="77777777" w:rsidR="00F81CDB" w:rsidRPr="009231E7" w:rsidRDefault="00F81CDB" w:rsidP="00F81CDB">
      <w:pPr>
        <w:pBdr>
          <w:top w:val="single" w:sz="4" w:space="1" w:color="auto"/>
          <w:left w:val="single" w:sz="4" w:space="4" w:color="auto"/>
          <w:bottom w:val="single" w:sz="4" w:space="1" w:color="auto"/>
          <w:right w:val="single" w:sz="4" w:space="4" w:color="auto"/>
        </w:pBdr>
        <w:overflowPunct/>
        <w:jc w:val="center"/>
        <w:textAlignment w:val="auto"/>
        <w:rPr>
          <w:rFonts w:ascii="FranceTV Brown TT Light" w:hAnsi="FranceTV Brown TT Light" w:cs="FranceTV Brown TT Light"/>
        </w:rPr>
      </w:pPr>
      <w:r w:rsidRPr="009231E7">
        <w:rPr>
          <w:rFonts w:ascii="FranceTV Brown TT Light" w:hAnsi="FranceTV Brown TT Light" w:cs="FranceTV Brown TT Light"/>
        </w:rPr>
        <w:t>Adresse internet : https://www.tribunal-de-paris.justice.fr/75</w:t>
      </w:r>
    </w:p>
    <w:p w14:paraId="7B530193" w14:textId="77777777" w:rsidR="004133FC" w:rsidRPr="009231E7" w:rsidRDefault="004133FC" w:rsidP="00F81CDB">
      <w:pPr>
        <w:jc w:val="both"/>
        <w:rPr>
          <w:rFonts w:ascii="FranceTV Brown TT Light" w:hAnsi="FranceTV Brown TT Light" w:cs="FranceTV Brown TT Light"/>
        </w:rPr>
      </w:pPr>
    </w:p>
    <w:p w14:paraId="49873F93" w14:textId="77777777" w:rsidR="00F81CDB" w:rsidRPr="009231E7" w:rsidRDefault="00F81CDB" w:rsidP="00F81CDB">
      <w:pPr>
        <w:pStyle w:val="Titre2"/>
        <w:ind w:left="2127" w:hanging="1843"/>
        <w:jc w:val="both"/>
        <w:rPr>
          <w:rFonts w:ascii="FranceTV Brown TT Light" w:hAnsi="FranceTV Brown TT Light" w:cs="FranceTV Brown TT Light"/>
          <w:bCs/>
          <w:iCs/>
          <w:sz w:val="24"/>
          <w:u w:val="single"/>
        </w:rPr>
      </w:pPr>
      <w:bookmarkStart w:id="2672" w:name="_Toc222230646"/>
      <w:r w:rsidRPr="009231E7">
        <w:rPr>
          <w:rFonts w:ascii="FranceTV Brown TT Light" w:hAnsi="FranceTV Brown TT Light" w:cs="FranceTV Brown TT Light"/>
          <w:bCs/>
          <w:iCs/>
          <w:sz w:val="24"/>
          <w:u w:val="single"/>
        </w:rPr>
        <w:t>Médiation</w:t>
      </w:r>
      <w:bookmarkEnd w:id="2672"/>
    </w:p>
    <w:p w14:paraId="649EBBD9" w14:textId="77777777" w:rsidR="00F81CDB" w:rsidRPr="009231E7" w:rsidRDefault="00F81CDB" w:rsidP="00F81CDB">
      <w:pPr>
        <w:jc w:val="both"/>
        <w:rPr>
          <w:rFonts w:ascii="FranceTV Brown TT Light" w:hAnsi="FranceTV Brown TT Light" w:cs="FranceTV Brown TT Light"/>
        </w:rPr>
      </w:pPr>
    </w:p>
    <w:p w14:paraId="38995EAE" w14:textId="77777777" w:rsidR="00F81CDB" w:rsidRPr="009231E7" w:rsidRDefault="00F81CDB" w:rsidP="00F81CDB">
      <w:pPr>
        <w:jc w:val="both"/>
        <w:rPr>
          <w:rFonts w:ascii="FranceTV Brown TT Light" w:hAnsi="FranceTV Brown TT Light" w:cs="FranceTV Brown TT Light"/>
        </w:rPr>
      </w:pPr>
      <w:r w:rsidRPr="009231E7">
        <w:rPr>
          <w:rFonts w:ascii="FranceTV Brown TT Light" w:hAnsi="FranceTV Brown TT Light" w:cs="FranceTV Brown TT Light"/>
        </w:rPr>
        <w:t>Le présent accord-cadre est conclu et exécuté de bonne foi par les parties qui s’engagent à régler à l’amiable tout différend éventuel relatif à son l'existence, sa validité, son interprétation, son exécution et la résiliation.</w:t>
      </w:r>
    </w:p>
    <w:p w14:paraId="6ED213CC" w14:textId="77777777" w:rsidR="00F81CDB" w:rsidRPr="009231E7" w:rsidRDefault="00F81CDB" w:rsidP="00F81CDB">
      <w:pPr>
        <w:jc w:val="both"/>
        <w:rPr>
          <w:rFonts w:ascii="FranceTV Brown TT Light" w:hAnsi="FranceTV Brown TT Light" w:cs="FranceTV Brown TT Light"/>
        </w:rPr>
      </w:pPr>
    </w:p>
    <w:p w14:paraId="0C4E6A1B" w14:textId="77777777" w:rsidR="00F81CDB" w:rsidRPr="009231E7" w:rsidRDefault="00F81CDB" w:rsidP="00F81CDB">
      <w:pPr>
        <w:jc w:val="both"/>
        <w:rPr>
          <w:rFonts w:ascii="FranceTV Brown TT Light" w:hAnsi="FranceTV Brown TT Light" w:cs="FranceTV Brown TT Light"/>
        </w:rPr>
      </w:pPr>
      <w:r w:rsidRPr="009231E7">
        <w:rPr>
          <w:rFonts w:ascii="FranceTV Brown TT Light" w:hAnsi="FranceTV Brown TT Light" w:cs="FranceTV Brown TT Light"/>
        </w:rPr>
        <w:t xml:space="preserve">En cas d’échec des négociations directes engagées entre les parties, et avant toute saisine de la juridiction compétente, celles-ci ont la possibilité de saisir le médiateur interne « relation fournisseurs » de France Télévisions : </w:t>
      </w:r>
    </w:p>
    <w:p w14:paraId="37493DFD" w14:textId="77777777" w:rsidR="00F81CDB" w:rsidRPr="009231E7" w:rsidRDefault="00F81CDB" w:rsidP="00F81CDB">
      <w:pPr>
        <w:jc w:val="both"/>
        <w:rPr>
          <w:rFonts w:ascii="FranceTV Brown TT Light" w:hAnsi="FranceTV Brown TT Light" w:cs="FranceTV Brown TT Light"/>
        </w:rPr>
      </w:pPr>
    </w:p>
    <w:p w14:paraId="0FDBE4E3" w14:textId="77777777" w:rsidR="00F81CDB" w:rsidRPr="009231E7" w:rsidRDefault="00F81CDB" w:rsidP="00F81CDB">
      <w:pPr>
        <w:pBdr>
          <w:top w:val="single" w:sz="4" w:space="1" w:color="auto"/>
          <w:left w:val="single" w:sz="4" w:space="4" w:color="auto"/>
          <w:bottom w:val="single" w:sz="4" w:space="1" w:color="auto"/>
          <w:right w:val="single" w:sz="4" w:space="4" w:color="auto"/>
        </w:pBdr>
        <w:jc w:val="both"/>
        <w:rPr>
          <w:rFonts w:ascii="FranceTV Brown TT Light" w:hAnsi="FranceTV Brown TT Light" w:cs="FranceTV Brown TT Light"/>
        </w:rPr>
      </w:pPr>
      <w:r w:rsidRPr="009231E7">
        <w:rPr>
          <w:rFonts w:ascii="FranceTV Brown TT Light" w:hAnsi="FranceTV Brown TT Light" w:cs="FranceTV Brown TT Light"/>
        </w:rPr>
        <w:t xml:space="preserve">Par mail à l’adresse suivante : </w:t>
      </w:r>
    </w:p>
    <w:p w14:paraId="1919E26A" w14:textId="77777777" w:rsidR="00F151A9" w:rsidRPr="009231E7" w:rsidRDefault="00F151A9" w:rsidP="00F151A9">
      <w:pPr>
        <w:pBdr>
          <w:top w:val="single" w:sz="4" w:space="1" w:color="auto"/>
          <w:left w:val="single" w:sz="4" w:space="4" w:color="auto"/>
          <w:bottom w:val="single" w:sz="4" w:space="1" w:color="auto"/>
          <w:right w:val="single" w:sz="4" w:space="4" w:color="auto"/>
        </w:pBdr>
        <w:jc w:val="both"/>
        <w:rPr>
          <w:rFonts w:ascii="FranceTV Brown TT Light" w:hAnsi="FranceTV Brown TT Light" w:cs="FranceTV Brown TT Light"/>
        </w:rPr>
      </w:pPr>
    </w:p>
    <w:p w14:paraId="110FAEF0" w14:textId="7A477BB9" w:rsidR="00F151A9" w:rsidRDefault="00F151A9" w:rsidP="00F151A9">
      <w:pPr>
        <w:pBdr>
          <w:top w:val="single" w:sz="4" w:space="1" w:color="auto"/>
          <w:left w:val="single" w:sz="4" w:space="4" w:color="auto"/>
          <w:bottom w:val="single" w:sz="4" w:space="1" w:color="auto"/>
          <w:right w:val="single" w:sz="4" w:space="4" w:color="auto"/>
        </w:pBdr>
        <w:jc w:val="center"/>
        <w:rPr>
          <w:rFonts w:ascii="FranceTV Brown TT Light" w:hAnsi="FranceTV Brown TT Light" w:cs="FranceTV Brown TT Light"/>
        </w:rPr>
      </w:pPr>
      <w:hyperlink r:id="rId19" w:history="1">
        <w:r w:rsidRPr="006D37D1">
          <w:rPr>
            <w:rStyle w:val="Lienhypertexte"/>
            <w:rFonts w:ascii="FranceTV Brown TT Light" w:hAnsi="FranceTV Brown TT Light" w:cs="FranceTV Brown TT Light"/>
          </w:rPr>
          <w:t>mediation_fournisseurs@francetv.fr</w:t>
        </w:r>
      </w:hyperlink>
      <w:r>
        <w:rPr>
          <w:rFonts w:ascii="FranceTV Brown TT Light" w:hAnsi="FranceTV Brown TT Light" w:cs="FranceTV Brown TT Light"/>
        </w:rPr>
        <w:t xml:space="preserve"> </w:t>
      </w:r>
    </w:p>
    <w:p w14:paraId="69B2E69E" w14:textId="77777777" w:rsidR="00F151A9" w:rsidRPr="009231E7" w:rsidRDefault="00F151A9" w:rsidP="00F151A9">
      <w:pPr>
        <w:pBdr>
          <w:top w:val="single" w:sz="4" w:space="1" w:color="auto"/>
          <w:left w:val="single" w:sz="4" w:space="4" w:color="auto"/>
          <w:bottom w:val="single" w:sz="4" w:space="1" w:color="auto"/>
          <w:right w:val="single" w:sz="4" w:space="4" w:color="auto"/>
        </w:pBdr>
        <w:jc w:val="center"/>
        <w:rPr>
          <w:rFonts w:ascii="FranceTV Brown TT Light" w:hAnsi="FranceTV Brown TT Light" w:cs="FranceTV Brown TT Light"/>
        </w:rPr>
      </w:pPr>
    </w:p>
    <w:p w14:paraId="21B6EA08" w14:textId="77777777" w:rsidR="00F151A9" w:rsidRPr="009231E7" w:rsidRDefault="00F151A9" w:rsidP="00F151A9">
      <w:pPr>
        <w:pBdr>
          <w:top w:val="single" w:sz="4" w:space="1" w:color="auto"/>
          <w:left w:val="single" w:sz="4" w:space="4" w:color="auto"/>
          <w:bottom w:val="single" w:sz="4" w:space="1" w:color="auto"/>
          <w:right w:val="single" w:sz="4" w:space="4" w:color="auto"/>
        </w:pBdr>
        <w:jc w:val="both"/>
        <w:rPr>
          <w:rFonts w:ascii="FranceTV Brown TT Light" w:hAnsi="FranceTV Brown TT Light" w:cs="FranceTV Brown TT Light"/>
        </w:rPr>
      </w:pPr>
    </w:p>
    <w:p w14:paraId="1B8028B0" w14:textId="77777777" w:rsidR="00F151A9" w:rsidRPr="009231E7" w:rsidRDefault="00F151A9" w:rsidP="00F151A9">
      <w:pPr>
        <w:pBdr>
          <w:top w:val="single" w:sz="4" w:space="1" w:color="auto"/>
          <w:left w:val="single" w:sz="4" w:space="4" w:color="auto"/>
          <w:bottom w:val="single" w:sz="4" w:space="1" w:color="auto"/>
          <w:right w:val="single" w:sz="4" w:space="4" w:color="auto"/>
        </w:pBdr>
        <w:jc w:val="both"/>
        <w:rPr>
          <w:rFonts w:ascii="FranceTV Brown TT Light" w:hAnsi="FranceTV Brown TT Light" w:cs="FranceTV Brown TT Light"/>
        </w:rPr>
      </w:pPr>
      <w:r w:rsidRPr="00873403">
        <w:rPr>
          <w:rFonts w:ascii="FranceTV Brown TT Light" w:hAnsi="FranceTV Brown TT Light" w:cs="FranceTV Brown TT Light"/>
          <w:b/>
          <w:bCs/>
        </w:rPr>
        <w:t>Ou</w:t>
      </w:r>
      <w:r w:rsidRPr="009231E7">
        <w:rPr>
          <w:rFonts w:ascii="FranceTV Brown TT Light" w:hAnsi="FranceTV Brown TT Light" w:cs="FranceTV Brown TT Light"/>
        </w:rPr>
        <w:t xml:space="preserve"> par courrier recommandé avec accusé de réception à : </w:t>
      </w:r>
    </w:p>
    <w:p w14:paraId="1EA59845" w14:textId="77777777" w:rsidR="00F151A9" w:rsidRPr="009231E7" w:rsidRDefault="00F151A9" w:rsidP="00F151A9">
      <w:pPr>
        <w:pBdr>
          <w:top w:val="single" w:sz="4" w:space="1" w:color="auto"/>
          <w:left w:val="single" w:sz="4" w:space="4" w:color="auto"/>
          <w:bottom w:val="single" w:sz="4" w:space="1" w:color="auto"/>
          <w:right w:val="single" w:sz="4" w:space="4" w:color="auto"/>
        </w:pBdr>
        <w:jc w:val="both"/>
        <w:rPr>
          <w:rFonts w:ascii="FranceTV Brown TT Light" w:hAnsi="FranceTV Brown TT Light" w:cs="FranceTV Brown TT Light"/>
        </w:rPr>
      </w:pPr>
    </w:p>
    <w:p w14:paraId="51CF541D" w14:textId="77777777" w:rsidR="00F151A9" w:rsidRPr="009231E7" w:rsidRDefault="00F151A9" w:rsidP="00F151A9">
      <w:pPr>
        <w:pBdr>
          <w:top w:val="single" w:sz="4" w:space="1" w:color="auto"/>
          <w:left w:val="single" w:sz="4" w:space="4" w:color="auto"/>
          <w:bottom w:val="single" w:sz="4" w:space="1" w:color="auto"/>
          <w:right w:val="single" w:sz="4" w:space="4" w:color="auto"/>
        </w:pBdr>
        <w:jc w:val="center"/>
        <w:rPr>
          <w:rFonts w:ascii="FranceTV Brown TT Light" w:hAnsi="FranceTV Brown TT Light" w:cs="FranceTV Brown TT Light"/>
        </w:rPr>
      </w:pPr>
      <w:r w:rsidRPr="009231E7">
        <w:rPr>
          <w:rFonts w:ascii="FranceTV Brown TT Light" w:hAnsi="FranceTV Brown TT Light" w:cs="FranceTV Brown TT Light"/>
        </w:rPr>
        <w:t xml:space="preserve">Monsieur </w:t>
      </w:r>
      <w:r>
        <w:rPr>
          <w:rFonts w:ascii="FranceTV Brown TT Light" w:hAnsi="FranceTV Brown TT Light" w:cs="FranceTV Brown TT Light"/>
        </w:rPr>
        <w:t xml:space="preserve">le </w:t>
      </w:r>
      <w:r w:rsidRPr="009231E7">
        <w:rPr>
          <w:rFonts w:ascii="FranceTV Brown TT Light" w:hAnsi="FranceTV Brown TT Light" w:cs="FranceTV Brown TT Light"/>
        </w:rPr>
        <w:t>Médiateur interne « relation Fournisseurs »</w:t>
      </w:r>
    </w:p>
    <w:p w14:paraId="19DAB1D8" w14:textId="77777777" w:rsidR="00F151A9" w:rsidRPr="009231E7" w:rsidRDefault="00F151A9" w:rsidP="00F151A9">
      <w:pPr>
        <w:pBdr>
          <w:top w:val="single" w:sz="4" w:space="1" w:color="auto"/>
          <w:left w:val="single" w:sz="4" w:space="4" w:color="auto"/>
          <w:bottom w:val="single" w:sz="4" w:space="1" w:color="auto"/>
          <w:right w:val="single" w:sz="4" w:space="4" w:color="auto"/>
        </w:pBdr>
        <w:jc w:val="center"/>
        <w:rPr>
          <w:rFonts w:ascii="FranceTV Brown TT Light" w:hAnsi="FranceTV Brown TT Light" w:cs="FranceTV Brown TT Light"/>
        </w:rPr>
      </w:pPr>
      <w:r w:rsidRPr="009231E7">
        <w:rPr>
          <w:rFonts w:ascii="FranceTV Brown TT Light" w:hAnsi="FranceTV Brown TT Light" w:cs="FranceTV Brown TT Light"/>
        </w:rPr>
        <w:t>France Télévisions</w:t>
      </w:r>
    </w:p>
    <w:p w14:paraId="75E56A68" w14:textId="77777777" w:rsidR="00F151A9" w:rsidRPr="009231E7" w:rsidRDefault="00F151A9" w:rsidP="00F151A9">
      <w:pPr>
        <w:pBdr>
          <w:top w:val="single" w:sz="4" w:space="1" w:color="auto"/>
          <w:left w:val="single" w:sz="4" w:space="4" w:color="auto"/>
          <w:bottom w:val="single" w:sz="4" w:space="1" w:color="auto"/>
          <w:right w:val="single" w:sz="4" w:space="4" w:color="auto"/>
        </w:pBdr>
        <w:jc w:val="center"/>
        <w:rPr>
          <w:rFonts w:ascii="FranceTV Brown TT Light" w:hAnsi="FranceTV Brown TT Light" w:cs="FranceTV Brown TT Light"/>
        </w:rPr>
      </w:pPr>
      <w:r w:rsidRPr="009231E7">
        <w:rPr>
          <w:rFonts w:ascii="FranceTV Brown TT Light" w:hAnsi="FranceTV Brown TT Light" w:cs="FranceTV Brown TT Light"/>
        </w:rPr>
        <w:t>7, esplanade Henri de France</w:t>
      </w:r>
    </w:p>
    <w:p w14:paraId="7D3007CC" w14:textId="77777777" w:rsidR="00F151A9" w:rsidRDefault="00F151A9" w:rsidP="00F151A9">
      <w:pPr>
        <w:pBdr>
          <w:top w:val="single" w:sz="4" w:space="1" w:color="auto"/>
          <w:left w:val="single" w:sz="4" w:space="4" w:color="auto"/>
          <w:bottom w:val="single" w:sz="4" w:space="1" w:color="auto"/>
          <w:right w:val="single" w:sz="4" w:space="4" w:color="auto"/>
        </w:pBdr>
        <w:jc w:val="center"/>
        <w:rPr>
          <w:rFonts w:ascii="FranceTV Brown TT Light" w:hAnsi="FranceTV Brown TT Light" w:cs="FranceTV Brown TT Light"/>
        </w:rPr>
      </w:pPr>
      <w:r w:rsidRPr="009231E7">
        <w:rPr>
          <w:rFonts w:ascii="FranceTV Brown TT Light" w:hAnsi="FranceTV Brown TT Light" w:cs="FranceTV Brown TT Light"/>
        </w:rPr>
        <w:t>75907 Paris Cedex 15</w:t>
      </w:r>
    </w:p>
    <w:p w14:paraId="145793F3" w14:textId="77777777" w:rsidR="00F81CDB" w:rsidRPr="009231E7" w:rsidRDefault="00F81CDB" w:rsidP="00F81CDB">
      <w:pPr>
        <w:jc w:val="both"/>
        <w:rPr>
          <w:rFonts w:ascii="FranceTV Brown TT Light" w:hAnsi="FranceTV Brown TT Light" w:cs="FranceTV Brown TT Light"/>
        </w:rPr>
      </w:pPr>
    </w:p>
    <w:p w14:paraId="7ED37F94" w14:textId="77777777" w:rsidR="00F81CDB" w:rsidRPr="009231E7" w:rsidRDefault="00F81CDB" w:rsidP="00F81CDB">
      <w:pPr>
        <w:jc w:val="both"/>
        <w:rPr>
          <w:rFonts w:ascii="FranceTV Brown TT Light" w:hAnsi="FranceTV Brown TT Light" w:cs="FranceTV Brown TT Light"/>
        </w:rPr>
      </w:pPr>
      <w:r w:rsidRPr="009231E7">
        <w:rPr>
          <w:rFonts w:ascii="FranceTV Brown TT Light" w:hAnsi="FranceTV Brown TT Light" w:cs="FranceTV Brown TT Light"/>
        </w:rPr>
        <w:t xml:space="preserve"> Dans l’hypothèse où, à l’issue d’un délai de (3) trois mois, le différend n’aurait pas trouvé de solution acceptable pour les deux parties, il appartient à la plus diligente d’entre elle, si elle s’y croit fondée, de saisir la juridiction compétente du litige en cause. </w:t>
      </w:r>
    </w:p>
    <w:p w14:paraId="12D25AB6" w14:textId="77777777" w:rsidR="00F81CDB" w:rsidRPr="009231E7" w:rsidRDefault="00F81CDB" w:rsidP="00F81CDB">
      <w:pPr>
        <w:jc w:val="both"/>
        <w:rPr>
          <w:rFonts w:ascii="FranceTV Brown TT Light" w:hAnsi="FranceTV Brown TT Light" w:cs="FranceTV Brown TT Light"/>
        </w:rPr>
      </w:pPr>
    </w:p>
    <w:p w14:paraId="2AEEBB08" w14:textId="77777777" w:rsidR="00F81CDB" w:rsidRPr="00140EFF" w:rsidRDefault="00F81CDB" w:rsidP="00F81CDB">
      <w:pPr>
        <w:jc w:val="both"/>
        <w:rPr>
          <w:rFonts w:ascii="FranceTV Brown TT Light" w:hAnsi="FranceTV Brown TT Light" w:cs="FranceTV Brown TT Light"/>
        </w:rPr>
      </w:pPr>
      <w:r w:rsidRPr="009231E7">
        <w:rPr>
          <w:rFonts w:ascii="FranceTV Brown TT Light" w:hAnsi="FranceTV Brown TT Light" w:cs="FranceTV Brown TT Light"/>
        </w:rPr>
        <w:t>Les échanges intervenus entre les parties en application de la présente clause de médiation devront rester confidentiels.</w:t>
      </w:r>
      <w:r>
        <w:rPr>
          <w:rFonts w:ascii="FranceTV Brown TT Light" w:hAnsi="FranceTV Brown TT Light" w:cs="FranceTV Brown TT Light"/>
        </w:rPr>
        <w:t xml:space="preserve"> </w:t>
      </w:r>
    </w:p>
    <w:p w14:paraId="11CFD201" w14:textId="77777777" w:rsidR="00D76716" w:rsidRPr="00020C98" w:rsidRDefault="00D76716" w:rsidP="005830F3">
      <w:pPr>
        <w:jc w:val="both"/>
        <w:rPr>
          <w:rFonts w:ascii="FranceTV Brown TT Light" w:hAnsi="FranceTV Brown TT Light" w:cs="FranceTV Brown TT Light"/>
        </w:rPr>
      </w:pPr>
    </w:p>
    <w:p w14:paraId="460DD09E" w14:textId="097274CB" w:rsidR="00890B12" w:rsidRPr="00020C98" w:rsidRDefault="00890B12" w:rsidP="009E52B8">
      <w:pPr>
        <w:pStyle w:val="Titre2"/>
        <w:numPr>
          <w:ilvl w:val="1"/>
          <w:numId w:val="16"/>
        </w:numPr>
        <w:ind w:left="2127" w:hanging="1843"/>
        <w:jc w:val="both"/>
        <w:rPr>
          <w:rFonts w:ascii="FranceTV Brown TT Light" w:hAnsi="FranceTV Brown TT Light" w:cs="FranceTV Brown TT Light"/>
          <w:bCs/>
          <w:iCs/>
          <w:sz w:val="24"/>
          <w:u w:val="single"/>
        </w:rPr>
      </w:pPr>
      <w:bookmarkStart w:id="2673" w:name="_Toc222230647"/>
      <w:r w:rsidRPr="00020C98">
        <w:rPr>
          <w:rFonts w:ascii="FranceTV Brown TT Light" w:hAnsi="FranceTV Brown TT Light" w:cs="FranceTV Brown TT Light"/>
          <w:bCs/>
          <w:iCs/>
          <w:sz w:val="24"/>
          <w:u w:val="single"/>
        </w:rPr>
        <w:t>Utilisation de la langue française</w:t>
      </w:r>
      <w:bookmarkEnd w:id="2673"/>
      <w:r w:rsidRPr="00020C98">
        <w:rPr>
          <w:rFonts w:ascii="FranceTV Brown TT Light" w:hAnsi="FranceTV Brown TT Light" w:cs="FranceTV Brown TT Light"/>
          <w:bCs/>
          <w:iCs/>
          <w:sz w:val="24"/>
          <w:u w:val="single"/>
        </w:rPr>
        <w:t xml:space="preserve"> </w:t>
      </w:r>
    </w:p>
    <w:p w14:paraId="19001188" w14:textId="77777777" w:rsidR="00D76716" w:rsidRPr="00020C98" w:rsidRDefault="00D76716" w:rsidP="00D76716">
      <w:pPr>
        <w:rPr>
          <w:rFonts w:ascii="FranceTV Brown TT Light" w:hAnsi="FranceTV Brown TT Light" w:cs="FranceTV Brown TT Light"/>
        </w:rPr>
      </w:pPr>
    </w:p>
    <w:p w14:paraId="5DC83E1B" w14:textId="6C03D255" w:rsidR="008C7ACC" w:rsidRDefault="008C7ACC" w:rsidP="008C7ACC">
      <w:pPr>
        <w:jc w:val="both"/>
        <w:rPr>
          <w:rFonts w:ascii="FranceTV Brown TT Light" w:hAnsi="FranceTV Brown TT Light" w:cs="FranceTV Brown TT Light"/>
        </w:rPr>
      </w:pPr>
      <w:r>
        <w:rPr>
          <w:rFonts w:ascii="FranceTV Brown TT Light" w:hAnsi="FranceTV Brown TT Light" w:cs="FranceTV Brown TT Light"/>
        </w:rPr>
        <w:t>Conformément aux textes en vigueur, et sauf stipula</w:t>
      </w:r>
      <w:r w:rsidR="007738A1">
        <w:rPr>
          <w:rFonts w:ascii="FranceTV Brown TT Light" w:hAnsi="FranceTV Brown TT Light" w:cs="FranceTV Brown TT Light"/>
        </w:rPr>
        <w:t>tion contraire au sein de l’accord-cadre</w:t>
      </w:r>
      <w:r>
        <w:rPr>
          <w:rFonts w:ascii="FranceTV Brown TT Light" w:hAnsi="FranceTV Brown TT Light" w:cs="FranceTV Brown TT Light"/>
        </w:rPr>
        <w:t>,</w:t>
      </w:r>
      <w:r w:rsidR="007738A1">
        <w:rPr>
          <w:rFonts w:ascii="FranceTV Brown TT Light" w:hAnsi="FranceTV Brown TT Light" w:cs="FranceTV Brown TT Light"/>
        </w:rPr>
        <w:t xml:space="preserve"> l’ensemble des pièces de l’accord-cadre</w:t>
      </w:r>
      <w:r>
        <w:rPr>
          <w:rFonts w:ascii="FranceTV Brown TT Light" w:hAnsi="FranceTV Brown TT Light" w:cs="FranceTV Brown TT Light"/>
        </w:rPr>
        <w:t xml:space="preserve"> est rédigé en français. Dans le cas d’une rédaction en langue étrangère, une traduction en français pourra être demandée par France Télévisions. </w:t>
      </w:r>
    </w:p>
    <w:p w14:paraId="69C0271E" w14:textId="77777777" w:rsidR="00D76716" w:rsidRPr="00020C98" w:rsidRDefault="00D76716" w:rsidP="005830F3">
      <w:pPr>
        <w:jc w:val="both"/>
        <w:rPr>
          <w:rFonts w:ascii="FranceTV Brown TT Light" w:hAnsi="FranceTV Brown TT Light" w:cs="FranceTV Brown TT Light"/>
        </w:rPr>
      </w:pPr>
    </w:p>
    <w:p w14:paraId="2FE2E0AB" w14:textId="58A9A089" w:rsidR="005B44BA" w:rsidRPr="003E5D41" w:rsidRDefault="005B44BA" w:rsidP="009E52B8">
      <w:pPr>
        <w:pStyle w:val="Titre2"/>
        <w:numPr>
          <w:ilvl w:val="1"/>
          <w:numId w:val="16"/>
        </w:numPr>
        <w:ind w:left="2127" w:hanging="1843"/>
        <w:jc w:val="both"/>
        <w:rPr>
          <w:rFonts w:ascii="FranceTV Brown TT Light" w:hAnsi="FranceTV Brown TT Light" w:cs="FranceTV Brown TT Light"/>
          <w:bCs/>
          <w:iCs/>
          <w:sz w:val="24"/>
          <w:u w:val="single"/>
        </w:rPr>
      </w:pPr>
      <w:bookmarkStart w:id="2674" w:name="_Toc222230648"/>
      <w:r w:rsidRPr="003E5D41">
        <w:rPr>
          <w:rFonts w:ascii="FranceTV Brown TT Light" w:hAnsi="FranceTV Brown TT Light" w:cs="FranceTV Brown TT Light"/>
          <w:bCs/>
          <w:iCs/>
          <w:sz w:val="24"/>
          <w:u w:val="single"/>
        </w:rPr>
        <w:t>Réversibilité en fin d’accord-cadre</w:t>
      </w:r>
      <w:bookmarkEnd w:id="2674"/>
    </w:p>
    <w:p w14:paraId="45C462E6" w14:textId="77777777" w:rsidR="00D76716" w:rsidRPr="00411E52" w:rsidRDefault="00D76716" w:rsidP="00D76716">
      <w:pPr>
        <w:rPr>
          <w:rFonts w:ascii="FranceTV Brown TT Light" w:hAnsi="FranceTV Brown TT Light" w:cs="FranceTV Brown TT Light"/>
        </w:rPr>
      </w:pPr>
    </w:p>
    <w:p w14:paraId="6434A2FD" w14:textId="7E808FEB" w:rsidR="00355656" w:rsidRPr="00411E52" w:rsidRDefault="00355656" w:rsidP="00355656">
      <w:pPr>
        <w:jc w:val="both"/>
        <w:rPr>
          <w:rFonts w:ascii="FranceTV Brown TT Light" w:hAnsi="FranceTV Brown TT Light" w:cs="FranceTV Brown TT Light"/>
          <w:color w:val="000000"/>
        </w:rPr>
      </w:pPr>
      <w:r w:rsidRPr="00411E52">
        <w:rPr>
          <w:rFonts w:ascii="FranceTV Brown TT Light" w:hAnsi="FranceTV Brown TT Light" w:cs="FranceTV Brown TT Light"/>
        </w:rPr>
        <w:t xml:space="preserve">En fin d’accord-cadre, le </w:t>
      </w:r>
      <w:r w:rsidR="00EE6E01" w:rsidRPr="00411E52">
        <w:rPr>
          <w:rFonts w:ascii="FranceTV Brown TT Light" w:hAnsi="FranceTV Brown TT Light" w:cs="FranceTV Brown TT Light"/>
        </w:rPr>
        <w:t>Titulaire</w:t>
      </w:r>
      <w:r w:rsidRPr="00411E52">
        <w:rPr>
          <w:rFonts w:ascii="FranceTV Brown TT Light" w:hAnsi="FranceTV Brown TT Light" w:cs="FranceTV Brown TT Light"/>
        </w:rPr>
        <w:t xml:space="preserve"> doit coopérer avec </w:t>
      </w:r>
      <w:r w:rsidR="006A5849" w:rsidRPr="00411E52">
        <w:rPr>
          <w:rFonts w:ascii="FranceTV Brown TT Light" w:hAnsi="FranceTV Brown TT Light" w:cs="FranceTV Brown TT Light"/>
        </w:rPr>
        <w:t xml:space="preserve">France Télévisions </w:t>
      </w:r>
      <w:r w:rsidRPr="00411E52">
        <w:rPr>
          <w:rFonts w:ascii="FranceTV Brown TT Light" w:hAnsi="FranceTV Brown TT Light" w:cs="FranceTV Brown TT Light"/>
        </w:rPr>
        <w:t>ou avec tout tiers désigné par celui-ci afin d’assurer une reprise rapide des prestations et sans désagrément pour l’utilisateur</w:t>
      </w:r>
      <w:r w:rsidRPr="00411E52">
        <w:rPr>
          <w:rFonts w:ascii="FranceTV Brown TT Light" w:hAnsi="FranceTV Brown TT Light" w:cs="FranceTV Brown TT Light"/>
          <w:color w:val="000000"/>
        </w:rPr>
        <w:t xml:space="preserve">. </w:t>
      </w:r>
    </w:p>
    <w:p w14:paraId="6F2B8162" w14:textId="77777777" w:rsidR="00355656" w:rsidRPr="00411E52" w:rsidRDefault="00355656" w:rsidP="00355656">
      <w:pPr>
        <w:jc w:val="both"/>
        <w:rPr>
          <w:rFonts w:ascii="FranceTV Brown TT Light" w:hAnsi="FranceTV Brown TT Light" w:cs="FranceTV Brown TT Light"/>
          <w:color w:val="000000"/>
        </w:rPr>
      </w:pPr>
    </w:p>
    <w:p w14:paraId="684CC529" w14:textId="0E577D8E" w:rsidR="00355656" w:rsidRPr="00020C98" w:rsidRDefault="00355656" w:rsidP="00355656">
      <w:pPr>
        <w:jc w:val="both"/>
        <w:rPr>
          <w:rFonts w:ascii="FranceTV Brown TT Light" w:hAnsi="FranceTV Brown TT Light" w:cs="FranceTV Brown TT Light"/>
        </w:rPr>
      </w:pPr>
      <w:r w:rsidRPr="00411E52">
        <w:rPr>
          <w:rFonts w:ascii="FranceTV Brown TT Light" w:hAnsi="FranceTV Brown TT Light" w:cs="FranceTV Brown TT Light"/>
        </w:rPr>
        <w:t>Cette clause peut être mise en place soit dans le cas de la résiliation de l’accord-cadre</w:t>
      </w:r>
      <w:r w:rsidRPr="00411E52" w:rsidDel="00C50250">
        <w:rPr>
          <w:rFonts w:ascii="FranceTV Brown TT Light" w:hAnsi="FranceTV Brown TT Light" w:cs="FranceTV Brown TT Light"/>
        </w:rPr>
        <w:t xml:space="preserve"> </w:t>
      </w:r>
      <w:r w:rsidRPr="00411E52">
        <w:rPr>
          <w:rFonts w:ascii="FranceTV Brown TT Light" w:hAnsi="FranceTV Brown TT Light" w:cs="FranceTV Brown TT Light"/>
        </w:rPr>
        <w:t>soit dans le cas de la fin normale de l’accord-cadre.</w:t>
      </w:r>
    </w:p>
    <w:p w14:paraId="402DF951" w14:textId="77777777" w:rsidR="005D0EC8" w:rsidRPr="00020C98" w:rsidRDefault="005D0EC8" w:rsidP="005D0EC8">
      <w:pPr>
        <w:jc w:val="both"/>
        <w:rPr>
          <w:rFonts w:ascii="FranceTV Brown TT Light" w:hAnsi="FranceTV Brown TT Light" w:cs="FranceTV Brown TT Light"/>
        </w:rPr>
      </w:pPr>
    </w:p>
    <w:p w14:paraId="4678176D" w14:textId="569EF952" w:rsidR="005D0EC8" w:rsidRPr="00020C98" w:rsidRDefault="005D0EC8" w:rsidP="005D0EC8">
      <w:pPr>
        <w:jc w:val="both"/>
        <w:rPr>
          <w:rFonts w:ascii="FranceTV Brown TT Light" w:hAnsi="FranceTV Brown TT Light" w:cs="FranceTV Brown TT Light"/>
        </w:rPr>
      </w:pPr>
      <w:r w:rsidRPr="00020C98">
        <w:rPr>
          <w:rFonts w:ascii="FranceTV Brown TT Light" w:hAnsi="FranceTV Brown TT Light" w:cs="FranceTV Brown TT Light"/>
        </w:rPr>
        <w:t xml:space="preserve">Ce plan, d’une durée </w:t>
      </w:r>
      <w:r w:rsidRPr="003E5D41">
        <w:rPr>
          <w:rFonts w:ascii="FranceTV Brown TT Light" w:hAnsi="FranceTV Brown TT Light" w:cs="FranceTV Brown TT Light"/>
        </w:rPr>
        <w:t xml:space="preserve">normale d’un </w:t>
      </w:r>
      <w:r w:rsidR="0044632A" w:rsidRPr="003E5D41">
        <w:rPr>
          <w:rFonts w:ascii="FranceTV Brown TT Light" w:hAnsi="FranceTV Brown TT Light" w:cs="FranceTV Brown TT Light"/>
        </w:rPr>
        <w:t xml:space="preserve">(1) </w:t>
      </w:r>
      <w:r w:rsidRPr="003E5D41">
        <w:rPr>
          <w:rFonts w:ascii="FranceTV Brown TT Light" w:hAnsi="FranceTV Brown TT Light" w:cs="FranceTV Brown TT Light"/>
        </w:rPr>
        <w:t>mois, devra</w:t>
      </w:r>
      <w:r w:rsidRPr="00020C98">
        <w:rPr>
          <w:rFonts w:ascii="FranceTV Brown TT Light" w:hAnsi="FranceTV Brown TT Light" w:cs="FranceTV Brown TT Light"/>
        </w:rPr>
        <w:t xml:space="preserve"> prévoir la défaillance du ou des nouveaux fournisseurs. Le cas échéant, le </w:t>
      </w:r>
      <w:r w:rsidR="00EE6E01" w:rsidRPr="00020C98">
        <w:rPr>
          <w:rFonts w:ascii="FranceTV Brown TT Light" w:hAnsi="FranceTV Brown TT Light" w:cs="FranceTV Brown TT Light"/>
        </w:rPr>
        <w:t>Titulaire</w:t>
      </w:r>
      <w:r w:rsidRPr="00020C98">
        <w:rPr>
          <w:rFonts w:ascii="FranceTV Brown TT Light" w:hAnsi="FranceTV Brown TT Light" w:cs="FranceTV Brown TT Light"/>
        </w:rPr>
        <w:t xml:space="preserve"> devra réaliser l’ensemble des opérations nécessaires à la continuité des prestations.</w:t>
      </w:r>
    </w:p>
    <w:p w14:paraId="15553DFE" w14:textId="77777777" w:rsidR="005D0EC8" w:rsidRPr="00020C98" w:rsidRDefault="005D0EC8" w:rsidP="005D0EC8">
      <w:pPr>
        <w:jc w:val="both"/>
        <w:rPr>
          <w:rFonts w:ascii="FranceTV Brown TT Light" w:hAnsi="FranceTV Brown TT Light" w:cs="FranceTV Brown TT Light"/>
        </w:rPr>
      </w:pPr>
    </w:p>
    <w:p w14:paraId="08277A8E" w14:textId="49CBB74F" w:rsidR="005D0EC8" w:rsidRPr="00020C98" w:rsidRDefault="005D0EC8" w:rsidP="005D0EC8">
      <w:pPr>
        <w:jc w:val="both"/>
        <w:rPr>
          <w:rFonts w:ascii="FranceTV Brown TT Light" w:hAnsi="FranceTV Brown TT Light" w:cs="FranceTV Brown TT Light"/>
        </w:rPr>
      </w:pPr>
      <w:r w:rsidRPr="00020C98">
        <w:rPr>
          <w:rFonts w:ascii="FranceTV Brown TT Light" w:hAnsi="FranceTV Brown TT Light" w:cs="FranceTV Brown TT Light"/>
        </w:rPr>
        <w:t xml:space="preserve">Ce plan doit prendre en compte la période de transfert de la prestation chez un autre fournisseur et doit être exécuté sous la responsabilité du présent </w:t>
      </w:r>
      <w:r w:rsidR="00EE6E01" w:rsidRPr="00020C98">
        <w:rPr>
          <w:rFonts w:ascii="FranceTV Brown TT Light" w:hAnsi="FranceTV Brown TT Light" w:cs="FranceTV Brown TT Light"/>
        </w:rPr>
        <w:t>Titulaire</w:t>
      </w:r>
      <w:r w:rsidRPr="00020C98">
        <w:rPr>
          <w:rFonts w:ascii="FranceTV Brown TT Light" w:hAnsi="FranceTV Brown TT Light" w:cs="FranceTV Brown TT Light"/>
        </w:rPr>
        <w:t xml:space="preserve"> et du nouveau fournisseur.</w:t>
      </w:r>
    </w:p>
    <w:p w14:paraId="023804E1" w14:textId="77777777" w:rsidR="005D0EC8" w:rsidRPr="00020C98" w:rsidRDefault="005D0EC8" w:rsidP="005D0EC8">
      <w:pPr>
        <w:jc w:val="both"/>
        <w:rPr>
          <w:rFonts w:ascii="FranceTV Brown TT Light" w:hAnsi="FranceTV Brown TT Light" w:cs="FranceTV Brown TT Light"/>
        </w:rPr>
      </w:pPr>
    </w:p>
    <w:p w14:paraId="6D9557C6" w14:textId="7FAB6341" w:rsidR="005D0EC8" w:rsidRPr="00020C98" w:rsidRDefault="005D0EC8" w:rsidP="005D0EC8">
      <w:pPr>
        <w:jc w:val="both"/>
        <w:rPr>
          <w:rFonts w:ascii="FranceTV Brown TT Light" w:hAnsi="FranceTV Brown TT Light" w:cs="FranceTV Brown TT Light"/>
        </w:rPr>
      </w:pPr>
      <w:r w:rsidRPr="00020C98">
        <w:rPr>
          <w:rFonts w:ascii="FranceTV Brown TT Light" w:hAnsi="FranceTV Brown TT Light" w:cs="FranceTV Brown TT Light"/>
        </w:rPr>
        <w:t xml:space="preserve">Des réunions permettant l’élaboration et la mise en œuvre de cette réversibilité sont organisées, réunions auxquelles le </w:t>
      </w:r>
      <w:r w:rsidR="00EE6E01" w:rsidRPr="00020C98">
        <w:rPr>
          <w:rFonts w:ascii="FranceTV Brown TT Light" w:hAnsi="FranceTV Brown TT Light" w:cs="FranceTV Brown TT Light"/>
        </w:rPr>
        <w:t>Titulaire</w:t>
      </w:r>
      <w:r w:rsidRPr="00020C98">
        <w:rPr>
          <w:rFonts w:ascii="FranceTV Brown TT Light" w:hAnsi="FranceTV Brown TT Light" w:cs="FranceTV Brown TT Light"/>
        </w:rPr>
        <w:t xml:space="preserve"> est tenu d’assister.</w:t>
      </w:r>
    </w:p>
    <w:p w14:paraId="7E110950" w14:textId="77777777" w:rsidR="00494A7B" w:rsidRPr="00020C98" w:rsidRDefault="00494A7B" w:rsidP="005D0EC8">
      <w:pPr>
        <w:jc w:val="both"/>
        <w:rPr>
          <w:rFonts w:ascii="FranceTV Brown TT Light" w:hAnsi="FranceTV Brown TT Light" w:cs="FranceTV Brown TT Light"/>
        </w:rPr>
      </w:pPr>
    </w:p>
    <w:p w14:paraId="055AE654" w14:textId="4D785A3F" w:rsidR="00137AE2" w:rsidRPr="00020C98" w:rsidRDefault="00494A7B" w:rsidP="00061DBF">
      <w:pPr>
        <w:rPr>
          <w:rFonts w:ascii="FranceTV Brown TT Light" w:hAnsi="FranceTV Brown TT Light" w:cs="FranceTV Brown TT Light"/>
        </w:rPr>
      </w:pPr>
      <w:r w:rsidRPr="00411E52">
        <w:rPr>
          <w:rFonts w:ascii="FranceTV Brown TT Light" w:hAnsi="FranceTV Brown TT Light" w:cs="FranceTV Brown TT Light"/>
        </w:rPr>
        <w:t>La mise en place de ce plan de réversibilité ne pourra, en aucun cas, faire se prolonger le présent accord-cadre au-delà de sa</w:t>
      </w:r>
      <w:r w:rsidRPr="00020C98">
        <w:rPr>
          <w:rFonts w:ascii="FranceTV Brown TT Light" w:hAnsi="FranceTV Brown TT Light" w:cs="FranceTV Brown TT Light"/>
        </w:rPr>
        <w:t xml:space="preserve"> durée de validité </w:t>
      </w:r>
      <w:r w:rsidRPr="006629A8">
        <w:rPr>
          <w:rFonts w:ascii="FranceTV Brown TT Light" w:hAnsi="FranceTV Brown TT Light" w:cs="FranceTV Brown TT Light"/>
        </w:rPr>
        <w:t>indiquée à l’article 5.1 ci</w:t>
      </w:r>
      <w:r w:rsidRPr="00020C98">
        <w:rPr>
          <w:rFonts w:ascii="FranceTV Brown TT Light" w:hAnsi="FranceTV Brown TT Light" w:cs="FranceTV Brown TT Light"/>
        </w:rPr>
        <w:t>-avant et ce dans le respect des dispositions à l’article R. 2162-5 du code de la commande publique.</w:t>
      </w:r>
    </w:p>
    <w:p w14:paraId="5D7097AF" w14:textId="77777777" w:rsidR="00D76716" w:rsidRPr="00020C98" w:rsidRDefault="00D76716" w:rsidP="00061DBF">
      <w:pPr>
        <w:rPr>
          <w:rFonts w:ascii="FranceTV Brown TT Light" w:hAnsi="FranceTV Brown TT Light" w:cs="FranceTV Brown TT Light"/>
        </w:rPr>
      </w:pPr>
    </w:p>
    <w:p w14:paraId="0B42CDCE" w14:textId="0D87FAE6" w:rsidR="00137AE2" w:rsidRPr="00CC017E" w:rsidRDefault="00061DBF" w:rsidP="009E52B8">
      <w:pPr>
        <w:pStyle w:val="Titre2"/>
        <w:numPr>
          <w:ilvl w:val="1"/>
          <w:numId w:val="16"/>
        </w:numPr>
        <w:ind w:left="2127" w:hanging="1843"/>
        <w:jc w:val="both"/>
        <w:rPr>
          <w:rFonts w:ascii="FranceTV Brown TT Light" w:hAnsi="FranceTV Brown TT Light" w:cs="FranceTV Brown TT Light"/>
          <w:bCs/>
          <w:iCs/>
          <w:sz w:val="24"/>
          <w:u w:val="single"/>
          <w:rPrChange w:id="2675" w:author="CLUZEAU Marie" w:date="2026-02-16T10:52:00Z" w16du:dateUtc="2026-02-16T09:52:00Z">
            <w:rPr>
              <w:rFonts w:ascii="FranceTV Brown TT Light" w:hAnsi="FranceTV Brown TT Light" w:cs="FranceTV Brown TT Light"/>
              <w:bCs/>
              <w:iCs/>
              <w:sz w:val="24"/>
              <w:highlight w:val="yellow"/>
              <w:u w:val="single"/>
            </w:rPr>
          </w:rPrChange>
        </w:rPr>
      </w:pPr>
      <w:bookmarkStart w:id="2676" w:name="_Toc222230649"/>
      <w:bookmarkStart w:id="2677" w:name="_Hlk165381963"/>
      <w:r w:rsidRPr="00CC017E">
        <w:rPr>
          <w:rFonts w:ascii="FranceTV Brown TT Light" w:hAnsi="FranceTV Brown TT Light" w:cs="FranceTV Brown TT Light"/>
          <w:bCs/>
          <w:iCs/>
          <w:sz w:val="24"/>
          <w:u w:val="single"/>
          <w:rPrChange w:id="2678" w:author="CLUZEAU Marie" w:date="2026-02-16T10:52:00Z" w16du:dateUtc="2026-02-16T09:52:00Z">
            <w:rPr>
              <w:rFonts w:ascii="FranceTV Brown TT Light" w:hAnsi="FranceTV Brown TT Light" w:cs="FranceTV Brown TT Light"/>
              <w:bCs/>
              <w:iCs/>
              <w:sz w:val="24"/>
              <w:highlight w:val="yellow"/>
              <w:u w:val="single"/>
            </w:rPr>
          </w:rPrChange>
        </w:rPr>
        <w:t>Dérogations au CCAG-</w:t>
      </w:r>
      <w:r w:rsidR="00F71B1B" w:rsidRPr="00CC017E">
        <w:rPr>
          <w:rFonts w:ascii="FranceTV Brown TT Light" w:hAnsi="FranceTV Brown TT Light" w:cs="FranceTV Brown TT Light"/>
          <w:bCs/>
          <w:iCs/>
          <w:sz w:val="24"/>
          <w:u w:val="single"/>
          <w:rPrChange w:id="2679" w:author="CLUZEAU Marie" w:date="2026-02-16T10:52:00Z" w16du:dateUtc="2026-02-16T09:52:00Z">
            <w:rPr>
              <w:rFonts w:ascii="FranceTV Brown TT Light" w:hAnsi="FranceTV Brown TT Light" w:cs="FranceTV Brown TT Light"/>
              <w:bCs/>
              <w:iCs/>
              <w:sz w:val="24"/>
              <w:highlight w:val="yellow"/>
              <w:u w:val="single"/>
            </w:rPr>
          </w:rPrChange>
        </w:rPr>
        <w:t>FCS</w:t>
      </w:r>
      <w:bookmarkEnd w:id="2676"/>
    </w:p>
    <w:p w14:paraId="1FFC0454" w14:textId="77777777" w:rsidR="00061DBF" w:rsidRPr="00CC017E" w:rsidRDefault="00061DBF" w:rsidP="00BB00F2">
      <w:pPr>
        <w:jc w:val="both"/>
        <w:rPr>
          <w:rFonts w:ascii="FranceTV Brown TT Light" w:hAnsi="FranceTV Brown TT Light" w:cs="FranceTV Brown TT Light"/>
          <w:rPrChange w:id="2680" w:author="CLUZEAU Marie" w:date="2026-02-16T10:52:00Z" w16du:dateUtc="2026-02-16T09:52:00Z">
            <w:rPr>
              <w:rFonts w:ascii="FranceTV Brown TT Light" w:hAnsi="FranceTV Brown TT Light" w:cs="FranceTV Brown TT Light"/>
              <w:highlight w:val="yellow"/>
            </w:rPr>
          </w:rPrChange>
        </w:rPr>
      </w:pPr>
    </w:p>
    <w:p w14:paraId="2C7DF78B" w14:textId="087164D8" w:rsidR="00061DBF" w:rsidRPr="00020C98" w:rsidRDefault="00061DBF" w:rsidP="00061DBF">
      <w:pPr>
        <w:rPr>
          <w:rFonts w:ascii="FranceTV Brown TT Light" w:hAnsi="FranceTV Brown TT Light" w:cs="FranceTV Brown TT Light"/>
        </w:rPr>
      </w:pPr>
      <w:r w:rsidRPr="00CC017E">
        <w:rPr>
          <w:rFonts w:ascii="FranceTV Brown TT Light" w:hAnsi="FranceTV Brown TT Light" w:cs="FranceTV Brown TT Light"/>
          <w:rPrChange w:id="2681" w:author="CLUZEAU Marie" w:date="2026-02-16T10:52:00Z" w16du:dateUtc="2026-02-16T09:52:00Z">
            <w:rPr>
              <w:rFonts w:ascii="FranceTV Brown TT Light" w:hAnsi="FranceTV Brown TT Light" w:cs="FranceTV Brown TT Light"/>
              <w:highlight w:val="yellow"/>
            </w:rPr>
          </w:rPrChange>
        </w:rPr>
        <w:t>Le présent CCA déroge a</w:t>
      </w:r>
      <w:r w:rsidR="00F71B1B" w:rsidRPr="00CC017E">
        <w:rPr>
          <w:rFonts w:ascii="FranceTV Brown TT Light" w:hAnsi="FranceTV Brown TT Light" w:cs="FranceTV Brown TT Light"/>
          <w:rPrChange w:id="2682" w:author="CLUZEAU Marie" w:date="2026-02-16T10:52:00Z" w16du:dateUtc="2026-02-16T09:52:00Z">
            <w:rPr>
              <w:rFonts w:ascii="FranceTV Brown TT Light" w:hAnsi="FranceTV Brown TT Light" w:cs="FranceTV Brown TT Light"/>
              <w:highlight w:val="yellow"/>
            </w:rPr>
          </w:rPrChange>
        </w:rPr>
        <w:t>ux articles suivants du CCAG-FCS</w:t>
      </w:r>
      <w:r w:rsidRPr="00CC017E">
        <w:rPr>
          <w:rFonts w:ascii="FranceTV Brown TT Light" w:hAnsi="FranceTV Brown TT Light" w:cs="FranceTV Brown TT Light"/>
          <w:rPrChange w:id="2683" w:author="CLUZEAU Marie" w:date="2026-02-16T10:52:00Z" w16du:dateUtc="2026-02-16T09:52:00Z">
            <w:rPr>
              <w:rFonts w:ascii="FranceTV Brown TT Light" w:hAnsi="FranceTV Brown TT Light" w:cs="FranceTV Brown TT Light"/>
              <w:highlight w:val="yellow"/>
            </w:rPr>
          </w:rPrChange>
        </w:rPr>
        <w:t> :</w:t>
      </w:r>
    </w:p>
    <w:bookmarkEnd w:id="2677"/>
    <w:p w14:paraId="778E4B83" w14:textId="77777777" w:rsidR="00061DBF" w:rsidRPr="00020C98" w:rsidRDefault="00061DBF" w:rsidP="00061DBF">
      <w:pPr>
        <w:pStyle w:val="Adresse"/>
        <w:rPr>
          <w:rFonts w:ascii="FranceTV Brown TT Light" w:hAnsi="FranceTV Brown TT Light" w:cs="FranceTV Brown TT Light"/>
        </w:rPr>
      </w:pPr>
    </w:p>
    <w:tbl>
      <w:tblPr>
        <w:tblW w:w="9639"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2"/>
        <w:gridCol w:w="4947"/>
      </w:tblGrid>
      <w:tr w:rsidR="00A26E46" w:rsidRPr="00020C98" w14:paraId="277DC995" w14:textId="77777777" w:rsidTr="00A26E46">
        <w:trPr>
          <w:trHeight w:val="702"/>
          <w:jc w:val="center"/>
        </w:trPr>
        <w:tc>
          <w:tcPr>
            <w:tcW w:w="4692" w:type="dxa"/>
            <w:vAlign w:val="center"/>
          </w:tcPr>
          <w:p w14:paraId="28F3CD63" w14:textId="384C7471" w:rsidR="00061DBF" w:rsidRPr="00020C98" w:rsidRDefault="00061DBF" w:rsidP="00D90366">
            <w:pPr>
              <w:jc w:val="center"/>
              <w:rPr>
                <w:rFonts w:ascii="FranceTV Brown TT Light" w:hAnsi="FranceTV Brown TT Light" w:cs="FranceTV Brown TT Light"/>
              </w:rPr>
            </w:pPr>
            <w:bookmarkStart w:id="2684" w:name="_Hlk165381976"/>
            <w:r w:rsidRPr="00020C98">
              <w:rPr>
                <w:rFonts w:ascii="FranceTV Brown TT Light" w:hAnsi="FranceTV Brown TT Light" w:cs="FranceTV Brown TT Light"/>
              </w:rPr>
              <w:t>Articles du CCA dans lesquels figu</w:t>
            </w:r>
            <w:r w:rsidR="00F71B1B" w:rsidRPr="00020C98">
              <w:rPr>
                <w:rFonts w:ascii="FranceTV Brown TT Light" w:hAnsi="FranceTV Brown TT Light" w:cs="FranceTV Brown TT Light"/>
              </w:rPr>
              <w:t>rent des dérogations au CCAG-FCS</w:t>
            </w:r>
          </w:p>
        </w:tc>
        <w:tc>
          <w:tcPr>
            <w:tcW w:w="4947" w:type="dxa"/>
            <w:vAlign w:val="center"/>
          </w:tcPr>
          <w:p w14:paraId="2C1B1EEA" w14:textId="1FCF1CA1" w:rsidR="00061DBF" w:rsidRPr="00020C98" w:rsidRDefault="00F71B1B" w:rsidP="00D90366">
            <w:pPr>
              <w:jc w:val="center"/>
              <w:rPr>
                <w:rFonts w:ascii="FranceTV Brown TT Light" w:hAnsi="FranceTV Brown TT Light" w:cs="FranceTV Brown TT Light"/>
              </w:rPr>
            </w:pPr>
            <w:r w:rsidRPr="00020C98">
              <w:rPr>
                <w:rFonts w:ascii="FranceTV Brown TT Light" w:hAnsi="FranceTV Brown TT Light" w:cs="FranceTV Brown TT Light"/>
              </w:rPr>
              <w:t>Articles du CCAG-FCS</w:t>
            </w:r>
            <w:r w:rsidR="00061DBF" w:rsidRPr="00020C98">
              <w:rPr>
                <w:rFonts w:ascii="FranceTV Brown TT Light" w:hAnsi="FranceTV Brown TT Light" w:cs="FranceTV Brown TT Light"/>
              </w:rPr>
              <w:t xml:space="preserve"> auxquels il est dérogé</w:t>
            </w:r>
          </w:p>
        </w:tc>
      </w:tr>
      <w:tr w:rsidR="005446A9" w:rsidRPr="00020C98" w14:paraId="75BC742B" w14:textId="77777777" w:rsidTr="00A26E46">
        <w:trPr>
          <w:trHeight w:val="615"/>
          <w:jc w:val="center"/>
        </w:trPr>
        <w:tc>
          <w:tcPr>
            <w:tcW w:w="4692" w:type="dxa"/>
            <w:vAlign w:val="center"/>
          </w:tcPr>
          <w:p w14:paraId="1FAB130D" w14:textId="091040BB" w:rsidR="005446A9" w:rsidRPr="00910110" w:rsidRDefault="00770120" w:rsidP="005446A9">
            <w:pPr>
              <w:jc w:val="center"/>
              <w:rPr>
                <w:rFonts w:ascii="FranceTV Brown TT Light" w:hAnsi="FranceTV Brown TT Light" w:cs="FranceTV Brown TT Light"/>
                <w:rPrChange w:id="2685" w:author="CLUZEAU Marie" w:date="2026-02-16T10:58:00Z" w16du:dateUtc="2026-02-16T09:58:00Z">
                  <w:rPr>
                    <w:rFonts w:ascii="FranceTV Brown TT Light" w:hAnsi="FranceTV Brown TT Light" w:cs="FranceTV Brown TT Light"/>
                    <w:highlight w:val="yellow"/>
                  </w:rPr>
                </w:rPrChange>
              </w:rPr>
            </w:pPr>
            <w:ins w:id="2686" w:author="CLUZEAU Marie" w:date="2026-02-16T10:53:00Z" w16du:dateUtc="2026-02-16T09:53:00Z">
              <w:r w:rsidRPr="00910110">
                <w:rPr>
                  <w:rFonts w:ascii="FranceTV Brown TT Light" w:hAnsi="FranceTV Brown TT Light" w:cs="FranceTV Brown TT Light"/>
                  <w:rPrChange w:id="2687" w:author="CLUZEAU Marie" w:date="2026-02-16T10:58:00Z" w16du:dateUtc="2026-02-16T09:58:00Z">
                    <w:rPr>
                      <w:rFonts w:ascii="FranceTV Brown TT Light" w:hAnsi="FranceTV Brown TT Light" w:cs="FranceTV Brown TT Light"/>
                      <w:highlight w:val="yellow"/>
                    </w:rPr>
                  </w:rPrChange>
                </w:rPr>
                <w:t>Article 7.5</w:t>
              </w:r>
            </w:ins>
            <w:del w:id="2688" w:author="CLUZEAU Marie" w:date="2026-02-16T10:53:00Z" w16du:dateUtc="2026-02-16T09:53:00Z">
              <w:r w:rsidR="005446A9" w:rsidRPr="00910110" w:rsidDel="00770120">
                <w:rPr>
                  <w:rFonts w:ascii="FranceTV Brown TT Light" w:hAnsi="FranceTV Brown TT Light" w:cs="FranceTV Brown TT Light"/>
                  <w:rPrChange w:id="2689" w:author="CLUZEAU Marie" w:date="2026-02-16T10:58:00Z" w16du:dateUtc="2026-02-16T09:58:00Z">
                    <w:rPr>
                      <w:rFonts w:ascii="FranceTV Brown TT Light" w:hAnsi="FranceTV Brown TT Light" w:cs="FranceTV Brown TT Light"/>
                      <w:highlight w:val="yellow"/>
                    </w:rPr>
                  </w:rPrChange>
                </w:rPr>
                <w:delText>XX</w:delText>
              </w:r>
            </w:del>
          </w:p>
        </w:tc>
        <w:tc>
          <w:tcPr>
            <w:tcW w:w="4947" w:type="dxa"/>
            <w:vAlign w:val="center"/>
          </w:tcPr>
          <w:p w14:paraId="01069CDD" w14:textId="1C0935D4" w:rsidR="005446A9" w:rsidRPr="00910110" w:rsidRDefault="00910110" w:rsidP="005446A9">
            <w:pPr>
              <w:jc w:val="center"/>
              <w:rPr>
                <w:rFonts w:ascii="FranceTV Brown TT Light" w:hAnsi="FranceTV Brown TT Light" w:cs="FranceTV Brown TT Light"/>
                <w:rPrChange w:id="2690" w:author="CLUZEAU Marie" w:date="2026-02-16T10:58:00Z" w16du:dateUtc="2026-02-16T09:58:00Z">
                  <w:rPr>
                    <w:rFonts w:ascii="FranceTV Brown TT Light" w:hAnsi="FranceTV Brown TT Light" w:cs="FranceTV Brown TT Light"/>
                    <w:highlight w:val="yellow"/>
                  </w:rPr>
                </w:rPrChange>
              </w:rPr>
            </w:pPr>
            <w:ins w:id="2691" w:author="CLUZEAU Marie" w:date="2026-02-16T10:58:00Z" w16du:dateUtc="2026-02-16T09:58:00Z">
              <w:r w:rsidRPr="00910110">
                <w:rPr>
                  <w:rFonts w:ascii="FranceTV Brown TT Light" w:hAnsi="FranceTV Brown TT Light" w:cs="FranceTV Brown TT Light"/>
                  <w:rPrChange w:id="2692" w:author="CLUZEAU Marie" w:date="2026-02-16T10:58:00Z" w16du:dateUtc="2026-02-16T09:58:00Z">
                    <w:rPr>
                      <w:rFonts w:ascii="FranceTV Brown TT Light" w:hAnsi="FranceTV Brown TT Light" w:cs="FranceTV Brown TT Light"/>
                      <w:highlight w:val="yellow"/>
                    </w:rPr>
                  </w:rPrChange>
                </w:rPr>
                <w:t>10.2.2</w:t>
              </w:r>
            </w:ins>
            <w:del w:id="2693" w:author="CLUZEAU Marie" w:date="2026-02-16T10:58:00Z" w16du:dateUtc="2026-02-16T09:58:00Z">
              <w:r w:rsidR="005446A9" w:rsidRPr="00910110" w:rsidDel="00910110">
                <w:rPr>
                  <w:rFonts w:ascii="FranceTV Brown TT Light" w:hAnsi="FranceTV Brown TT Light" w:cs="FranceTV Brown TT Light"/>
                  <w:rPrChange w:id="2694" w:author="CLUZEAU Marie" w:date="2026-02-16T10:58:00Z" w16du:dateUtc="2026-02-16T09:58:00Z">
                    <w:rPr>
                      <w:rFonts w:ascii="FranceTV Brown TT Light" w:hAnsi="FranceTV Brown TT Light" w:cs="FranceTV Brown TT Light"/>
                      <w:highlight w:val="yellow"/>
                    </w:rPr>
                  </w:rPrChange>
                </w:rPr>
                <w:delText>XX</w:delText>
              </w:r>
            </w:del>
          </w:p>
        </w:tc>
      </w:tr>
      <w:tr w:rsidR="005446A9" w:rsidRPr="00020C98" w14:paraId="0C679A8B" w14:textId="77777777" w:rsidTr="00A26E46">
        <w:trPr>
          <w:trHeight w:val="615"/>
          <w:jc w:val="center"/>
        </w:trPr>
        <w:tc>
          <w:tcPr>
            <w:tcW w:w="4692" w:type="dxa"/>
            <w:vAlign w:val="center"/>
          </w:tcPr>
          <w:p w14:paraId="59C18411" w14:textId="2C1E9DBF" w:rsidR="005446A9" w:rsidRPr="00910110" w:rsidRDefault="00770120" w:rsidP="005446A9">
            <w:pPr>
              <w:jc w:val="center"/>
              <w:rPr>
                <w:rFonts w:ascii="FranceTV Brown TT Light" w:hAnsi="FranceTV Brown TT Light" w:cs="FranceTV Brown TT Light"/>
                <w:rPrChange w:id="2695" w:author="CLUZEAU Marie" w:date="2026-02-16T10:58:00Z" w16du:dateUtc="2026-02-16T09:58:00Z">
                  <w:rPr>
                    <w:rFonts w:ascii="FranceTV Brown TT Light" w:hAnsi="FranceTV Brown TT Light" w:cs="FranceTV Brown TT Light"/>
                    <w:highlight w:val="yellow"/>
                  </w:rPr>
                </w:rPrChange>
              </w:rPr>
            </w:pPr>
            <w:ins w:id="2696" w:author="CLUZEAU Marie" w:date="2026-02-16T10:53:00Z" w16du:dateUtc="2026-02-16T09:53:00Z">
              <w:r w:rsidRPr="00910110">
                <w:rPr>
                  <w:rFonts w:ascii="FranceTV Brown TT Light" w:hAnsi="FranceTV Brown TT Light" w:cs="FranceTV Brown TT Light"/>
                  <w:rPrChange w:id="2697" w:author="CLUZEAU Marie" w:date="2026-02-16T10:58:00Z" w16du:dateUtc="2026-02-16T09:58:00Z">
                    <w:rPr>
                      <w:rFonts w:ascii="FranceTV Brown TT Light" w:hAnsi="FranceTV Brown TT Light" w:cs="FranceTV Brown TT Light"/>
                      <w:highlight w:val="yellow"/>
                    </w:rPr>
                  </w:rPrChange>
                </w:rPr>
                <w:t xml:space="preserve">Article 10 </w:t>
              </w:r>
            </w:ins>
            <w:del w:id="2698" w:author="CLUZEAU Marie" w:date="2026-02-16T10:53:00Z" w16du:dateUtc="2026-02-16T09:53:00Z">
              <w:r w:rsidR="005446A9" w:rsidRPr="00910110" w:rsidDel="00770120">
                <w:rPr>
                  <w:rFonts w:ascii="FranceTV Brown TT Light" w:hAnsi="FranceTV Brown TT Light" w:cs="FranceTV Brown TT Light"/>
                  <w:rPrChange w:id="2699" w:author="CLUZEAU Marie" w:date="2026-02-16T10:58:00Z" w16du:dateUtc="2026-02-16T09:58:00Z">
                    <w:rPr>
                      <w:rFonts w:ascii="FranceTV Brown TT Light" w:hAnsi="FranceTV Brown TT Light" w:cs="FranceTV Brown TT Light"/>
                      <w:highlight w:val="yellow"/>
                    </w:rPr>
                  </w:rPrChange>
                </w:rPr>
                <w:delText>XX</w:delText>
              </w:r>
            </w:del>
          </w:p>
        </w:tc>
        <w:tc>
          <w:tcPr>
            <w:tcW w:w="4947" w:type="dxa"/>
            <w:vAlign w:val="center"/>
          </w:tcPr>
          <w:p w14:paraId="6FF45B83" w14:textId="2715CAD2" w:rsidR="005446A9" w:rsidRPr="00910110" w:rsidRDefault="00910110" w:rsidP="005446A9">
            <w:pPr>
              <w:jc w:val="center"/>
              <w:rPr>
                <w:rFonts w:ascii="FranceTV Brown TT Light" w:hAnsi="FranceTV Brown TT Light" w:cs="FranceTV Brown TT Light"/>
                <w:rPrChange w:id="2700" w:author="CLUZEAU Marie" w:date="2026-02-16T10:58:00Z" w16du:dateUtc="2026-02-16T09:58:00Z">
                  <w:rPr>
                    <w:rFonts w:ascii="FranceTV Brown TT Light" w:hAnsi="FranceTV Brown TT Light" w:cs="FranceTV Brown TT Light"/>
                    <w:highlight w:val="yellow"/>
                  </w:rPr>
                </w:rPrChange>
              </w:rPr>
            </w:pPr>
            <w:ins w:id="2701" w:author="CLUZEAU Marie" w:date="2026-02-16T10:58:00Z" w16du:dateUtc="2026-02-16T09:58:00Z">
              <w:r w:rsidRPr="00910110">
                <w:rPr>
                  <w:rFonts w:ascii="FranceTV Brown TT Light" w:hAnsi="FranceTV Brown TT Light" w:cs="FranceTV Brown TT Light"/>
                  <w:rPrChange w:id="2702" w:author="CLUZEAU Marie" w:date="2026-02-16T10:58:00Z" w16du:dateUtc="2026-02-16T09:58:00Z">
                    <w:rPr>
                      <w:rFonts w:ascii="FranceTV Brown TT Light" w:hAnsi="FranceTV Brown TT Light" w:cs="FranceTV Brown TT Light"/>
                      <w:highlight w:val="yellow"/>
                    </w:rPr>
                  </w:rPrChange>
                </w:rPr>
                <w:t xml:space="preserve">28.2 et 30 </w:t>
              </w:r>
            </w:ins>
            <w:del w:id="2703" w:author="CLUZEAU Marie" w:date="2026-02-16T10:58:00Z" w16du:dateUtc="2026-02-16T09:58:00Z">
              <w:r w:rsidR="005446A9" w:rsidRPr="00910110" w:rsidDel="00910110">
                <w:rPr>
                  <w:rFonts w:ascii="FranceTV Brown TT Light" w:hAnsi="FranceTV Brown TT Light" w:cs="FranceTV Brown TT Light"/>
                  <w:rPrChange w:id="2704" w:author="CLUZEAU Marie" w:date="2026-02-16T10:58:00Z" w16du:dateUtc="2026-02-16T09:58:00Z">
                    <w:rPr>
                      <w:rFonts w:ascii="FranceTV Brown TT Light" w:hAnsi="FranceTV Brown TT Light" w:cs="FranceTV Brown TT Light"/>
                      <w:highlight w:val="yellow"/>
                    </w:rPr>
                  </w:rPrChange>
                </w:rPr>
                <w:delText>XX</w:delText>
              </w:r>
            </w:del>
          </w:p>
        </w:tc>
      </w:tr>
      <w:tr w:rsidR="005446A9" w:rsidRPr="00020C98" w:rsidDel="006F19BD" w14:paraId="5F506C82" w14:textId="4B59BB6A" w:rsidTr="00A26E46">
        <w:trPr>
          <w:trHeight w:val="615"/>
          <w:jc w:val="center"/>
          <w:del w:id="2705" w:author="CLUZEAU Marie" w:date="2026-02-16T10:59:00Z"/>
        </w:trPr>
        <w:tc>
          <w:tcPr>
            <w:tcW w:w="4692" w:type="dxa"/>
            <w:vAlign w:val="center"/>
          </w:tcPr>
          <w:p w14:paraId="5F462525" w14:textId="415DEBF3" w:rsidR="005446A9" w:rsidRPr="00020C98" w:rsidDel="006F19BD" w:rsidRDefault="005446A9" w:rsidP="005446A9">
            <w:pPr>
              <w:jc w:val="center"/>
              <w:rPr>
                <w:del w:id="2706" w:author="CLUZEAU Marie" w:date="2026-02-16T10:59:00Z" w16du:dateUtc="2026-02-16T09:59:00Z"/>
                <w:rFonts w:ascii="FranceTV Brown TT Light" w:hAnsi="FranceTV Brown TT Light" w:cs="FranceTV Brown TT Light"/>
                <w:highlight w:val="yellow"/>
              </w:rPr>
            </w:pPr>
            <w:del w:id="2707" w:author="CLUZEAU Marie" w:date="2026-02-16T10:53:00Z" w16du:dateUtc="2026-02-16T09:53:00Z">
              <w:r w:rsidRPr="00020C98" w:rsidDel="00770120">
                <w:rPr>
                  <w:rFonts w:ascii="FranceTV Brown TT Light" w:hAnsi="FranceTV Brown TT Light" w:cs="FranceTV Brown TT Light"/>
                  <w:highlight w:val="yellow"/>
                </w:rPr>
                <w:delText>XX</w:delText>
              </w:r>
            </w:del>
          </w:p>
        </w:tc>
        <w:tc>
          <w:tcPr>
            <w:tcW w:w="4947" w:type="dxa"/>
            <w:vAlign w:val="center"/>
          </w:tcPr>
          <w:p w14:paraId="210BDE00" w14:textId="4B31AA29" w:rsidR="005446A9" w:rsidRPr="00020C98" w:rsidDel="006F19BD" w:rsidRDefault="005446A9" w:rsidP="005446A9">
            <w:pPr>
              <w:jc w:val="center"/>
              <w:rPr>
                <w:del w:id="2708" w:author="CLUZEAU Marie" w:date="2026-02-16T10:59:00Z" w16du:dateUtc="2026-02-16T09:59:00Z"/>
                <w:rFonts w:ascii="FranceTV Brown TT Light" w:hAnsi="FranceTV Brown TT Light" w:cs="FranceTV Brown TT Light"/>
                <w:highlight w:val="yellow"/>
              </w:rPr>
            </w:pPr>
            <w:del w:id="2709" w:author="CLUZEAU Marie" w:date="2026-02-16T10:59:00Z" w16du:dateUtc="2026-02-16T09:59:00Z">
              <w:r w:rsidRPr="00020C98" w:rsidDel="006F19BD">
                <w:rPr>
                  <w:rFonts w:ascii="FranceTV Brown TT Light" w:hAnsi="FranceTV Brown TT Light" w:cs="FranceTV Brown TT Light"/>
                  <w:highlight w:val="yellow"/>
                </w:rPr>
                <w:delText>XX</w:delText>
              </w:r>
            </w:del>
          </w:p>
        </w:tc>
      </w:tr>
      <w:tr w:rsidR="005446A9" w:rsidRPr="00020C98" w14:paraId="3CD6C530" w14:textId="77777777" w:rsidTr="00A26E46">
        <w:trPr>
          <w:trHeight w:val="615"/>
          <w:jc w:val="center"/>
        </w:trPr>
        <w:tc>
          <w:tcPr>
            <w:tcW w:w="4692" w:type="dxa"/>
            <w:vAlign w:val="center"/>
          </w:tcPr>
          <w:p w14:paraId="35EBDE7D" w14:textId="14972BA3" w:rsidR="005446A9" w:rsidRPr="006F19BD" w:rsidRDefault="00770120" w:rsidP="005446A9">
            <w:pPr>
              <w:jc w:val="center"/>
              <w:rPr>
                <w:rFonts w:ascii="FranceTV Brown TT Light" w:hAnsi="FranceTV Brown TT Light" w:cs="FranceTV Brown TT Light"/>
                <w:rPrChange w:id="2710" w:author="CLUZEAU Marie" w:date="2026-02-16T10:59:00Z" w16du:dateUtc="2026-02-16T09:59:00Z">
                  <w:rPr>
                    <w:rFonts w:ascii="FranceTV Brown TT Light" w:hAnsi="FranceTV Brown TT Light" w:cs="FranceTV Brown TT Light"/>
                    <w:highlight w:val="yellow"/>
                  </w:rPr>
                </w:rPrChange>
              </w:rPr>
            </w:pPr>
            <w:ins w:id="2711" w:author="CLUZEAU Marie" w:date="2026-02-16T10:53:00Z" w16du:dateUtc="2026-02-16T09:53:00Z">
              <w:r w:rsidRPr="006F19BD">
                <w:rPr>
                  <w:rFonts w:ascii="FranceTV Brown TT Light" w:hAnsi="FranceTV Brown TT Light" w:cs="FranceTV Brown TT Light"/>
                  <w:rPrChange w:id="2712" w:author="CLUZEAU Marie" w:date="2026-02-16T10:59:00Z" w16du:dateUtc="2026-02-16T09:59:00Z">
                    <w:rPr>
                      <w:rFonts w:ascii="FranceTV Brown TT Light" w:hAnsi="FranceTV Brown TT Light" w:cs="FranceTV Brown TT Light"/>
                      <w:highlight w:val="yellow"/>
                    </w:rPr>
                  </w:rPrChange>
                </w:rPr>
                <w:t>Article 13.</w:t>
              </w:r>
            </w:ins>
            <w:ins w:id="2713" w:author="CLUZEAU Marie" w:date="2026-02-16T10:58:00Z" w16du:dateUtc="2026-02-16T09:58:00Z">
              <w:r w:rsidR="00910110" w:rsidRPr="006F19BD">
                <w:rPr>
                  <w:rFonts w:ascii="FranceTV Brown TT Light" w:hAnsi="FranceTV Brown TT Light" w:cs="FranceTV Brown TT Light"/>
                  <w:rPrChange w:id="2714" w:author="CLUZEAU Marie" w:date="2026-02-16T10:59:00Z" w16du:dateUtc="2026-02-16T09:59:00Z">
                    <w:rPr>
                      <w:rFonts w:ascii="FranceTV Brown TT Light" w:hAnsi="FranceTV Brown TT Light" w:cs="FranceTV Brown TT Light"/>
                      <w:highlight w:val="yellow"/>
                    </w:rPr>
                  </w:rPrChange>
                </w:rPr>
                <w:t>1</w:t>
              </w:r>
            </w:ins>
            <w:del w:id="2715" w:author="CLUZEAU Marie" w:date="2026-02-16T10:53:00Z" w16du:dateUtc="2026-02-16T09:53:00Z">
              <w:r w:rsidR="005446A9" w:rsidRPr="006F19BD" w:rsidDel="00770120">
                <w:rPr>
                  <w:rFonts w:ascii="FranceTV Brown TT Light" w:hAnsi="FranceTV Brown TT Light" w:cs="FranceTV Brown TT Light"/>
                  <w:rPrChange w:id="2716" w:author="CLUZEAU Marie" w:date="2026-02-16T10:59:00Z" w16du:dateUtc="2026-02-16T09:59:00Z">
                    <w:rPr>
                      <w:rFonts w:ascii="FranceTV Brown TT Light" w:hAnsi="FranceTV Brown TT Light" w:cs="FranceTV Brown TT Light"/>
                      <w:highlight w:val="yellow"/>
                    </w:rPr>
                  </w:rPrChange>
                </w:rPr>
                <w:delText>XX</w:delText>
              </w:r>
            </w:del>
          </w:p>
        </w:tc>
        <w:tc>
          <w:tcPr>
            <w:tcW w:w="4947" w:type="dxa"/>
            <w:vAlign w:val="center"/>
          </w:tcPr>
          <w:p w14:paraId="34C32106" w14:textId="6E0F293B" w:rsidR="005446A9" w:rsidRPr="006F19BD" w:rsidRDefault="005446A9" w:rsidP="005446A9">
            <w:pPr>
              <w:jc w:val="center"/>
              <w:rPr>
                <w:rFonts w:ascii="FranceTV Brown TT Light" w:hAnsi="FranceTV Brown TT Light" w:cs="FranceTV Brown TT Light"/>
                <w:rPrChange w:id="2717" w:author="CLUZEAU Marie" w:date="2026-02-16T10:59:00Z" w16du:dateUtc="2026-02-16T09:59:00Z">
                  <w:rPr>
                    <w:rFonts w:ascii="FranceTV Brown TT Light" w:hAnsi="FranceTV Brown TT Light" w:cs="FranceTV Brown TT Light"/>
                    <w:highlight w:val="yellow"/>
                  </w:rPr>
                </w:rPrChange>
              </w:rPr>
            </w:pPr>
            <w:del w:id="2718" w:author="CLUZEAU Marie" w:date="2026-02-16T10:58:00Z" w16du:dateUtc="2026-02-16T09:58:00Z">
              <w:r w:rsidRPr="006F19BD" w:rsidDel="006F19BD">
                <w:rPr>
                  <w:rFonts w:ascii="FranceTV Brown TT Light" w:hAnsi="FranceTV Brown TT Light" w:cs="FranceTV Brown TT Light"/>
                  <w:rPrChange w:id="2719" w:author="CLUZEAU Marie" w:date="2026-02-16T10:59:00Z" w16du:dateUtc="2026-02-16T09:59:00Z">
                    <w:rPr>
                      <w:rFonts w:ascii="FranceTV Brown TT Light" w:hAnsi="FranceTV Brown TT Light" w:cs="FranceTV Brown TT Light"/>
                      <w:highlight w:val="yellow"/>
                    </w:rPr>
                  </w:rPrChange>
                </w:rPr>
                <w:delText>XX</w:delText>
              </w:r>
            </w:del>
            <w:ins w:id="2720" w:author="CLUZEAU Marie" w:date="2026-02-16T10:58:00Z" w16du:dateUtc="2026-02-16T09:58:00Z">
              <w:r w:rsidR="006F19BD" w:rsidRPr="006F19BD">
                <w:rPr>
                  <w:rFonts w:ascii="FranceTV Brown TT Light" w:hAnsi="FranceTV Brown TT Light" w:cs="FranceTV Brown TT Light"/>
                  <w:rPrChange w:id="2721" w:author="CLUZEAU Marie" w:date="2026-02-16T10:59:00Z" w16du:dateUtc="2026-02-16T09:59:00Z">
                    <w:rPr>
                      <w:rFonts w:ascii="FranceTV Brown TT Light" w:hAnsi="FranceTV Brown TT Light" w:cs="FranceTV Brown TT Light"/>
                      <w:highlight w:val="yellow"/>
                    </w:rPr>
                  </w:rPrChange>
                </w:rPr>
                <w:t>11.6</w:t>
              </w:r>
            </w:ins>
          </w:p>
        </w:tc>
      </w:tr>
      <w:tr w:rsidR="005446A9" w:rsidRPr="00020C98" w14:paraId="4185C9D5" w14:textId="77777777" w:rsidTr="00A26E46">
        <w:trPr>
          <w:trHeight w:val="615"/>
          <w:jc w:val="center"/>
        </w:trPr>
        <w:tc>
          <w:tcPr>
            <w:tcW w:w="4692" w:type="dxa"/>
            <w:vAlign w:val="center"/>
          </w:tcPr>
          <w:p w14:paraId="5F036B83" w14:textId="14919F49" w:rsidR="005446A9" w:rsidRPr="006F19BD" w:rsidRDefault="00770120" w:rsidP="005446A9">
            <w:pPr>
              <w:jc w:val="center"/>
              <w:rPr>
                <w:rFonts w:ascii="FranceTV Brown TT Light" w:hAnsi="FranceTV Brown TT Light" w:cs="FranceTV Brown TT Light"/>
                <w:rPrChange w:id="2722" w:author="CLUZEAU Marie" w:date="2026-02-16T10:59:00Z" w16du:dateUtc="2026-02-16T09:59:00Z">
                  <w:rPr>
                    <w:rFonts w:ascii="FranceTV Brown TT Light" w:hAnsi="FranceTV Brown TT Light" w:cs="FranceTV Brown TT Light"/>
                    <w:highlight w:val="yellow"/>
                  </w:rPr>
                </w:rPrChange>
              </w:rPr>
            </w:pPr>
            <w:ins w:id="2723" w:author="CLUZEAU Marie" w:date="2026-02-16T10:53:00Z" w16du:dateUtc="2026-02-16T09:53:00Z">
              <w:r w:rsidRPr="006F19BD">
                <w:rPr>
                  <w:rFonts w:ascii="FranceTV Brown TT Light" w:hAnsi="FranceTV Brown TT Light" w:cs="FranceTV Brown TT Light"/>
                  <w:rPrChange w:id="2724" w:author="CLUZEAU Marie" w:date="2026-02-16T10:59:00Z" w16du:dateUtc="2026-02-16T09:59:00Z">
                    <w:rPr>
                      <w:rFonts w:ascii="FranceTV Brown TT Light" w:hAnsi="FranceTV Brown TT Light" w:cs="FranceTV Brown TT Light"/>
                      <w:highlight w:val="yellow"/>
                    </w:rPr>
                  </w:rPrChange>
                </w:rPr>
                <w:t xml:space="preserve">Article </w:t>
              </w:r>
            </w:ins>
            <w:ins w:id="2725" w:author="CLUZEAU Marie" w:date="2026-02-16T10:59:00Z" w16du:dateUtc="2026-02-16T09:59:00Z">
              <w:r w:rsidR="006F19BD" w:rsidRPr="006F19BD">
                <w:rPr>
                  <w:rFonts w:ascii="FranceTV Brown TT Light" w:hAnsi="FranceTV Brown TT Light" w:cs="FranceTV Brown TT Light"/>
                  <w:rPrChange w:id="2726" w:author="CLUZEAU Marie" w:date="2026-02-16T10:59:00Z" w16du:dateUtc="2026-02-16T09:59:00Z">
                    <w:rPr>
                      <w:rFonts w:ascii="FranceTV Brown TT Light" w:hAnsi="FranceTV Brown TT Light" w:cs="FranceTV Brown TT Light"/>
                      <w:highlight w:val="yellow"/>
                    </w:rPr>
                  </w:rPrChange>
                </w:rPr>
                <w:t>21</w:t>
              </w:r>
            </w:ins>
            <w:del w:id="2727" w:author="CLUZEAU Marie" w:date="2026-02-16T10:53:00Z" w16du:dateUtc="2026-02-16T09:53:00Z">
              <w:r w:rsidR="005446A9" w:rsidRPr="006F19BD" w:rsidDel="00770120">
                <w:rPr>
                  <w:rFonts w:ascii="FranceTV Brown TT Light" w:hAnsi="FranceTV Brown TT Light" w:cs="FranceTV Brown TT Light"/>
                  <w:rPrChange w:id="2728" w:author="CLUZEAU Marie" w:date="2026-02-16T10:59:00Z" w16du:dateUtc="2026-02-16T09:59:00Z">
                    <w:rPr>
                      <w:rFonts w:ascii="FranceTV Brown TT Light" w:hAnsi="FranceTV Brown TT Light" w:cs="FranceTV Brown TT Light"/>
                      <w:highlight w:val="yellow"/>
                    </w:rPr>
                  </w:rPrChange>
                </w:rPr>
                <w:delText>XX</w:delText>
              </w:r>
            </w:del>
          </w:p>
        </w:tc>
        <w:tc>
          <w:tcPr>
            <w:tcW w:w="4947" w:type="dxa"/>
            <w:vAlign w:val="center"/>
          </w:tcPr>
          <w:p w14:paraId="2140799A" w14:textId="1C3C2880" w:rsidR="005446A9" w:rsidRPr="006F19BD" w:rsidRDefault="006F19BD" w:rsidP="005446A9">
            <w:pPr>
              <w:jc w:val="center"/>
              <w:rPr>
                <w:rFonts w:ascii="FranceTV Brown TT Light" w:hAnsi="FranceTV Brown TT Light" w:cs="FranceTV Brown TT Light"/>
                <w:rPrChange w:id="2729" w:author="CLUZEAU Marie" w:date="2026-02-16T10:59:00Z" w16du:dateUtc="2026-02-16T09:59:00Z">
                  <w:rPr>
                    <w:rFonts w:ascii="FranceTV Brown TT Light" w:hAnsi="FranceTV Brown TT Light" w:cs="FranceTV Brown TT Light"/>
                    <w:highlight w:val="yellow"/>
                  </w:rPr>
                </w:rPrChange>
              </w:rPr>
            </w:pPr>
            <w:ins w:id="2730" w:author="CLUZEAU Marie" w:date="2026-02-16T10:59:00Z" w16du:dateUtc="2026-02-16T09:59:00Z">
              <w:r w:rsidRPr="006F19BD">
                <w:rPr>
                  <w:rFonts w:ascii="FranceTV Brown TT Light" w:hAnsi="FranceTV Brown TT Light" w:cs="FranceTV Brown TT Light"/>
                  <w:rPrChange w:id="2731" w:author="CLUZEAU Marie" w:date="2026-02-16T10:59:00Z" w16du:dateUtc="2026-02-16T09:59:00Z">
                    <w:rPr>
                      <w:rFonts w:ascii="FranceTV Brown TT Light" w:hAnsi="FranceTV Brown TT Light" w:cs="FranceTV Brown TT Light"/>
                      <w:highlight w:val="yellow"/>
                    </w:rPr>
                  </w:rPrChange>
                </w:rPr>
                <w:t>42</w:t>
              </w:r>
            </w:ins>
            <w:del w:id="2732" w:author="CLUZEAU Marie" w:date="2026-02-16T10:59:00Z" w16du:dateUtc="2026-02-16T09:59:00Z">
              <w:r w:rsidR="005446A9" w:rsidRPr="006F19BD" w:rsidDel="006F19BD">
                <w:rPr>
                  <w:rFonts w:ascii="FranceTV Brown TT Light" w:hAnsi="FranceTV Brown TT Light" w:cs="FranceTV Brown TT Light"/>
                  <w:rPrChange w:id="2733" w:author="CLUZEAU Marie" w:date="2026-02-16T10:59:00Z" w16du:dateUtc="2026-02-16T09:59:00Z">
                    <w:rPr>
                      <w:rFonts w:ascii="FranceTV Brown TT Light" w:hAnsi="FranceTV Brown TT Light" w:cs="FranceTV Brown TT Light"/>
                      <w:highlight w:val="yellow"/>
                    </w:rPr>
                  </w:rPrChange>
                </w:rPr>
                <w:delText>XX</w:delText>
              </w:r>
            </w:del>
          </w:p>
        </w:tc>
      </w:tr>
      <w:tr w:rsidR="005446A9" w:rsidRPr="00020C98" w:rsidDel="006F19BD" w14:paraId="5AA70F46" w14:textId="4270DD98" w:rsidTr="00A26E46">
        <w:trPr>
          <w:trHeight w:val="615"/>
          <w:jc w:val="center"/>
          <w:del w:id="2734" w:author="CLUZEAU Marie" w:date="2026-02-16T10:59:00Z"/>
        </w:trPr>
        <w:tc>
          <w:tcPr>
            <w:tcW w:w="4692" w:type="dxa"/>
            <w:vAlign w:val="center"/>
          </w:tcPr>
          <w:p w14:paraId="7DA073F9" w14:textId="7CA32DEB" w:rsidR="005446A9" w:rsidRPr="00020C98" w:rsidDel="006F19BD" w:rsidRDefault="005446A9" w:rsidP="005446A9">
            <w:pPr>
              <w:jc w:val="center"/>
              <w:rPr>
                <w:del w:id="2735" w:author="CLUZEAU Marie" w:date="2026-02-16T10:59:00Z" w16du:dateUtc="2026-02-16T09:59:00Z"/>
                <w:rFonts w:ascii="FranceTV Brown TT Light" w:hAnsi="FranceTV Brown TT Light" w:cs="FranceTV Brown TT Light"/>
                <w:highlight w:val="yellow"/>
              </w:rPr>
            </w:pPr>
            <w:del w:id="2736" w:author="CLUZEAU Marie" w:date="2026-02-16T10:53:00Z" w16du:dateUtc="2026-02-16T09:53:00Z">
              <w:r w:rsidRPr="00020C98" w:rsidDel="00770120">
                <w:rPr>
                  <w:rFonts w:ascii="FranceTV Brown TT Light" w:hAnsi="FranceTV Brown TT Light" w:cs="FranceTV Brown TT Light"/>
                  <w:highlight w:val="yellow"/>
                </w:rPr>
                <w:delText>XX</w:delText>
              </w:r>
            </w:del>
          </w:p>
        </w:tc>
        <w:tc>
          <w:tcPr>
            <w:tcW w:w="4947" w:type="dxa"/>
            <w:vAlign w:val="center"/>
          </w:tcPr>
          <w:p w14:paraId="0F8E217A" w14:textId="09ACBA39" w:rsidR="005446A9" w:rsidRPr="00020C98" w:rsidDel="006F19BD" w:rsidRDefault="005446A9" w:rsidP="005446A9">
            <w:pPr>
              <w:jc w:val="center"/>
              <w:rPr>
                <w:del w:id="2737" w:author="CLUZEAU Marie" w:date="2026-02-16T10:59:00Z" w16du:dateUtc="2026-02-16T09:59:00Z"/>
                <w:rFonts w:ascii="FranceTV Brown TT Light" w:hAnsi="FranceTV Brown TT Light" w:cs="FranceTV Brown TT Light"/>
                <w:highlight w:val="yellow"/>
              </w:rPr>
            </w:pPr>
            <w:del w:id="2738" w:author="CLUZEAU Marie" w:date="2026-02-16T10:59:00Z" w16du:dateUtc="2026-02-16T09:59:00Z">
              <w:r w:rsidRPr="00020C98" w:rsidDel="006F19BD">
                <w:rPr>
                  <w:rFonts w:ascii="FranceTV Brown TT Light" w:hAnsi="FranceTV Brown TT Light" w:cs="FranceTV Brown TT Light"/>
                  <w:highlight w:val="yellow"/>
                </w:rPr>
                <w:delText>XX</w:delText>
              </w:r>
            </w:del>
          </w:p>
        </w:tc>
      </w:tr>
      <w:bookmarkEnd w:id="2684"/>
    </w:tbl>
    <w:p w14:paraId="1CDE0E89" w14:textId="77777777" w:rsidR="00137AE2" w:rsidRPr="00020C98" w:rsidRDefault="00137AE2" w:rsidP="00BB00F2">
      <w:pPr>
        <w:jc w:val="both"/>
        <w:rPr>
          <w:rFonts w:ascii="FranceTV Brown TT Light" w:hAnsi="FranceTV Brown TT Light" w:cs="FranceTV Brown TT Light"/>
        </w:rPr>
      </w:pPr>
    </w:p>
    <w:p w14:paraId="0DE0682D" w14:textId="77777777" w:rsidR="00137AE2" w:rsidRPr="00020C98" w:rsidRDefault="00137AE2" w:rsidP="00BB00F2">
      <w:pPr>
        <w:jc w:val="both"/>
        <w:rPr>
          <w:rFonts w:ascii="FranceTV Brown TT Light" w:hAnsi="FranceTV Brown TT Light" w:cs="FranceTV Brown TT Light"/>
        </w:rPr>
      </w:pPr>
    </w:p>
    <w:p w14:paraId="2D3F1D05" w14:textId="47976E60" w:rsidR="00286166" w:rsidRPr="00020C98" w:rsidRDefault="00286166">
      <w:pPr>
        <w:overflowPunct/>
        <w:autoSpaceDE/>
        <w:autoSpaceDN/>
        <w:adjustRightInd/>
        <w:spacing w:after="160" w:line="259" w:lineRule="auto"/>
        <w:textAlignment w:val="auto"/>
        <w:rPr>
          <w:rFonts w:ascii="FranceTV Brown TT Light" w:hAnsi="FranceTV Brown TT Light" w:cs="FranceTV Brown TT Light"/>
        </w:rPr>
      </w:pPr>
      <w:r w:rsidRPr="00020C98">
        <w:rPr>
          <w:rFonts w:ascii="FranceTV Brown TT Light" w:hAnsi="FranceTV Brown TT Light" w:cs="FranceTV Brown TT Light"/>
        </w:rPr>
        <w:br w:type="page"/>
      </w:r>
    </w:p>
    <w:p w14:paraId="7961D9C1" w14:textId="25F8CDB5" w:rsidR="00BB00B5" w:rsidRPr="00020C98" w:rsidRDefault="00BB00B5" w:rsidP="00831AB5">
      <w:pPr>
        <w:pStyle w:val="Titre1"/>
        <w:numPr>
          <w:ilvl w:val="0"/>
          <w:numId w:val="0"/>
        </w:numPr>
        <w:overflowPunct/>
        <w:autoSpaceDE/>
        <w:autoSpaceDN/>
        <w:adjustRightInd/>
        <w:spacing w:before="360" w:after="240"/>
        <w:textAlignment w:val="auto"/>
        <w:rPr>
          <w:rFonts w:ascii="FranceTV Brown TT Light" w:hAnsi="FranceTV Brown TT Light" w:cs="FranceTV Brown TT Light"/>
          <w:b w:val="0"/>
          <w:bCs/>
          <w:kern w:val="32"/>
          <w:sz w:val="24"/>
          <w:szCs w:val="32"/>
          <w:u w:val="single"/>
        </w:rPr>
      </w:pPr>
      <w:bookmarkStart w:id="2739" w:name="_Toc222230650"/>
      <w:r w:rsidRPr="00020C98">
        <w:rPr>
          <w:rFonts w:ascii="FranceTV Brown TT Light" w:hAnsi="FranceTV Brown TT Light" w:cs="FranceTV Brown TT Light"/>
          <w:bCs/>
          <w:kern w:val="32"/>
          <w:sz w:val="24"/>
          <w:szCs w:val="32"/>
          <w:u w:val="single"/>
        </w:rPr>
        <w:t>ANNEXE</w:t>
      </w:r>
      <w:r w:rsidR="00C91DA4" w:rsidRPr="00020C98">
        <w:rPr>
          <w:rFonts w:ascii="FranceTV Brown TT Light" w:hAnsi="FranceTV Brown TT Light" w:cs="FranceTV Brown TT Light"/>
          <w:bCs/>
          <w:kern w:val="32"/>
          <w:sz w:val="24"/>
          <w:szCs w:val="32"/>
          <w:u w:val="single"/>
        </w:rPr>
        <w:t xml:space="preserve"> </w:t>
      </w:r>
      <w:r w:rsidR="00392501" w:rsidRPr="00020C98">
        <w:rPr>
          <w:rFonts w:ascii="FranceTV Brown TT Light" w:hAnsi="FranceTV Brown TT Light" w:cs="FranceTV Brown TT Light"/>
          <w:bCs/>
          <w:kern w:val="32"/>
          <w:sz w:val="24"/>
          <w:szCs w:val="32"/>
          <w:u w:val="single"/>
        </w:rPr>
        <w:t>I</w:t>
      </w:r>
      <w:r w:rsidR="00831AB5" w:rsidRPr="00020C98">
        <w:rPr>
          <w:rFonts w:ascii="FranceTV Brown TT Light" w:hAnsi="FranceTV Brown TT Light" w:cs="FranceTV Brown TT Light"/>
          <w:bCs/>
          <w:kern w:val="32"/>
          <w:sz w:val="24"/>
          <w:szCs w:val="32"/>
          <w:u w:val="single"/>
        </w:rPr>
        <w:t xml:space="preserve"> : </w:t>
      </w:r>
      <w:r w:rsidR="00EB3216" w:rsidRPr="00020C98">
        <w:rPr>
          <w:rFonts w:ascii="FranceTV Brown TT Light" w:hAnsi="FranceTV Brown TT Light" w:cs="FranceTV Brown TT Light"/>
          <w:bCs/>
          <w:kern w:val="32"/>
          <w:sz w:val="24"/>
          <w:szCs w:val="32"/>
          <w:u w:val="single"/>
        </w:rPr>
        <w:t>LES PRATIQUES COMMERCIALES</w:t>
      </w:r>
      <w:bookmarkEnd w:id="2739"/>
    </w:p>
    <w:p w14:paraId="39EBAFDC" w14:textId="4A524AE1" w:rsidR="00C91DA4" w:rsidRPr="00020C98" w:rsidRDefault="0085022D" w:rsidP="001A30DC">
      <w:pPr>
        <w:pBdr>
          <w:top w:val="single" w:sz="4" w:space="1" w:color="auto"/>
          <w:left w:val="single" w:sz="4" w:space="4" w:color="auto"/>
          <w:bottom w:val="single" w:sz="4" w:space="1" w:color="auto"/>
          <w:right w:val="single" w:sz="4" w:space="4" w:color="auto"/>
        </w:pBdr>
        <w:jc w:val="center"/>
        <w:rPr>
          <w:rFonts w:ascii="FranceTV Brown TT Light" w:hAnsi="FranceTV Brown TT Light" w:cs="FranceTV Brown TT Light"/>
          <w:b/>
          <w:caps/>
          <w:u w:val="single"/>
        </w:rPr>
      </w:pPr>
      <w:r w:rsidRPr="00020C98">
        <w:rPr>
          <w:rFonts w:ascii="FranceTV Brown TT Light" w:hAnsi="FranceTV Brown TT Light" w:cs="FranceTV Brown TT Light"/>
        </w:rPr>
        <w:t>L’annexe I fait l’objet d’un document séparé du présent CCA.</w:t>
      </w:r>
    </w:p>
    <w:p w14:paraId="3BBA7C43" w14:textId="77777777" w:rsidR="0085022D" w:rsidRPr="00020C98" w:rsidRDefault="0085022D" w:rsidP="001A30DC">
      <w:pPr>
        <w:pBdr>
          <w:top w:val="single" w:sz="4" w:space="1" w:color="auto"/>
          <w:left w:val="single" w:sz="4" w:space="4" w:color="auto"/>
          <w:bottom w:val="single" w:sz="4" w:space="1" w:color="auto"/>
          <w:right w:val="single" w:sz="4" w:space="4" w:color="auto"/>
        </w:pBdr>
        <w:overflowPunct/>
        <w:autoSpaceDE/>
        <w:autoSpaceDN/>
        <w:adjustRightInd/>
        <w:spacing w:after="160" w:line="259" w:lineRule="auto"/>
        <w:jc w:val="center"/>
        <w:textAlignment w:val="auto"/>
        <w:rPr>
          <w:rFonts w:ascii="FranceTV Brown TT Light" w:hAnsi="FranceTV Brown TT Light" w:cs="FranceTV Brown TT Light"/>
          <w:b/>
          <w:bCs/>
          <w:kern w:val="32"/>
          <w:sz w:val="24"/>
          <w:szCs w:val="32"/>
          <w:u w:val="single"/>
        </w:rPr>
      </w:pPr>
      <w:r w:rsidRPr="00020C98">
        <w:rPr>
          <w:rFonts w:ascii="FranceTV Brown TT Light" w:hAnsi="FranceTV Brown TT Light" w:cs="FranceTV Brown TT Light"/>
          <w:bCs/>
          <w:kern w:val="32"/>
          <w:sz w:val="24"/>
          <w:szCs w:val="32"/>
          <w:u w:val="single"/>
        </w:rPr>
        <w:br w:type="page"/>
      </w:r>
    </w:p>
    <w:p w14:paraId="6B314343" w14:textId="7A2A16D2" w:rsidR="00392501" w:rsidRPr="00020C98" w:rsidRDefault="00392501" w:rsidP="00061DBF">
      <w:pPr>
        <w:pStyle w:val="Titre1"/>
        <w:numPr>
          <w:ilvl w:val="0"/>
          <w:numId w:val="0"/>
        </w:numPr>
        <w:overflowPunct/>
        <w:autoSpaceDE/>
        <w:autoSpaceDN/>
        <w:adjustRightInd/>
        <w:spacing w:before="360" w:after="240"/>
        <w:textAlignment w:val="auto"/>
        <w:rPr>
          <w:rFonts w:ascii="FranceTV Brown TT Light" w:hAnsi="FranceTV Brown TT Light" w:cs="FranceTV Brown TT Light"/>
          <w:bCs/>
          <w:kern w:val="32"/>
          <w:sz w:val="24"/>
          <w:szCs w:val="32"/>
          <w:u w:val="single"/>
        </w:rPr>
      </w:pPr>
      <w:bookmarkStart w:id="2740" w:name="_Toc222230651"/>
      <w:r w:rsidRPr="00AE62C6">
        <w:rPr>
          <w:rFonts w:ascii="FranceTV Brown TT Light" w:hAnsi="FranceTV Brown TT Light" w:cs="FranceTV Brown TT Light"/>
          <w:bCs/>
          <w:kern w:val="32"/>
          <w:sz w:val="24"/>
          <w:szCs w:val="32"/>
          <w:u w:val="single"/>
        </w:rPr>
        <w:t>ANNEXE II</w:t>
      </w:r>
      <w:r w:rsidR="00061DBF" w:rsidRPr="00AE62C6">
        <w:rPr>
          <w:rFonts w:ascii="FranceTV Brown TT Light" w:hAnsi="FranceTV Brown TT Light" w:cs="FranceTV Brown TT Light"/>
          <w:bCs/>
          <w:kern w:val="32"/>
          <w:sz w:val="24"/>
          <w:szCs w:val="32"/>
          <w:u w:val="single"/>
        </w:rPr>
        <w:t xml:space="preserve"> : </w:t>
      </w:r>
      <w:r w:rsidRPr="00AE62C6">
        <w:rPr>
          <w:rFonts w:ascii="FranceTV Brown TT Light" w:hAnsi="FranceTV Brown TT Light" w:cs="FranceTV Brown TT Light"/>
          <w:bCs/>
          <w:kern w:val="32"/>
          <w:sz w:val="24"/>
          <w:szCs w:val="32"/>
          <w:u w:val="single"/>
        </w:rPr>
        <w:t>CONDIT</w:t>
      </w:r>
      <w:r w:rsidR="0085022D" w:rsidRPr="00AE62C6">
        <w:rPr>
          <w:rFonts w:ascii="FranceTV Brown TT Light" w:hAnsi="FranceTV Brown TT Light" w:cs="FranceTV Brown TT Light"/>
          <w:bCs/>
          <w:kern w:val="32"/>
          <w:sz w:val="24"/>
          <w:szCs w:val="32"/>
          <w:u w:val="single"/>
        </w:rPr>
        <w:t>IO</w:t>
      </w:r>
      <w:r w:rsidRPr="00AE62C6">
        <w:rPr>
          <w:rFonts w:ascii="FranceTV Brown TT Light" w:hAnsi="FranceTV Brown TT Light" w:cs="FranceTV Brown TT Light"/>
          <w:bCs/>
          <w:kern w:val="32"/>
          <w:sz w:val="24"/>
          <w:szCs w:val="32"/>
          <w:u w:val="single"/>
        </w:rPr>
        <w:t>NS FINANCIERES</w:t>
      </w:r>
      <w:bookmarkEnd w:id="2740"/>
    </w:p>
    <w:p w14:paraId="5BFF1C97" w14:textId="77777777" w:rsidR="0085022D" w:rsidRPr="00020C98" w:rsidRDefault="0085022D" w:rsidP="0085022D">
      <w:pPr>
        <w:rPr>
          <w:rFonts w:ascii="FranceTV Brown TT Light" w:hAnsi="FranceTV Brown TT Light" w:cs="FranceTV Brown TT Light"/>
          <w:u w:val="single"/>
        </w:rPr>
      </w:pPr>
    </w:p>
    <w:p w14:paraId="5F60CE70" w14:textId="77777777" w:rsidR="00392501" w:rsidRDefault="00392501" w:rsidP="00392501">
      <w:pPr>
        <w:jc w:val="both"/>
        <w:rPr>
          <w:rFonts w:ascii="FranceTV Brown TT Light" w:hAnsi="FranceTV Brown TT Light" w:cs="FranceTV Brown TT Light"/>
        </w:rPr>
      </w:pPr>
      <w:r w:rsidRPr="00020C98">
        <w:rPr>
          <w:rFonts w:ascii="FranceTV Brown TT Light" w:hAnsi="FranceTV Brown TT Light" w:cs="FranceTV Brown TT Light"/>
        </w:rPr>
        <w:t>Aucun frais de débours ne sera facturable. Les frais de déplacement occasionnés par des demandes de France Télévisions pour intervenir sur des sites distants de la mission principale seront remboursés aux conditions de déplacement de France Télévisions et après accord sur devis préalable (classe économique en avion, seconde classe en train, etc.).</w:t>
      </w:r>
    </w:p>
    <w:p w14:paraId="75E98AE7" w14:textId="77777777" w:rsidR="007D65F6" w:rsidRPr="00020C98" w:rsidRDefault="007D65F6" w:rsidP="00392501">
      <w:pPr>
        <w:jc w:val="both"/>
        <w:rPr>
          <w:rFonts w:ascii="FranceTV Brown TT Light" w:hAnsi="FranceTV Brown TT Light" w:cs="FranceTV Brown TT Light"/>
        </w:rPr>
      </w:pPr>
    </w:p>
    <w:p w14:paraId="53E99207" w14:textId="77777777" w:rsidR="006301BB" w:rsidRPr="006301BB" w:rsidRDefault="006301BB" w:rsidP="006301BB">
      <w:pPr>
        <w:jc w:val="both"/>
        <w:rPr>
          <w:rFonts w:ascii="FranceTV Brown TT Light" w:hAnsi="FranceTV Brown TT Light" w:cs="FranceTV Brown TT Light"/>
          <w:highlight w:val="yellow"/>
        </w:rPr>
      </w:pPr>
    </w:p>
    <w:p w14:paraId="6850817B" w14:textId="35F4003D" w:rsidR="00392501" w:rsidRPr="00020C98" w:rsidRDefault="00392501" w:rsidP="006301BB">
      <w:pPr>
        <w:jc w:val="both"/>
        <w:rPr>
          <w:rFonts w:ascii="FranceTV Brown TT Light" w:hAnsi="FranceTV Brown TT Light" w:cs="FranceTV Brown TT Light"/>
        </w:rPr>
      </w:pPr>
    </w:p>
    <w:p w14:paraId="0FB8AB2F" w14:textId="77777777" w:rsidR="00392501" w:rsidRPr="00020C98" w:rsidRDefault="00392501" w:rsidP="006301BB">
      <w:pPr>
        <w:jc w:val="both"/>
        <w:rPr>
          <w:rFonts w:ascii="FranceTV Brown TT Light" w:hAnsi="FranceTV Brown TT Light" w:cs="FranceTV Brown TT Light"/>
        </w:rPr>
      </w:pPr>
    </w:p>
    <w:p w14:paraId="3A8BECC3" w14:textId="77777777" w:rsidR="00392501" w:rsidRPr="00020C98" w:rsidRDefault="00392501" w:rsidP="00BB00F2">
      <w:pPr>
        <w:tabs>
          <w:tab w:val="left" w:pos="1418"/>
        </w:tabs>
        <w:ind w:left="284"/>
        <w:jc w:val="both"/>
        <w:rPr>
          <w:rFonts w:ascii="FranceTV Brown TT Light" w:hAnsi="FranceTV Brown TT Light" w:cs="FranceTV Brown TT Light"/>
        </w:rPr>
      </w:pPr>
    </w:p>
    <w:p w14:paraId="2506C1A5" w14:textId="77777777" w:rsidR="00392501" w:rsidRPr="00020C98" w:rsidRDefault="00392501" w:rsidP="00BB00F2">
      <w:pPr>
        <w:tabs>
          <w:tab w:val="left" w:pos="1418"/>
        </w:tabs>
        <w:ind w:left="284"/>
        <w:jc w:val="both"/>
        <w:rPr>
          <w:rFonts w:ascii="FranceTV Brown TT Light" w:hAnsi="FranceTV Brown TT Light" w:cs="FranceTV Brown TT Light"/>
        </w:rPr>
      </w:pPr>
    </w:p>
    <w:p w14:paraId="2452B1B8" w14:textId="77777777" w:rsidR="00392501" w:rsidRPr="00020C98" w:rsidRDefault="00392501" w:rsidP="00BB00F2">
      <w:pPr>
        <w:tabs>
          <w:tab w:val="left" w:pos="1418"/>
        </w:tabs>
        <w:ind w:left="284"/>
        <w:jc w:val="both"/>
        <w:rPr>
          <w:rFonts w:ascii="FranceTV Brown TT Light" w:hAnsi="FranceTV Brown TT Light" w:cs="FranceTV Brown TT Light"/>
        </w:rPr>
      </w:pPr>
    </w:p>
    <w:p w14:paraId="1378AA8D" w14:textId="77777777" w:rsidR="00392501" w:rsidRPr="00020C98" w:rsidRDefault="00392501" w:rsidP="00BB00F2">
      <w:pPr>
        <w:tabs>
          <w:tab w:val="left" w:pos="1418"/>
        </w:tabs>
        <w:ind w:left="284"/>
        <w:jc w:val="both"/>
        <w:rPr>
          <w:rFonts w:ascii="FranceTV Brown TT Light" w:hAnsi="FranceTV Brown TT Light" w:cs="FranceTV Brown TT Light"/>
        </w:rPr>
      </w:pPr>
    </w:p>
    <w:p w14:paraId="17339A5F" w14:textId="77777777" w:rsidR="00392501" w:rsidRPr="00020C98" w:rsidRDefault="00392501" w:rsidP="00BB00F2">
      <w:pPr>
        <w:tabs>
          <w:tab w:val="left" w:pos="1418"/>
        </w:tabs>
        <w:ind w:left="284"/>
        <w:jc w:val="both"/>
        <w:rPr>
          <w:rFonts w:ascii="FranceTV Brown TT Light" w:hAnsi="FranceTV Brown TT Light" w:cs="FranceTV Brown TT Light"/>
        </w:rPr>
      </w:pPr>
    </w:p>
    <w:p w14:paraId="31B5FC5D" w14:textId="77777777" w:rsidR="00392501" w:rsidRPr="00020C98" w:rsidRDefault="00392501" w:rsidP="00BB00F2">
      <w:pPr>
        <w:tabs>
          <w:tab w:val="left" w:pos="1418"/>
        </w:tabs>
        <w:ind w:left="284"/>
        <w:jc w:val="both"/>
        <w:rPr>
          <w:rFonts w:ascii="FranceTV Brown TT Light" w:hAnsi="FranceTV Brown TT Light" w:cs="FranceTV Brown TT Light"/>
        </w:rPr>
      </w:pPr>
    </w:p>
    <w:p w14:paraId="2D9F4B10" w14:textId="77777777" w:rsidR="00392501" w:rsidRPr="00020C98" w:rsidRDefault="00392501" w:rsidP="00BB00F2">
      <w:pPr>
        <w:tabs>
          <w:tab w:val="left" w:pos="1418"/>
        </w:tabs>
        <w:ind w:left="284"/>
        <w:jc w:val="both"/>
        <w:rPr>
          <w:rFonts w:ascii="FranceTV Brown TT Light" w:hAnsi="FranceTV Brown TT Light" w:cs="FranceTV Brown TT Light"/>
        </w:rPr>
      </w:pPr>
    </w:p>
    <w:p w14:paraId="530F5F08" w14:textId="77777777" w:rsidR="00392501" w:rsidRPr="00020C98" w:rsidRDefault="00392501" w:rsidP="00BB00F2">
      <w:pPr>
        <w:tabs>
          <w:tab w:val="left" w:pos="1418"/>
        </w:tabs>
        <w:ind w:left="284"/>
        <w:jc w:val="both"/>
        <w:rPr>
          <w:rFonts w:ascii="FranceTV Brown TT Light" w:hAnsi="FranceTV Brown TT Light" w:cs="FranceTV Brown TT Light"/>
        </w:rPr>
      </w:pPr>
    </w:p>
    <w:p w14:paraId="0FBD94EB" w14:textId="77777777" w:rsidR="00392501" w:rsidRPr="00020C98" w:rsidRDefault="00392501" w:rsidP="00BB00F2">
      <w:pPr>
        <w:tabs>
          <w:tab w:val="left" w:pos="1418"/>
        </w:tabs>
        <w:ind w:left="284"/>
        <w:jc w:val="both"/>
        <w:rPr>
          <w:rFonts w:ascii="FranceTV Brown TT Light" w:hAnsi="FranceTV Brown TT Light" w:cs="FranceTV Brown TT Light"/>
        </w:rPr>
      </w:pPr>
    </w:p>
    <w:p w14:paraId="7706BB22" w14:textId="77777777" w:rsidR="00392501" w:rsidRPr="00020C98" w:rsidRDefault="00392501" w:rsidP="00BB00F2">
      <w:pPr>
        <w:tabs>
          <w:tab w:val="left" w:pos="1418"/>
        </w:tabs>
        <w:ind w:left="284"/>
        <w:jc w:val="both"/>
        <w:rPr>
          <w:rFonts w:ascii="FranceTV Brown TT Light" w:hAnsi="FranceTV Brown TT Light" w:cs="FranceTV Brown TT Light"/>
        </w:rPr>
      </w:pPr>
    </w:p>
    <w:p w14:paraId="5845F74B" w14:textId="77777777" w:rsidR="00392501" w:rsidRDefault="00392501" w:rsidP="00BB00F2">
      <w:pPr>
        <w:tabs>
          <w:tab w:val="left" w:pos="1418"/>
        </w:tabs>
        <w:ind w:left="284"/>
        <w:jc w:val="both"/>
        <w:rPr>
          <w:rFonts w:ascii="FranceTV Brown TT Light" w:hAnsi="FranceTV Brown TT Light" w:cs="FranceTV Brown TT Light"/>
        </w:rPr>
      </w:pPr>
    </w:p>
    <w:p w14:paraId="4A0D07FC" w14:textId="77777777" w:rsidR="00E077F9" w:rsidRDefault="00E077F9" w:rsidP="00BB00F2">
      <w:pPr>
        <w:tabs>
          <w:tab w:val="left" w:pos="1418"/>
        </w:tabs>
        <w:ind w:left="284"/>
        <w:jc w:val="both"/>
        <w:rPr>
          <w:rFonts w:ascii="FranceTV Brown TT Light" w:hAnsi="FranceTV Brown TT Light" w:cs="FranceTV Brown TT Light"/>
        </w:rPr>
      </w:pPr>
    </w:p>
    <w:p w14:paraId="2D867241" w14:textId="77777777" w:rsidR="00E077F9" w:rsidRDefault="00E077F9" w:rsidP="00BB00F2">
      <w:pPr>
        <w:tabs>
          <w:tab w:val="left" w:pos="1418"/>
        </w:tabs>
        <w:ind w:left="284"/>
        <w:jc w:val="both"/>
        <w:rPr>
          <w:rFonts w:ascii="FranceTV Brown TT Light" w:hAnsi="FranceTV Brown TT Light" w:cs="FranceTV Brown TT Light"/>
        </w:rPr>
      </w:pPr>
    </w:p>
    <w:p w14:paraId="0AF9BB00" w14:textId="77777777" w:rsidR="00E077F9" w:rsidRDefault="00E077F9" w:rsidP="00BB00F2">
      <w:pPr>
        <w:tabs>
          <w:tab w:val="left" w:pos="1418"/>
        </w:tabs>
        <w:ind w:left="284"/>
        <w:jc w:val="both"/>
        <w:rPr>
          <w:rFonts w:ascii="FranceTV Brown TT Light" w:hAnsi="FranceTV Brown TT Light" w:cs="FranceTV Brown TT Light"/>
        </w:rPr>
      </w:pPr>
    </w:p>
    <w:p w14:paraId="3680DCF1" w14:textId="77777777" w:rsidR="00E077F9" w:rsidRDefault="00E077F9" w:rsidP="00BB00F2">
      <w:pPr>
        <w:tabs>
          <w:tab w:val="left" w:pos="1418"/>
        </w:tabs>
        <w:ind w:left="284"/>
        <w:jc w:val="both"/>
        <w:rPr>
          <w:rFonts w:ascii="FranceTV Brown TT Light" w:hAnsi="FranceTV Brown TT Light" w:cs="FranceTV Brown TT Light"/>
        </w:rPr>
      </w:pPr>
    </w:p>
    <w:p w14:paraId="52751DE7" w14:textId="77777777" w:rsidR="00E077F9" w:rsidRDefault="00E077F9" w:rsidP="00BB00F2">
      <w:pPr>
        <w:tabs>
          <w:tab w:val="left" w:pos="1418"/>
        </w:tabs>
        <w:ind w:left="284"/>
        <w:jc w:val="both"/>
        <w:rPr>
          <w:rFonts w:ascii="FranceTV Brown TT Light" w:hAnsi="FranceTV Brown TT Light" w:cs="FranceTV Brown TT Light"/>
        </w:rPr>
      </w:pPr>
    </w:p>
    <w:p w14:paraId="64DFEED2" w14:textId="77777777" w:rsidR="00E077F9" w:rsidRDefault="00E077F9" w:rsidP="00BB00F2">
      <w:pPr>
        <w:tabs>
          <w:tab w:val="left" w:pos="1418"/>
        </w:tabs>
        <w:ind w:left="284"/>
        <w:jc w:val="both"/>
        <w:rPr>
          <w:rFonts w:ascii="FranceTV Brown TT Light" w:hAnsi="FranceTV Brown TT Light" w:cs="FranceTV Brown TT Light"/>
        </w:rPr>
      </w:pPr>
    </w:p>
    <w:p w14:paraId="294EE0A9" w14:textId="77777777" w:rsidR="00E077F9" w:rsidRDefault="00E077F9" w:rsidP="00BB00F2">
      <w:pPr>
        <w:tabs>
          <w:tab w:val="left" w:pos="1418"/>
        </w:tabs>
        <w:ind w:left="284"/>
        <w:jc w:val="both"/>
        <w:rPr>
          <w:rFonts w:ascii="FranceTV Brown TT Light" w:hAnsi="FranceTV Brown TT Light" w:cs="FranceTV Brown TT Light"/>
        </w:rPr>
      </w:pPr>
    </w:p>
    <w:p w14:paraId="0B5AC886" w14:textId="77777777" w:rsidR="00E077F9" w:rsidRDefault="00E077F9" w:rsidP="00BB00F2">
      <w:pPr>
        <w:tabs>
          <w:tab w:val="left" w:pos="1418"/>
        </w:tabs>
        <w:ind w:left="284"/>
        <w:jc w:val="both"/>
        <w:rPr>
          <w:rFonts w:ascii="FranceTV Brown TT Light" w:hAnsi="FranceTV Brown TT Light" w:cs="FranceTV Brown TT Light"/>
        </w:rPr>
      </w:pPr>
    </w:p>
    <w:p w14:paraId="4B852BB5" w14:textId="77777777" w:rsidR="00E077F9" w:rsidRDefault="00E077F9" w:rsidP="00BB00F2">
      <w:pPr>
        <w:tabs>
          <w:tab w:val="left" w:pos="1418"/>
        </w:tabs>
        <w:ind w:left="284"/>
        <w:jc w:val="both"/>
        <w:rPr>
          <w:rFonts w:ascii="FranceTV Brown TT Light" w:hAnsi="FranceTV Brown TT Light" w:cs="FranceTV Brown TT Light"/>
        </w:rPr>
      </w:pPr>
    </w:p>
    <w:p w14:paraId="24E032D6" w14:textId="77777777" w:rsidR="00E077F9" w:rsidRDefault="00E077F9" w:rsidP="00BB00F2">
      <w:pPr>
        <w:tabs>
          <w:tab w:val="left" w:pos="1418"/>
        </w:tabs>
        <w:ind w:left="284"/>
        <w:jc w:val="both"/>
        <w:rPr>
          <w:rFonts w:ascii="FranceTV Brown TT Light" w:hAnsi="FranceTV Brown TT Light" w:cs="FranceTV Brown TT Light"/>
        </w:rPr>
      </w:pPr>
    </w:p>
    <w:p w14:paraId="4D77DA61" w14:textId="77777777" w:rsidR="00E077F9" w:rsidRDefault="00E077F9" w:rsidP="00BB00F2">
      <w:pPr>
        <w:tabs>
          <w:tab w:val="left" w:pos="1418"/>
        </w:tabs>
        <w:ind w:left="284"/>
        <w:jc w:val="both"/>
        <w:rPr>
          <w:rFonts w:ascii="FranceTV Brown TT Light" w:hAnsi="FranceTV Brown TT Light" w:cs="FranceTV Brown TT Light"/>
        </w:rPr>
      </w:pPr>
    </w:p>
    <w:p w14:paraId="5859828A" w14:textId="77777777" w:rsidR="00E077F9" w:rsidRDefault="00E077F9" w:rsidP="00BB00F2">
      <w:pPr>
        <w:tabs>
          <w:tab w:val="left" w:pos="1418"/>
        </w:tabs>
        <w:ind w:left="284"/>
        <w:jc w:val="both"/>
        <w:rPr>
          <w:rFonts w:ascii="FranceTV Brown TT Light" w:hAnsi="FranceTV Brown TT Light" w:cs="FranceTV Brown TT Light"/>
        </w:rPr>
      </w:pPr>
    </w:p>
    <w:p w14:paraId="7E2C73C0" w14:textId="77777777" w:rsidR="00E077F9" w:rsidRDefault="00E077F9" w:rsidP="00BB00F2">
      <w:pPr>
        <w:tabs>
          <w:tab w:val="left" w:pos="1418"/>
        </w:tabs>
        <w:ind w:left="284"/>
        <w:jc w:val="both"/>
        <w:rPr>
          <w:rFonts w:ascii="FranceTV Brown TT Light" w:hAnsi="FranceTV Brown TT Light" w:cs="FranceTV Brown TT Light"/>
        </w:rPr>
      </w:pPr>
    </w:p>
    <w:p w14:paraId="7D56004E" w14:textId="77777777" w:rsidR="00E077F9" w:rsidRDefault="00E077F9" w:rsidP="00BB00F2">
      <w:pPr>
        <w:tabs>
          <w:tab w:val="left" w:pos="1418"/>
        </w:tabs>
        <w:ind w:left="284"/>
        <w:jc w:val="both"/>
        <w:rPr>
          <w:rFonts w:ascii="FranceTV Brown TT Light" w:hAnsi="FranceTV Brown TT Light" w:cs="FranceTV Brown TT Light"/>
        </w:rPr>
      </w:pPr>
    </w:p>
    <w:p w14:paraId="5574F08F" w14:textId="77777777" w:rsidR="00E077F9" w:rsidRDefault="00E077F9" w:rsidP="00BB00F2">
      <w:pPr>
        <w:tabs>
          <w:tab w:val="left" w:pos="1418"/>
        </w:tabs>
        <w:ind w:left="284"/>
        <w:jc w:val="both"/>
        <w:rPr>
          <w:rFonts w:ascii="FranceTV Brown TT Light" w:hAnsi="FranceTV Brown TT Light" w:cs="FranceTV Brown TT Light"/>
        </w:rPr>
      </w:pPr>
    </w:p>
    <w:p w14:paraId="33A0EE17" w14:textId="77777777" w:rsidR="00E077F9" w:rsidRDefault="00E077F9" w:rsidP="00BB00F2">
      <w:pPr>
        <w:tabs>
          <w:tab w:val="left" w:pos="1418"/>
        </w:tabs>
        <w:ind w:left="284"/>
        <w:jc w:val="both"/>
        <w:rPr>
          <w:rFonts w:ascii="FranceTV Brown TT Light" w:hAnsi="FranceTV Brown TT Light" w:cs="FranceTV Brown TT Light"/>
        </w:rPr>
      </w:pPr>
    </w:p>
    <w:p w14:paraId="3477990E" w14:textId="77777777" w:rsidR="00E077F9" w:rsidRDefault="00E077F9" w:rsidP="00BB00F2">
      <w:pPr>
        <w:tabs>
          <w:tab w:val="left" w:pos="1418"/>
        </w:tabs>
        <w:ind w:left="284"/>
        <w:jc w:val="both"/>
        <w:rPr>
          <w:rFonts w:ascii="FranceTV Brown TT Light" w:hAnsi="FranceTV Brown TT Light" w:cs="FranceTV Brown TT Light"/>
        </w:rPr>
      </w:pPr>
    </w:p>
    <w:p w14:paraId="715CC746" w14:textId="77777777" w:rsidR="00E077F9" w:rsidRDefault="00E077F9" w:rsidP="00BB00F2">
      <w:pPr>
        <w:tabs>
          <w:tab w:val="left" w:pos="1418"/>
        </w:tabs>
        <w:ind w:left="284"/>
        <w:jc w:val="both"/>
        <w:rPr>
          <w:rFonts w:ascii="FranceTV Brown TT Light" w:hAnsi="FranceTV Brown TT Light" w:cs="FranceTV Brown TT Light"/>
        </w:rPr>
      </w:pPr>
    </w:p>
    <w:p w14:paraId="527D6E7B" w14:textId="77777777" w:rsidR="00E077F9" w:rsidRDefault="00E077F9" w:rsidP="00BB00F2">
      <w:pPr>
        <w:tabs>
          <w:tab w:val="left" w:pos="1418"/>
        </w:tabs>
        <w:ind w:left="284"/>
        <w:jc w:val="both"/>
        <w:rPr>
          <w:rFonts w:ascii="FranceTV Brown TT Light" w:hAnsi="FranceTV Brown TT Light" w:cs="FranceTV Brown TT Light"/>
        </w:rPr>
      </w:pPr>
    </w:p>
    <w:p w14:paraId="14876500" w14:textId="77777777" w:rsidR="00E077F9" w:rsidRDefault="00E077F9" w:rsidP="00BB00F2">
      <w:pPr>
        <w:tabs>
          <w:tab w:val="left" w:pos="1418"/>
        </w:tabs>
        <w:ind w:left="284"/>
        <w:jc w:val="both"/>
        <w:rPr>
          <w:rFonts w:ascii="FranceTV Brown TT Light" w:hAnsi="FranceTV Brown TT Light" w:cs="FranceTV Brown TT Light"/>
        </w:rPr>
      </w:pPr>
    </w:p>
    <w:p w14:paraId="0E6E4BA6" w14:textId="77777777" w:rsidR="00E077F9" w:rsidRDefault="00E077F9" w:rsidP="00BB00F2">
      <w:pPr>
        <w:tabs>
          <w:tab w:val="left" w:pos="1418"/>
        </w:tabs>
        <w:ind w:left="284"/>
        <w:jc w:val="both"/>
        <w:rPr>
          <w:rFonts w:ascii="FranceTV Brown TT Light" w:hAnsi="FranceTV Brown TT Light" w:cs="FranceTV Brown TT Light"/>
        </w:rPr>
      </w:pPr>
    </w:p>
    <w:p w14:paraId="234346A8" w14:textId="77777777" w:rsidR="00E077F9" w:rsidRDefault="00E077F9" w:rsidP="00BB00F2">
      <w:pPr>
        <w:tabs>
          <w:tab w:val="left" w:pos="1418"/>
        </w:tabs>
        <w:ind w:left="284"/>
        <w:jc w:val="both"/>
        <w:rPr>
          <w:rFonts w:ascii="FranceTV Brown TT Light" w:hAnsi="FranceTV Brown TT Light" w:cs="FranceTV Brown TT Light"/>
        </w:rPr>
      </w:pPr>
    </w:p>
    <w:p w14:paraId="4E2F44E4" w14:textId="77777777" w:rsidR="00E077F9" w:rsidRDefault="00E077F9" w:rsidP="00BB00F2">
      <w:pPr>
        <w:tabs>
          <w:tab w:val="left" w:pos="1418"/>
        </w:tabs>
        <w:ind w:left="284"/>
        <w:jc w:val="both"/>
        <w:rPr>
          <w:rFonts w:ascii="FranceTV Brown TT Light" w:hAnsi="FranceTV Brown TT Light" w:cs="FranceTV Brown TT Light"/>
        </w:rPr>
      </w:pPr>
    </w:p>
    <w:p w14:paraId="79BA54FD" w14:textId="77777777" w:rsidR="00E077F9" w:rsidRDefault="00E077F9" w:rsidP="00BB00F2">
      <w:pPr>
        <w:tabs>
          <w:tab w:val="left" w:pos="1418"/>
        </w:tabs>
        <w:ind w:left="284"/>
        <w:jc w:val="both"/>
        <w:rPr>
          <w:rFonts w:ascii="FranceTV Brown TT Light" w:hAnsi="FranceTV Brown TT Light" w:cs="FranceTV Brown TT Light"/>
        </w:rPr>
      </w:pPr>
    </w:p>
    <w:p w14:paraId="5443E1C3" w14:textId="77777777" w:rsidR="00E077F9" w:rsidRDefault="00E077F9" w:rsidP="00BB00F2">
      <w:pPr>
        <w:tabs>
          <w:tab w:val="left" w:pos="1418"/>
        </w:tabs>
        <w:ind w:left="284"/>
        <w:jc w:val="both"/>
        <w:rPr>
          <w:rFonts w:ascii="FranceTV Brown TT Light" w:hAnsi="FranceTV Brown TT Light" w:cs="FranceTV Brown TT Light"/>
        </w:rPr>
      </w:pPr>
    </w:p>
    <w:p w14:paraId="1EBC343D" w14:textId="77777777" w:rsidR="00E077F9" w:rsidRDefault="00E077F9" w:rsidP="00BB00F2">
      <w:pPr>
        <w:tabs>
          <w:tab w:val="left" w:pos="1418"/>
        </w:tabs>
        <w:ind w:left="284"/>
        <w:jc w:val="both"/>
        <w:rPr>
          <w:rFonts w:ascii="FranceTV Brown TT Light" w:hAnsi="FranceTV Brown TT Light" w:cs="FranceTV Brown TT Light"/>
        </w:rPr>
      </w:pPr>
    </w:p>
    <w:p w14:paraId="3F91E07C" w14:textId="77777777" w:rsidR="00E077F9" w:rsidRDefault="00E077F9" w:rsidP="00BB00F2">
      <w:pPr>
        <w:tabs>
          <w:tab w:val="left" w:pos="1418"/>
        </w:tabs>
        <w:ind w:left="284"/>
        <w:jc w:val="both"/>
        <w:rPr>
          <w:rFonts w:ascii="FranceTV Brown TT Light" w:hAnsi="FranceTV Brown TT Light" w:cs="FranceTV Brown TT Light"/>
        </w:rPr>
      </w:pPr>
    </w:p>
    <w:p w14:paraId="57E7C2DE" w14:textId="77777777" w:rsidR="00E077F9" w:rsidRDefault="00E077F9" w:rsidP="00BB00F2">
      <w:pPr>
        <w:tabs>
          <w:tab w:val="left" w:pos="1418"/>
        </w:tabs>
        <w:ind w:left="284"/>
        <w:jc w:val="both"/>
        <w:rPr>
          <w:rFonts w:ascii="FranceTV Brown TT Light" w:hAnsi="FranceTV Brown TT Light" w:cs="FranceTV Brown TT Light"/>
        </w:rPr>
      </w:pPr>
    </w:p>
    <w:p w14:paraId="45A814F2" w14:textId="77777777" w:rsidR="00E077F9" w:rsidRDefault="00E077F9" w:rsidP="00BB00F2">
      <w:pPr>
        <w:tabs>
          <w:tab w:val="left" w:pos="1418"/>
        </w:tabs>
        <w:ind w:left="284"/>
        <w:jc w:val="both"/>
        <w:rPr>
          <w:rFonts w:ascii="FranceTV Brown TT Light" w:hAnsi="FranceTV Brown TT Light" w:cs="FranceTV Brown TT Light"/>
        </w:rPr>
      </w:pPr>
    </w:p>
    <w:p w14:paraId="61BF34D6" w14:textId="77777777" w:rsidR="00E077F9" w:rsidRDefault="00E077F9" w:rsidP="00BB00F2">
      <w:pPr>
        <w:tabs>
          <w:tab w:val="left" w:pos="1418"/>
        </w:tabs>
        <w:ind w:left="284"/>
        <w:jc w:val="both"/>
        <w:rPr>
          <w:rFonts w:ascii="FranceTV Brown TT Light" w:hAnsi="FranceTV Brown TT Light" w:cs="FranceTV Brown TT Light"/>
        </w:rPr>
      </w:pPr>
    </w:p>
    <w:p w14:paraId="6E411C74" w14:textId="77777777" w:rsidR="00E077F9" w:rsidRDefault="00E077F9" w:rsidP="00BB00F2">
      <w:pPr>
        <w:tabs>
          <w:tab w:val="left" w:pos="1418"/>
        </w:tabs>
        <w:ind w:left="284"/>
        <w:jc w:val="both"/>
        <w:rPr>
          <w:rFonts w:ascii="FranceTV Brown TT Light" w:hAnsi="FranceTV Brown TT Light" w:cs="FranceTV Brown TT Light"/>
        </w:rPr>
      </w:pPr>
    </w:p>
    <w:p w14:paraId="130C9F55" w14:textId="77777777" w:rsidR="00E077F9" w:rsidRDefault="00E077F9" w:rsidP="00BB00F2">
      <w:pPr>
        <w:tabs>
          <w:tab w:val="left" w:pos="1418"/>
        </w:tabs>
        <w:ind w:left="284"/>
        <w:jc w:val="both"/>
        <w:rPr>
          <w:rFonts w:ascii="FranceTV Brown TT Light" w:hAnsi="FranceTV Brown TT Light" w:cs="FranceTV Brown TT Light"/>
        </w:rPr>
      </w:pPr>
    </w:p>
    <w:p w14:paraId="636783FC" w14:textId="77777777" w:rsidR="00E077F9" w:rsidRDefault="00E077F9" w:rsidP="00BB00F2">
      <w:pPr>
        <w:tabs>
          <w:tab w:val="left" w:pos="1418"/>
        </w:tabs>
        <w:ind w:left="284"/>
        <w:jc w:val="both"/>
        <w:rPr>
          <w:rFonts w:ascii="FranceTV Brown TT Light" w:hAnsi="FranceTV Brown TT Light" w:cs="FranceTV Brown TT Light"/>
        </w:rPr>
      </w:pPr>
    </w:p>
    <w:p w14:paraId="56A2880B" w14:textId="77777777" w:rsidR="00E077F9" w:rsidRDefault="00E077F9" w:rsidP="00BB00F2">
      <w:pPr>
        <w:tabs>
          <w:tab w:val="left" w:pos="1418"/>
        </w:tabs>
        <w:ind w:left="284"/>
        <w:jc w:val="both"/>
        <w:rPr>
          <w:rFonts w:ascii="FranceTV Brown TT Light" w:hAnsi="FranceTV Brown TT Light" w:cs="FranceTV Brown TT Light"/>
        </w:rPr>
      </w:pPr>
    </w:p>
    <w:p w14:paraId="10D4F41A" w14:textId="77777777" w:rsidR="00E077F9" w:rsidRDefault="00E077F9" w:rsidP="00BB00F2">
      <w:pPr>
        <w:tabs>
          <w:tab w:val="left" w:pos="1418"/>
        </w:tabs>
        <w:ind w:left="284"/>
        <w:jc w:val="both"/>
        <w:rPr>
          <w:rFonts w:ascii="FranceTV Brown TT Light" w:hAnsi="FranceTV Brown TT Light" w:cs="FranceTV Brown TT Light"/>
        </w:rPr>
      </w:pPr>
    </w:p>
    <w:p w14:paraId="2CAA5E15" w14:textId="77777777" w:rsidR="00E077F9" w:rsidRPr="00020C98" w:rsidRDefault="00E077F9" w:rsidP="00BB00F2">
      <w:pPr>
        <w:tabs>
          <w:tab w:val="left" w:pos="1418"/>
        </w:tabs>
        <w:ind w:left="284"/>
        <w:jc w:val="both"/>
        <w:rPr>
          <w:rFonts w:ascii="FranceTV Brown TT Light" w:hAnsi="FranceTV Brown TT Light" w:cs="FranceTV Brown TT Light"/>
        </w:rPr>
      </w:pPr>
    </w:p>
    <w:p w14:paraId="5F8BC5AA" w14:textId="0B284CAE" w:rsidR="00C91DA4" w:rsidRPr="00020C98" w:rsidRDefault="00C91DA4" w:rsidP="00061DBF">
      <w:pPr>
        <w:pStyle w:val="Titre1"/>
        <w:numPr>
          <w:ilvl w:val="0"/>
          <w:numId w:val="0"/>
        </w:numPr>
        <w:overflowPunct/>
        <w:autoSpaceDE/>
        <w:autoSpaceDN/>
        <w:adjustRightInd/>
        <w:spacing w:before="360" w:after="240"/>
        <w:textAlignment w:val="auto"/>
        <w:rPr>
          <w:rFonts w:ascii="FranceTV Brown TT Light" w:hAnsi="FranceTV Brown TT Light" w:cs="FranceTV Brown TT Light"/>
          <w:bCs/>
          <w:kern w:val="32"/>
          <w:sz w:val="24"/>
          <w:szCs w:val="32"/>
          <w:u w:val="single"/>
        </w:rPr>
      </w:pPr>
      <w:bookmarkStart w:id="2741" w:name="_Toc222230652"/>
      <w:r w:rsidRPr="00020C98">
        <w:rPr>
          <w:rFonts w:ascii="FranceTV Brown TT Light" w:hAnsi="FranceTV Brown TT Light" w:cs="FranceTV Brown TT Light"/>
          <w:bCs/>
          <w:kern w:val="32"/>
          <w:sz w:val="24"/>
          <w:szCs w:val="32"/>
          <w:u w:val="single"/>
        </w:rPr>
        <w:t>ANNEXE</w:t>
      </w:r>
      <w:r w:rsidR="00392501" w:rsidRPr="00020C98">
        <w:rPr>
          <w:rFonts w:ascii="FranceTV Brown TT Light" w:hAnsi="FranceTV Brown TT Light" w:cs="FranceTV Brown TT Light"/>
          <w:bCs/>
          <w:kern w:val="32"/>
          <w:sz w:val="24"/>
          <w:szCs w:val="32"/>
          <w:u w:val="single"/>
        </w:rPr>
        <w:t xml:space="preserve"> III</w:t>
      </w:r>
      <w:r w:rsidR="00061DBF" w:rsidRPr="00020C98">
        <w:rPr>
          <w:rFonts w:ascii="FranceTV Brown TT Light" w:hAnsi="FranceTV Brown TT Light" w:cs="FranceTV Brown TT Light"/>
          <w:bCs/>
          <w:kern w:val="32"/>
          <w:sz w:val="24"/>
          <w:szCs w:val="32"/>
          <w:u w:val="single"/>
        </w:rPr>
        <w:t xml:space="preserve"> : </w:t>
      </w:r>
      <w:r w:rsidRPr="00020C98">
        <w:rPr>
          <w:rFonts w:ascii="FranceTV Brown TT Light" w:hAnsi="FranceTV Brown TT Light" w:cs="FranceTV Brown TT Light"/>
          <w:bCs/>
          <w:kern w:val="32"/>
          <w:sz w:val="24"/>
          <w:szCs w:val="32"/>
          <w:u w:val="single"/>
        </w:rPr>
        <w:t>RESPONSABILITE SOCIALE ET ENVIRONNEMENTALE</w:t>
      </w:r>
      <w:bookmarkEnd w:id="2741"/>
    </w:p>
    <w:p w14:paraId="75F21D38" w14:textId="7D2C03CB" w:rsidR="00C42707" w:rsidRPr="005245D6" w:rsidRDefault="0085022D" w:rsidP="005245D6">
      <w:pPr>
        <w:pBdr>
          <w:top w:val="single" w:sz="4" w:space="1" w:color="auto"/>
          <w:left w:val="single" w:sz="4" w:space="4" w:color="auto"/>
          <w:bottom w:val="single" w:sz="4" w:space="1" w:color="auto"/>
          <w:right w:val="single" w:sz="4" w:space="4" w:color="auto"/>
        </w:pBdr>
        <w:jc w:val="center"/>
        <w:rPr>
          <w:rFonts w:ascii="FranceTV Brown TT Light" w:hAnsi="FranceTV Brown TT Light" w:cs="FranceTV Brown TT Light"/>
          <w:b/>
          <w:caps/>
          <w:u w:val="single"/>
        </w:rPr>
      </w:pPr>
      <w:r w:rsidRPr="00020C98">
        <w:rPr>
          <w:rFonts w:ascii="FranceTV Brown TT Light" w:hAnsi="FranceTV Brown TT Light" w:cs="FranceTV Brown TT Light"/>
        </w:rPr>
        <w:t>L’annexe III fait l’objet d’un document séparé du présent CCA.</w:t>
      </w:r>
      <w:bookmarkStart w:id="2742" w:name="_Toc59201391"/>
      <w:bookmarkStart w:id="2743" w:name="_Toc65246349"/>
    </w:p>
    <w:bookmarkEnd w:id="2742"/>
    <w:bookmarkEnd w:id="2743"/>
    <w:p w14:paraId="65B71709" w14:textId="4CB50319" w:rsidR="003366BB" w:rsidRPr="006F396C" w:rsidRDefault="003366BB" w:rsidP="005245D6">
      <w:pPr>
        <w:pStyle w:val="Titre1"/>
        <w:numPr>
          <w:ilvl w:val="0"/>
          <w:numId w:val="0"/>
        </w:numPr>
        <w:overflowPunct/>
        <w:autoSpaceDE/>
        <w:autoSpaceDN/>
        <w:adjustRightInd/>
        <w:spacing w:before="360" w:after="240"/>
        <w:jc w:val="left"/>
        <w:textAlignment w:val="auto"/>
        <w:rPr>
          <w:rFonts w:ascii="FranceTV Brown TT Light" w:hAnsi="FranceTV Brown TT Light" w:cs="FranceTV Brown TT Light"/>
        </w:rPr>
      </w:pPr>
    </w:p>
    <w:sectPr w:rsidR="003366BB" w:rsidRPr="006F396C" w:rsidSect="000C1DD8">
      <w:headerReference w:type="even" r:id="rId20"/>
      <w:headerReference w:type="default" r:id="rId21"/>
      <w:footerReference w:type="default" r:id="rId22"/>
      <w:headerReference w:type="first" r:id="rId23"/>
      <w:footerReference w:type="first" r:id="rId24"/>
      <w:pgSz w:w="11880" w:h="16820"/>
      <w:pgMar w:top="1134" w:right="1134" w:bottom="1134" w:left="1134" w:header="425" w:footer="284" w:gutter="0"/>
      <w:cols w:space="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680" w:author="BLIN Prescillia" w:date="2026-02-06T13:54:00Z" w:initials="PB">
    <w:p w14:paraId="285DC784" w14:textId="77777777" w:rsidR="00680AD9" w:rsidRDefault="00680AD9" w:rsidP="0070794F">
      <w:pPr>
        <w:pStyle w:val="Commentaire"/>
      </w:pPr>
      <w:r>
        <w:rPr>
          <w:rStyle w:val="Marquedecommentaire"/>
        </w:rPr>
        <w:annotationRef/>
      </w:r>
      <w:r>
        <w:t>Est-ce qu’on ajouterait pas ici «notamment» ? Ce qui nous permettrait d’élargir/modifier le périmètre géographique si on en avait le souhait pendant la période contractuelle</w:t>
      </w:r>
    </w:p>
  </w:comment>
  <w:comment w:id="682" w:author="BLIN Prescillia" w:date="2026-02-06T13:55:00Z" w:initials="PB">
    <w:p w14:paraId="3B6DD7ED" w14:textId="77777777" w:rsidR="00680AD9" w:rsidRDefault="00680AD9" w:rsidP="0014444F">
      <w:pPr>
        <w:pStyle w:val="Commentaire"/>
      </w:pPr>
      <w:r>
        <w:rPr>
          <w:rStyle w:val="Marquedecommentaire"/>
        </w:rPr>
        <w:annotationRef/>
      </w:r>
      <w:r>
        <w:t>Meme logique, si on souhaitait modifier le périmètre de la presta</w:t>
      </w:r>
    </w:p>
  </w:comment>
  <w:comment w:id="693" w:author="BLIN Prescillia" w:date="2026-02-06T14:02:00Z" w:initials="PB">
    <w:p w14:paraId="31DAF2D8" w14:textId="77777777" w:rsidR="00680AD9" w:rsidRDefault="00680AD9" w:rsidP="00725175">
      <w:pPr>
        <w:pStyle w:val="Commentaire"/>
      </w:pPr>
      <w:r>
        <w:rPr>
          <w:rStyle w:val="Marquedecommentaire"/>
        </w:rPr>
        <w:annotationRef/>
      </w:r>
      <w:r>
        <w:t xml:space="preserve">Est-ce qu’il y a un intérêt à l’indiquer ? </w:t>
      </w:r>
    </w:p>
  </w:comment>
  <w:comment w:id="915" w:author="BLIN Prescillia" w:date="2026-02-06T14:26:00Z" w:initials="PB">
    <w:p w14:paraId="2823DEC2" w14:textId="77777777" w:rsidR="00CC2380" w:rsidRDefault="00CC2380" w:rsidP="00CE4FCD">
      <w:pPr>
        <w:pStyle w:val="Commentaire"/>
      </w:pPr>
      <w:r>
        <w:rPr>
          <w:rStyle w:val="Marquedecommentaire"/>
        </w:rPr>
        <w:annotationRef/>
      </w:r>
      <w:r>
        <w:t xml:space="preserve">Je n’ai pas compris </w:t>
      </w:r>
    </w:p>
  </w:comment>
  <w:comment w:id="916" w:author="BLIN Prescillia" w:date="2026-02-06T14:27:00Z" w:initials="PB">
    <w:p w14:paraId="6CF44694" w14:textId="77777777" w:rsidR="00CC2380" w:rsidRDefault="00CC2380" w:rsidP="0032274C">
      <w:pPr>
        <w:pStyle w:val="Commentaire"/>
      </w:pPr>
      <w:r>
        <w:rPr>
          <w:rStyle w:val="Marquedecommentaire"/>
        </w:rPr>
        <w:annotationRef/>
      </w:r>
      <w:r>
        <w:t>Je  pense que les clauses suivantes suffisent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85DC784" w15:done="1"/>
  <w15:commentEx w15:paraId="3B6DD7ED" w15:done="1"/>
  <w15:commentEx w15:paraId="31DAF2D8" w15:done="1"/>
  <w15:commentEx w15:paraId="2823DEC2" w15:done="1"/>
  <w15:commentEx w15:paraId="6CF44694" w15:paraIdParent="2823DEC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D412B01" w16cex:dateUtc="2026-02-06T12:54:00Z"/>
  <w16cex:commentExtensible w16cex:durableId="7A94EBE7" w16cex:dateUtc="2026-02-06T12:55:00Z"/>
  <w16cex:commentExtensible w16cex:durableId="1668B412" w16cex:dateUtc="2026-02-06T13:02:00Z"/>
  <w16cex:commentExtensible w16cex:durableId="627B3A7C" w16cex:dateUtc="2026-02-06T13:26:00Z"/>
  <w16cex:commentExtensible w16cex:durableId="0EAE243D" w16cex:dateUtc="2026-02-06T1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85DC784" w16cid:durableId="2D412B01"/>
  <w16cid:commentId w16cid:paraId="3B6DD7ED" w16cid:durableId="7A94EBE7"/>
  <w16cid:commentId w16cid:paraId="31DAF2D8" w16cid:durableId="1668B412"/>
  <w16cid:commentId w16cid:paraId="2823DEC2" w16cid:durableId="627B3A7C"/>
  <w16cid:commentId w16cid:paraId="6CF44694" w16cid:durableId="0EAE243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F4D1C9" w14:textId="77777777" w:rsidR="00963126" w:rsidRDefault="00963126" w:rsidP="00BB00B5">
      <w:r>
        <w:separator/>
      </w:r>
    </w:p>
  </w:endnote>
  <w:endnote w:type="continuationSeparator" w:id="0">
    <w:p w14:paraId="2D0D8FDC" w14:textId="77777777" w:rsidR="00963126" w:rsidRDefault="00963126" w:rsidP="00BB00B5">
      <w:r>
        <w:continuationSeparator/>
      </w:r>
    </w:p>
  </w:endnote>
  <w:endnote w:type="continuationNotice" w:id="1">
    <w:p w14:paraId="5B7A7999" w14:textId="77777777" w:rsidR="00963126" w:rsidRDefault="009631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anceTV Brown TT Light">
    <w:panose1 w:val="020B0404020101010102"/>
    <w:charset w:val="00"/>
    <w:family w:val="swiss"/>
    <w:pitch w:val="variable"/>
    <w:sig w:usb0="A00000FF" w:usb1="4000F0FB" w:usb2="00000008"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rianne-Regular">
    <w:altName w:val="Calibri"/>
    <w:panose1 w:val="00000000000000000000"/>
    <w:charset w:val="00"/>
    <w:family w:val="auto"/>
    <w:notTrueType/>
    <w:pitch w:val="default"/>
    <w:sig w:usb0="00000003" w:usb1="00000000" w:usb2="00000000" w:usb3="00000000" w:csb0="00000001" w:csb1="00000000"/>
  </w:font>
  <w:font w:name="FranceTV Brown TT">
    <w:panose1 w:val="020B0504020101010102"/>
    <w:charset w:val="00"/>
    <w:family w:val="swiss"/>
    <w:pitch w:val="variable"/>
    <w:sig w:usb0="A00000FF" w:usb1="4000F0FB" w:usb2="00000008"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1D333" w14:textId="77777777" w:rsidR="00243A1D" w:rsidRPr="00766837" w:rsidRDefault="00243A1D" w:rsidP="008B6F8E">
    <w:pPr>
      <w:pStyle w:val="Pieddepage"/>
      <w:jc w:val="center"/>
      <w:rPr>
        <w:rFonts w:ascii="FranceTV Brown TT Light" w:hAnsi="FranceTV Brown TT Light" w:cs="FranceTV Brown TT Light"/>
        <w:sz w:val="16"/>
        <w:szCs w:val="16"/>
      </w:rPr>
    </w:pPr>
    <w:r w:rsidRPr="00766837">
      <w:rPr>
        <w:rFonts w:ascii="FranceTV Brown TT Light" w:hAnsi="FranceTV Brown TT Light" w:cs="FranceTV Brown TT Light"/>
        <w:sz w:val="16"/>
        <w:szCs w:val="16"/>
      </w:rPr>
      <w:t>France Télévisions : 7, esplanade Henri de France 75015 Paris / Tél. +33 (0)1 56 22 60 00</w:t>
    </w:r>
  </w:p>
  <w:p w14:paraId="2C230B4A" w14:textId="04FF9C8D" w:rsidR="00243A1D" w:rsidRPr="008B6F8E" w:rsidRDefault="00243A1D" w:rsidP="008B6F8E">
    <w:pPr>
      <w:pStyle w:val="Pieddepage"/>
      <w:jc w:val="center"/>
      <w:rPr>
        <w:rFonts w:ascii="FranceTV Brown TT Light" w:hAnsi="FranceTV Brown TT Light" w:cs="FranceTV Brown TT Light"/>
        <w:sz w:val="18"/>
        <w:szCs w:val="18"/>
      </w:rPr>
    </w:pPr>
    <w:r>
      <w:rPr>
        <w:rFonts w:ascii="FranceTV Brown TT Light" w:hAnsi="FranceTV Brown TT Light" w:cs="FranceTV Brown TT Light"/>
        <w:sz w:val="16"/>
        <w:szCs w:val="16"/>
      </w:rPr>
      <w:t>SA capital social : 424 741 000 euros</w:t>
    </w:r>
    <w:r w:rsidRPr="00766837">
      <w:rPr>
        <w:rFonts w:ascii="FranceTV Brown TT Light" w:hAnsi="FranceTV Brown TT Light" w:cs="FranceTV Brown TT Light"/>
        <w:sz w:val="16"/>
        <w:szCs w:val="16"/>
      </w:rPr>
      <w:t>/ SIREN 432 766 947 RCS Paris / APE : 6020A / TVA : FR85432766947</w:t>
    </w:r>
  </w:p>
  <w:p w14:paraId="10FD8419" w14:textId="77777777" w:rsidR="00243A1D" w:rsidRDefault="00243A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87BF2" w14:textId="0918211B" w:rsidR="00243A1D" w:rsidRPr="00916050" w:rsidRDefault="00243A1D" w:rsidP="00916050">
    <w:pPr>
      <w:pStyle w:val="Pieddepage"/>
      <w:tabs>
        <w:tab w:val="clear" w:pos="4819"/>
        <w:tab w:val="left" w:pos="1737"/>
        <w:tab w:val="center" w:pos="4806"/>
      </w:tabs>
      <w:rPr>
        <w:rFonts w:ascii="FranceTV Brown TT Light" w:hAnsi="FranceTV Brown TT Light" w:cs="FranceTV Brown TT Light"/>
        <w:sz w:val="16"/>
        <w:szCs w:val="16"/>
      </w:rPr>
    </w:pPr>
    <w:r w:rsidRPr="00916050">
      <w:rPr>
        <w:rFonts w:ascii="FranceTV Brown TT Light" w:hAnsi="FranceTV Brown TT Light" w:cs="FranceTV Brown TT Light"/>
        <w:sz w:val="16"/>
        <w:szCs w:val="16"/>
      </w:rPr>
      <w:tab/>
    </w:r>
    <w:r w:rsidRPr="00916050">
      <w:rPr>
        <w:rFonts w:ascii="FranceTV Brown TT Light" w:hAnsi="FranceTV Brown TT Light" w:cs="FranceTV Brown TT Light"/>
        <w:sz w:val="16"/>
        <w:szCs w:val="16"/>
      </w:rPr>
      <w:tab/>
      <w:t>France Télévisions : 7, esplanade Henri de France 75015 Paris / Tél. +33 (0)1 56 22 60 00</w:t>
    </w:r>
  </w:p>
  <w:p w14:paraId="7D07D571" w14:textId="0E855BE2" w:rsidR="00243A1D" w:rsidRPr="00987F63" w:rsidRDefault="00243A1D" w:rsidP="000C1DD8">
    <w:pPr>
      <w:pStyle w:val="Pieddepage"/>
      <w:jc w:val="center"/>
      <w:rPr>
        <w:sz w:val="18"/>
        <w:szCs w:val="18"/>
      </w:rPr>
    </w:pPr>
    <w:r>
      <w:rPr>
        <w:rFonts w:ascii="FranceTV Brown TT Light" w:hAnsi="FranceTV Brown TT Light" w:cs="FranceTV Brown TT Light"/>
        <w:sz w:val="16"/>
        <w:szCs w:val="16"/>
      </w:rPr>
      <w:t>SA capital social : 424 741 000 euros</w:t>
    </w:r>
    <w:r w:rsidRPr="00916050">
      <w:rPr>
        <w:rFonts w:ascii="FranceTV Brown TT Light" w:hAnsi="FranceTV Brown TT Light" w:cs="FranceTV Brown TT Light"/>
        <w:sz w:val="16"/>
        <w:szCs w:val="16"/>
      </w:rPr>
      <w:t>/ SIREN 432 766 947 RCS Paris / APE : 6020A / TVA : FR85432766947</w:t>
    </w:r>
  </w:p>
  <w:p w14:paraId="30944AC9" w14:textId="77777777" w:rsidR="00243A1D" w:rsidRPr="00C273F4" w:rsidRDefault="00243A1D" w:rsidP="000C1DD8">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2ECF70" w14:textId="77777777" w:rsidR="00963126" w:rsidRDefault="00963126" w:rsidP="00BB00B5">
      <w:r>
        <w:separator/>
      </w:r>
    </w:p>
  </w:footnote>
  <w:footnote w:type="continuationSeparator" w:id="0">
    <w:p w14:paraId="53478DE6" w14:textId="77777777" w:rsidR="00963126" w:rsidRDefault="00963126" w:rsidP="00BB00B5">
      <w:r>
        <w:continuationSeparator/>
      </w:r>
    </w:p>
  </w:footnote>
  <w:footnote w:type="continuationNotice" w:id="1">
    <w:p w14:paraId="6DD4F11D" w14:textId="77777777" w:rsidR="00963126" w:rsidRDefault="009631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57A" w14:textId="77777777" w:rsidR="00243A1D" w:rsidRDefault="00243A1D">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7602F55" w14:textId="77777777" w:rsidR="00243A1D" w:rsidRDefault="00243A1D">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B63F3" w14:textId="116A93C2" w:rsidR="00243A1D" w:rsidRPr="00180AD3" w:rsidRDefault="00243A1D" w:rsidP="00393D09">
    <w:pPr>
      <w:tabs>
        <w:tab w:val="right" w:pos="9072"/>
      </w:tabs>
      <w:rPr>
        <w:rFonts w:ascii="FranceTV Brown TT Light" w:hAnsi="FranceTV Brown TT Light" w:cs="FranceTV Brown TT Light"/>
        <w:bCs/>
        <w:noProof/>
        <w:sz w:val="16"/>
        <w:szCs w:val="16"/>
      </w:rPr>
    </w:pPr>
    <w:r w:rsidRPr="00180AD3">
      <w:rPr>
        <w:rFonts w:ascii="FranceTV Brown TT Light" w:hAnsi="FranceTV Brown TT Light" w:cs="FranceTV Brown TT Light"/>
        <w:noProof/>
        <w:sz w:val="16"/>
        <w:szCs w:val="16"/>
      </w:rPr>
      <w:t xml:space="preserve">CCA- </w:t>
    </w:r>
    <w:r w:rsidR="00136CDC">
      <w:rPr>
        <w:rFonts w:ascii="FranceTV Brown TT Light" w:hAnsi="FranceTV Brown TT Light" w:cs="FranceTV Brown TT Light"/>
        <w:noProof/>
        <w:sz w:val="16"/>
        <w:szCs w:val="16"/>
      </w:rPr>
      <w:t>Prestations multiservices des sites</w:t>
    </w:r>
  </w:p>
  <w:p w14:paraId="78E66FB6" w14:textId="77777777" w:rsidR="00243A1D" w:rsidRPr="00C947EC" w:rsidRDefault="00243A1D" w:rsidP="000C1DD8">
    <w:pPr>
      <w:tabs>
        <w:tab w:val="right" w:pos="9072"/>
      </w:tabs>
      <w:rPr>
        <w:noProof/>
        <w:sz w:val="16"/>
        <w:szCs w:val="16"/>
      </w:rPr>
    </w:pPr>
    <w:r w:rsidRPr="00C947EC">
      <w:rPr>
        <w:noProof/>
        <w:sz w:val="16"/>
        <w:szCs w:val="16"/>
      </w:rPr>
      <w:tab/>
    </w:r>
    <w:r w:rsidRPr="00C947EC">
      <w:rPr>
        <w:rStyle w:val="Numrodepage"/>
        <w:sz w:val="16"/>
        <w:szCs w:val="16"/>
      </w:rPr>
      <w:fldChar w:fldCharType="begin"/>
    </w:r>
    <w:r w:rsidRPr="00C947EC">
      <w:rPr>
        <w:rStyle w:val="Numrodepage"/>
        <w:sz w:val="16"/>
        <w:szCs w:val="16"/>
      </w:rPr>
      <w:instrText xml:space="preserve"> PAGE </w:instrText>
    </w:r>
    <w:r w:rsidRPr="00C947EC">
      <w:rPr>
        <w:rStyle w:val="Numrodepage"/>
        <w:sz w:val="16"/>
        <w:szCs w:val="16"/>
      </w:rPr>
      <w:fldChar w:fldCharType="separate"/>
    </w:r>
    <w:r w:rsidR="00B52B83">
      <w:rPr>
        <w:rStyle w:val="Numrodepage"/>
        <w:noProof/>
        <w:sz w:val="16"/>
        <w:szCs w:val="16"/>
      </w:rPr>
      <w:t>35</w:t>
    </w:r>
    <w:r w:rsidRPr="00C947EC">
      <w:rPr>
        <w:rStyle w:val="Numrodepage"/>
        <w:sz w:val="16"/>
        <w:szCs w:val="16"/>
      </w:rPr>
      <w:fldChar w:fldCharType="end"/>
    </w:r>
    <w:r w:rsidRPr="00C947EC">
      <w:rPr>
        <w:rStyle w:val="Numrodepage"/>
        <w:sz w:val="16"/>
        <w:szCs w:val="16"/>
      </w:rPr>
      <w:t>/</w:t>
    </w:r>
    <w:r w:rsidRPr="00C947EC">
      <w:rPr>
        <w:rStyle w:val="Numrodepage"/>
        <w:sz w:val="16"/>
        <w:szCs w:val="16"/>
      </w:rPr>
      <w:fldChar w:fldCharType="begin"/>
    </w:r>
    <w:r w:rsidRPr="00C947EC">
      <w:rPr>
        <w:rStyle w:val="Numrodepage"/>
        <w:sz w:val="16"/>
        <w:szCs w:val="16"/>
      </w:rPr>
      <w:instrText xml:space="preserve"> NUMPAGES </w:instrText>
    </w:r>
    <w:r w:rsidRPr="00C947EC">
      <w:rPr>
        <w:rStyle w:val="Numrodepage"/>
        <w:sz w:val="16"/>
        <w:szCs w:val="16"/>
      </w:rPr>
      <w:fldChar w:fldCharType="separate"/>
    </w:r>
    <w:r w:rsidR="00B52B83">
      <w:rPr>
        <w:rStyle w:val="Numrodepage"/>
        <w:noProof/>
        <w:sz w:val="16"/>
        <w:szCs w:val="16"/>
      </w:rPr>
      <w:t>47</w:t>
    </w:r>
    <w:r w:rsidRPr="00C947EC">
      <w:rPr>
        <w:rStyle w:val="Numrodepage"/>
        <w:sz w:val="16"/>
        <w:szCs w:val="16"/>
      </w:rPr>
      <w:fldChar w:fldCharType="end"/>
    </w:r>
  </w:p>
  <w:p w14:paraId="63A912F0" w14:textId="77777777" w:rsidR="00243A1D" w:rsidRDefault="00243A1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757AC" w14:textId="683DB650" w:rsidR="00243A1D" w:rsidRPr="00B15280" w:rsidRDefault="00243A1D" w:rsidP="00B15280">
    <w:pPr>
      <w:pStyle w:val="En-tte"/>
      <w:rPr>
        <w:i/>
        <w:noProof/>
        <w:lang w:eastAsia="fr-FR"/>
      </w:rPr>
    </w:pPr>
    <w:r>
      <w:rPr>
        <w:i/>
        <w:noProof/>
        <w:lang w:eastAsia="fr-FR"/>
      </w:rPr>
      <w:t>Version_2022-1.0</w:t>
    </w:r>
  </w:p>
  <w:p w14:paraId="4A36DAE5" w14:textId="77777777" w:rsidR="00243A1D" w:rsidRDefault="00243A1D" w:rsidP="00B15280">
    <w:pPr>
      <w:pStyle w:val="En-tte"/>
      <w:rPr>
        <w:noProof/>
        <w:lang w:eastAsia="fr-FR"/>
      </w:rPr>
    </w:pPr>
  </w:p>
  <w:p w14:paraId="35785923" w14:textId="77777777" w:rsidR="00243A1D" w:rsidRDefault="00243A1D" w:rsidP="00B15280">
    <w:pPr>
      <w:pStyle w:val="En-tte"/>
      <w:rPr>
        <w:noProof/>
        <w:lang w:eastAsia="fr-FR"/>
      </w:rPr>
    </w:pPr>
  </w:p>
  <w:p w14:paraId="6500544D" w14:textId="58AEFDD7" w:rsidR="00243A1D" w:rsidRDefault="00243A1D" w:rsidP="00B15280">
    <w:pPr>
      <w:pStyle w:val="En-tte"/>
      <w:jc w:val="center"/>
    </w:pPr>
    <w:r>
      <w:rPr>
        <w:noProof/>
        <w:lang w:eastAsia="fr-FR"/>
      </w:rPr>
      <w:drawing>
        <wp:inline distT="0" distB="0" distL="0" distR="0" wp14:anchorId="4C4D0236" wp14:editId="415ABB0B">
          <wp:extent cx="1543050" cy="1000125"/>
          <wp:effectExtent l="0" t="0" r="0"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10001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8EC479B0"/>
    <w:lvl w:ilvl="0">
      <w:start w:val="1"/>
      <w:numFmt w:val="decimal"/>
      <w:pStyle w:val="Listenumros2"/>
      <w:lvlText w:val="%1."/>
      <w:lvlJc w:val="left"/>
      <w:pPr>
        <w:tabs>
          <w:tab w:val="num" w:pos="643"/>
        </w:tabs>
        <w:ind w:left="643" w:hanging="360"/>
      </w:pPr>
    </w:lvl>
  </w:abstractNum>
  <w:abstractNum w:abstractNumId="1" w15:restartNumberingAfterBreak="0">
    <w:nsid w:val="FFFFFF88"/>
    <w:multiLevelType w:val="singleLevel"/>
    <w:tmpl w:val="0E8C5BAE"/>
    <w:lvl w:ilvl="0">
      <w:start w:val="1"/>
      <w:numFmt w:val="decimal"/>
      <w:pStyle w:val="Listenumros"/>
      <w:lvlText w:val="%1."/>
      <w:lvlJc w:val="left"/>
      <w:pPr>
        <w:tabs>
          <w:tab w:val="num" w:pos="360"/>
        </w:tabs>
        <w:ind w:left="360" w:hanging="360"/>
      </w:pPr>
    </w:lvl>
  </w:abstractNum>
  <w:abstractNum w:abstractNumId="2" w15:restartNumberingAfterBreak="0">
    <w:nsid w:val="00000002"/>
    <w:multiLevelType w:val="singleLevel"/>
    <w:tmpl w:val="00000002"/>
    <w:name w:val="WW8Num1"/>
    <w:lvl w:ilvl="0">
      <w:start w:val="1"/>
      <w:numFmt w:val="decimal"/>
      <w:lvlText w:val="%1."/>
      <w:lvlJc w:val="left"/>
      <w:pPr>
        <w:tabs>
          <w:tab w:val="num" w:pos="1492"/>
        </w:tabs>
        <w:ind w:left="1492" w:hanging="360"/>
      </w:pPr>
    </w:lvl>
  </w:abstractNum>
  <w:abstractNum w:abstractNumId="3" w15:restartNumberingAfterBreak="0">
    <w:nsid w:val="0000000D"/>
    <w:multiLevelType w:val="singleLevel"/>
    <w:tmpl w:val="0000000D"/>
    <w:name w:val="WW8Num15"/>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0000013"/>
    <w:multiLevelType w:val="singleLevel"/>
    <w:tmpl w:val="00000013"/>
    <w:name w:val="WW8Num19"/>
    <w:lvl w:ilvl="0">
      <w:start w:val="1"/>
      <w:numFmt w:val="bullet"/>
      <w:lvlText w:val=""/>
      <w:lvlJc w:val="left"/>
      <w:pPr>
        <w:tabs>
          <w:tab w:val="num" w:pos="0"/>
        </w:tabs>
        <w:ind w:left="770" w:hanging="360"/>
      </w:pPr>
      <w:rPr>
        <w:rFonts w:ascii="Symbol" w:hAnsi="Symbol"/>
      </w:rPr>
    </w:lvl>
  </w:abstractNum>
  <w:abstractNum w:abstractNumId="5" w15:restartNumberingAfterBreak="0">
    <w:nsid w:val="00000014"/>
    <w:multiLevelType w:val="singleLevel"/>
    <w:tmpl w:val="00000014"/>
    <w:name w:val="WW8Num24"/>
    <w:lvl w:ilvl="0">
      <w:start w:val="1"/>
      <w:numFmt w:val="bullet"/>
      <w:lvlText w:val="-"/>
      <w:lvlJc w:val="left"/>
      <w:pPr>
        <w:tabs>
          <w:tab w:val="num" w:pos="0"/>
        </w:tabs>
        <w:ind w:left="720" w:hanging="360"/>
      </w:pPr>
      <w:rPr>
        <w:rFonts w:ascii="Times" w:hAnsi="Times" w:cs="Times" w:hint="default"/>
      </w:rPr>
    </w:lvl>
  </w:abstractNum>
  <w:abstractNum w:abstractNumId="6" w15:restartNumberingAfterBreak="0">
    <w:nsid w:val="00000017"/>
    <w:multiLevelType w:val="singleLevel"/>
    <w:tmpl w:val="00000017"/>
    <w:name w:val="WW8Num30"/>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0881615B"/>
    <w:multiLevelType w:val="multilevel"/>
    <w:tmpl w:val="44BC6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AF47E1"/>
    <w:multiLevelType w:val="hybridMultilevel"/>
    <w:tmpl w:val="731ECB56"/>
    <w:lvl w:ilvl="0" w:tplc="3D880208">
      <w:start w:val="1"/>
      <w:numFmt w:val="bullet"/>
      <w:pStyle w:val="2Listeflche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0864A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2F2C4D"/>
    <w:multiLevelType w:val="multilevel"/>
    <w:tmpl w:val="81E0E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8B02AE"/>
    <w:multiLevelType w:val="hybridMultilevel"/>
    <w:tmpl w:val="D3C02132"/>
    <w:lvl w:ilvl="0" w:tplc="040C000B">
      <w:start w:val="1"/>
      <w:numFmt w:val="bullet"/>
      <w:pStyle w:val="2Listecarrs"/>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E72C30"/>
    <w:multiLevelType w:val="multilevel"/>
    <w:tmpl w:val="F0348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090D90"/>
    <w:multiLevelType w:val="hybridMultilevel"/>
    <w:tmpl w:val="375E742C"/>
    <w:lvl w:ilvl="0" w:tplc="AF5CE0A2">
      <w:numFmt w:val="bullet"/>
      <w:lvlText w:val="•"/>
      <w:lvlJc w:val="left"/>
      <w:pPr>
        <w:ind w:left="1070" w:hanging="710"/>
      </w:pPr>
      <w:rPr>
        <w:rFonts w:ascii="FranceTV Brown TT Light" w:eastAsiaTheme="minorHAnsi" w:hAnsi="FranceTV Brown TT Light" w:cs="FranceTV Brown TT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6B684A"/>
    <w:multiLevelType w:val="hybridMultilevel"/>
    <w:tmpl w:val="6F2C85F6"/>
    <w:lvl w:ilvl="0" w:tplc="2BBC3A00">
      <w:start w:val="3"/>
      <w:numFmt w:val="bullet"/>
      <w:lvlText w:val="-"/>
      <w:lvlJc w:val="left"/>
      <w:pPr>
        <w:tabs>
          <w:tab w:val="num" w:pos="360"/>
        </w:tabs>
        <w:ind w:left="360" w:hanging="360"/>
      </w:pPr>
      <w:rPr>
        <w:rFonts w:ascii="Times New Roman" w:eastAsia="Times New Roman" w:hAnsi="Times New Roman" w:cs="Times New Roman" w:hint="default"/>
        <w:b w:val="0"/>
      </w:rPr>
    </w:lvl>
    <w:lvl w:ilvl="1" w:tplc="040C0003" w:tentative="1">
      <w:start w:val="1"/>
      <w:numFmt w:val="bullet"/>
      <w:lvlText w:val="o"/>
      <w:lvlJc w:val="left"/>
      <w:pPr>
        <w:tabs>
          <w:tab w:val="num" w:pos="900"/>
        </w:tabs>
        <w:ind w:left="900" w:hanging="360"/>
      </w:pPr>
      <w:rPr>
        <w:rFonts w:ascii="Courier New" w:hAnsi="Courier New" w:cs="Courier New" w:hint="default"/>
      </w:rPr>
    </w:lvl>
    <w:lvl w:ilvl="2" w:tplc="040C0005" w:tentative="1">
      <w:start w:val="1"/>
      <w:numFmt w:val="bullet"/>
      <w:lvlText w:val=""/>
      <w:lvlJc w:val="left"/>
      <w:pPr>
        <w:tabs>
          <w:tab w:val="num" w:pos="1620"/>
        </w:tabs>
        <w:ind w:left="1620" w:hanging="360"/>
      </w:pPr>
      <w:rPr>
        <w:rFonts w:ascii="Wingdings" w:hAnsi="Wingdings" w:hint="default"/>
      </w:rPr>
    </w:lvl>
    <w:lvl w:ilvl="3" w:tplc="040C0001" w:tentative="1">
      <w:start w:val="1"/>
      <w:numFmt w:val="bullet"/>
      <w:lvlText w:val=""/>
      <w:lvlJc w:val="left"/>
      <w:pPr>
        <w:tabs>
          <w:tab w:val="num" w:pos="2340"/>
        </w:tabs>
        <w:ind w:left="2340" w:hanging="360"/>
      </w:pPr>
      <w:rPr>
        <w:rFonts w:ascii="Symbol" w:hAnsi="Symbol" w:hint="default"/>
      </w:rPr>
    </w:lvl>
    <w:lvl w:ilvl="4" w:tplc="040C0003" w:tentative="1">
      <w:start w:val="1"/>
      <w:numFmt w:val="bullet"/>
      <w:lvlText w:val="o"/>
      <w:lvlJc w:val="left"/>
      <w:pPr>
        <w:tabs>
          <w:tab w:val="num" w:pos="3060"/>
        </w:tabs>
        <w:ind w:left="3060" w:hanging="360"/>
      </w:pPr>
      <w:rPr>
        <w:rFonts w:ascii="Courier New" w:hAnsi="Courier New" w:cs="Courier New" w:hint="default"/>
      </w:rPr>
    </w:lvl>
    <w:lvl w:ilvl="5" w:tplc="040C0005" w:tentative="1">
      <w:start w:val="1"/>
      <w:numFmt w:val="bullet"/>
      <w:lvlText w:val=""/>
      <w:lvlJc w:val="left"/>
      <w:pPr>
        <w:tabs>
          <w:tab w:val="num" w:pos="3780"/>
        </w:tabs>
        <w:ind w:left="3780" w:hanging="360"/>
      </w:pPr>
      <w:rPr>
        <w:rFonts w:ascii="Wingdings" w:hAnsi="Wingdings" w:hint="default"/>
      </w:rPr>
    </w:lvl>
    <w:lvl w:ilvl="6" w:tplc="040C0001" w:tentative="1">
      <w:start w:val="1"/>
      <w:numFmt w:val="bullet"/>
      <w:lvlText w:val=""/>
      <w:lvlJc w:val="left"/>
      <w:pPr>
        <w:tabs>
          <w:tab w:val="num" w:pos="4500"/>
        </w:tabs>
        <w:ind w:left="4500" w:hanging="360"/>
      </w:pPr>
      <w:rPr>
        <w:rFonts w:ascii="Symbol" w:hAnsi="Symbol" w:hint="default"/>
      </w:rPr>
    </w:lvl>
    <w:lvl w:ilvl="7" w:tplc="040C0003" w:tentative="1">
      <w:start w:val="1"/>
      <w:numFmt w:val="bullet"/>
      <w:lvlText w:val="o"/>
      <w:lvlJc w:val="left"/>
      <w:pPr>
        <w:tabs>
          <w:tab w:val="num" w:pos="5220"/>
        </w:tabs>
        <w:ind w:left="5220" w:hanging="360"/>
      </w:pPr>
      <w:rPr>
        <w:rFonts w:ascii="Courier New" w:hAnsi="Courier New" w:cs="Courier New" w:hint="default"/>
      </w:rPr>
    </w:lvl>
    <w:lvl w:ilvl="8" w:tplc="040C0005" w:tentative="1">
      <w:start w:val="1"/>
      <w:numFmt w:val="bullet"/>
      <w:lvlText w:val=""/>
      <w:lvlJc w:val="left"/>
      <w:pPr>
        <w:tabs>
          <w:tab w:val="num" w:pos="5940"/>
        </w:tabs>
        <w:ind w:left="5940" w:hanging="360"/>
      </w:pPr>
      <w:rPr>
        <w:rFonts w:ascii="Wingdings" w:hAnsi="Wingdings" w:hint="default"/>
      </w:rPr>
    </w:lvl>
  </w:abstractNum>
  <w:abstractNum w:abstractNumId="15" w15:restartNumberingAfterBreak="0">
    <w:nsid w:val="25475517"/>
    <w:multiLevelType w:val="multilevel"/>
    <w:tmpl w:val="2EF273CA"/>
    <w:lvl w:ilvl="0">
      <w:start w:val="1"/>
      <w:numFmt w:val="decimal"/>
      <w:pStyle w:val="SECTIONTITRE1"/>
      <w:lvlText w:val="%1."/>
      <w:lvlJc w:val="left"/>
      <w:pPr>
        <w:tabs>
          <w:tab w:val="num" w:pos="1418"/>
        </w:tabs>
        <w:ind w:left="1418" w:hanging="1134"/>
      </w:pPr>
      <w:rPr>
        <w:rFonts w:hint="default"/>
        <w:b w:val="0"/>
        <w:i w:val="0"/>
        <w:sz w:val="28"/>
      </w:rPr>
    </w:lvl>
    <w:lvl w:ilvl="1">
      <w:start w:val="1"/>
      <w:numFmt w:val="decimal"/>
      <w:pStyle w:val="SOUSTITRE1"/>
      <w:lvlText w:val="%1.%2."/>
      <w:lvlJc w:val="left"/>
      <w:pPr>
        <w:tabs>
          <w:tab w:val="num" w:pos="1418"/>
        </w:tabs>
        <w:ind w:left="1418" w:hanging="1134"/>
      </w:pPr>
      <w:rPr>
        <w:rFonts w:hint="default"/>
      </w:rPr>
    </w:lvl>
    <w:lvl w:ilvl="2">
      <w:start w:val="1"/>
      <w:numFmt w:val="decimal"/>
      <w:pStyle w:val="SOUSTITRE2"/>
      <w:lvlText w:val="%1.%2.%3."/>
      <w:lvlJc w:val="left"/>
      <w:pPr>
        <w:tabs>
          <w:tab w:val="num" w:pos="1418"/>
        </w:tabs>
        <w:ind w:left="1418" w:hanging="1134"/>
      </w:pPr>
      <w:rPr>
        <w:rFonts w:hint="default"/>
      </w:rPr>
    </w:lvl>
    <w:lvl w:ilvl="3">
      <w:start w:val="1"/>
      <w:numFmt w:val="decimal"/>
      <w:lvlText w:val="%1.%2.%3.%4"/>
      <w:lvlJc w:val="left"/>
      <w:pPr>
        <w:tabs>
          <w:tab w:val="num" w:pos="1148"/>
        </w:tabs>
        <w:ind w:left="1148" w:hanging="864"/>
      </w:pPr>
      <w:rPr>
        <w:rFonts w:hint="default"/>
      </w:rPr>
    </w:lvl>
    <w:lvl w:ilvl="4">
      <w:start w:val="1"/>
      <w:numFmt w:val="decimal"/>
      <w:lvlText w:val="%1.%2.%3.%4.%5"/>
      <w:lvlJc w:val="left"/>
      <w:pPr>
        <w:tabs>
          <w:tab w:val="num" w:pos="1292"/>
        </w:tabs>
        <w:ind w:left="1292" w:hanging="1008"/>
      </w:pPr>
      <w:rPr>
        <w:rFonts w:hint="default"/>
      </w:rPr>
    </w:lvl>
    <w:lvl w:ilvl="5">
      <w:start w:val="1"/>
      <w:numFmt w:val="decimal"/>
      <w:lvlText w:val="%1.%2.%3.%4.%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6" w15:restartNumberingAfterBreak="0">
    <w:nsid w:val="26C628BA"/>
    <w:multiLevelType w:val="multilevel"/>
    <w:tmpl w:val="58A4E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95A24CA"/>
    <w:multiLevelType w:val="hybridMultilevel"/>
    <w:tmpl w:val="264C755C"/>
    <w:lvl w:ilvl="0" w:tplc="AF5CE0A2">
      <w:numFmt w:val="bullet"/>
      <w:lvlText w:val="•"/>
      <w:lvlJc w:val="left"/>
      <w:pPr>
        <w:ind w:left="1070" w:hanging="710"/>
      </w:pPr>
      <w:rPr>
        <w:rFonts w:ascii="FranceTV Brown TT Light" w:eastAsiaTheme="minorHAnsi" w:hAnsi="FranceTV Brown TT Light" w:cs="FranceTV Brown TT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AA7754F"/>
    <w:multiLevelType w:val="hybridMultilevel"/>
    <w:tmpl w:val="606217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B213F25"/>
    <w:multiLevelType w:val="hybridMultilevel"/>
    <w:tmpl w:val="825441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31312AD"/>
    <w:multiLevelType w:val="hybridMultilevel"/>
    <w:tmpl w:val="05280D8A"/>
    <w:lvl w:ilvl="0" w:tplc="E51632C4">
      <w:start w:val="1"/>
      <w:numFmt w:val="decimal"/>
      <w:pStyle w:val="FTVArticle"/>
      <w:lvlText w:val="ARTICLE %1 - "/>
      <w:lvlJc w:val="left"/>
      <w:pPr>
        <w:ind w:left="720" w:hanging="360"/>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C0015">
      <w:start w:val="1"/>
      <w:numFmt w:val="upp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94C6B02"/>
    <w:multiLevelType w:val="hybridMultilevel"/>
    <w:tmpl w:val="8ADA2D20"/>
    <w:lvl w:ilvl="0" w:tplc="858CDE6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644B83"/>
    <w:multiLevelType w:val="multilevel"/>
    <w:tmpl w:val="27822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530DBE"/>
    <w:multiLevelType w:val="hybridMultilevel"/>
    <w:tmpl w:val="EEFE4E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3B057D"/>
    <w:multiLevelType w:val="hybridMultilevel"/>
    <w:tmpl w:val="6E94846A"/>
    <w:lvl w:ilvl="0" w:tplc="040C0001">
      <w:start w:val="1"/>
      <w:numFmt w:val="bullet"/>
      <w:lvlText w:val=""/>
      <w:lvlJc w:val="left"/>
      <w:pPr>
        <w:ind w:left="360" w:hanging="360"/>
      </w:pPr>
      <w:rPr>
        <w:rFonts w:ascii="Symbol" w:hAnsi="Symbol" w:hint="default"/>
        <w:color w:val="auto"/>
      </w:rPr>
    </w:lvl>
    <w:lvl w:ilvl="1" w:tplc="040C0003">
      <w:start w:val="1"/>
      <w:numFmt w:val="bullet"/>
      <w:lvlText w:val="o"/>
      <w:lvlJc w:val="left"/>
      <w:pPr>
        <w:ind w:left="1080" w:hanging="360"/>
      </w:pPr>
      <w:rPr>
        <w:rFonts w:ascii="Courier New" w:hAnsi="Courier New" w:cs="Times New Roman"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Times New Roman"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Times New Roman" w:hint="default"/>
      </w:rPr>
    </w:lvl>
    <w:lvl w:ilvl="8" w:tplc="040C0005">
      <w:start w:val="1"/>
      <w:numFmt w:val="bullet"/>
      <w:lvlText w:val=""/>
      <w:lvlJc w:val="left"/>
      <w:pPr>
        <w:ind w:left="6120" w:hanging="360"/>
      </w:pPr>
      <w:rPr>
        <w:rFonts w:ascii="Wingdings" w:hAnsi="Wingdings" w:hint="default"/>
      </w:rPr>
    </w:lvl>
  </w:abstractNum>
  <w:abstractNum w:abstractNumId="25" w15:restartNumberingAfterBreak="0">
    <w:nsid w:val="429F058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D68500F"/>
    <w:multiLevelType w:val="hybridMultilevel"/>
    <w:tmpl w:val="FE0A8D98"/>
    <w:lvl w:ilvl="0" w:tplc="75BE6E54">
      <w:numFmt w:val="bullet"/>
      <w:lvlText w:val="-"/>
      <w:lvlJc w:val="left"/>
      <w:pPr>
        <w:ind w:left="720" w:hanging="360"/>
      </w:pPr>
      <w:rPr>
        <w:rFonts w:ascii="Calibri" w:eastAsia="Times New Roman" w:hAnsi="Calibri"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0">
    <w:nsid w:val="4DEB0854"/>
    <w:multiLevelType w:val="hybridMultilevel"/>
    <w:tmpl w:val="1D5CA608"/>
    <w:lvl w:ilvl="0" w:tplc="25521BF0">
      <w:start w:val="20"/>
      <w:numFmt w:val="bullet"/>
      <w:lvlText w:val="-"/>
      <w:lvlJc w:val="left"/>
      <w:pPr>
        <w:ind w:left="362" w:hanging="360"/>
      </w:pPr>
      <w:rPr>
        <w:rFonts w:ascii="Arial" w:eastAsia="Calibri" w:hAnsi="Arial" w:cs="Arial" w:hint="default"/>
      </w:rPr>
    </w:lvl>
    <w:lvl w:ilvl="1" w:tplc="040C0003" w:tentative="1">
      <w:start w:val="1"/>
      <w:numFmt w:val="bullet"/>
      <w:lvlText w:val="o"/>
      <w:lvlJc w:val="left"/>
      <w:pPr>
        <w:ind w:left="1082" w:hanging="360"/>
      </w:pPr>
      <w:rPr>
        <w:rFonts w:ascii="Courier New" w:hAnsi="Courier New" w:cs="Courier New" w:hint="default"/>
      </w:rPr>
    </w:lvl>
    <w:lvl w:ilvl="2" w:tplc="040C0005" w:tentative="1">
      <w:start w:val="1"/>
      <w:numFmt w:val="bullet"/>
      <w:lvlText w:val=""/>
      <w:lvlJc w:val="left"/>
      <w:pPr>
        <w:ind w:left="1802" w:hanging="360"/>
      </w:pPr>
      <w:rPr>
        <w:rFonts w:ascii="Wingdings" w:hAnsi="Wingdings" w:hint="default"/>
      </w:rPr>
    </w:lvl>
    <w:lvl w:ilvl="3" w:tplc="040C0001" w:tentative="1">
      <w:start w:val="1"/>
      <w:numFmt w:val="bullet"/>
      <w:lvlText w:val=""/>
      <w:lvlJc w:val="left"/>
      <w:pPr>
        <w:ind w:left="2522" w:hanging="360"/>
      </w:pPr>
      <w:rPr>
        <w:rFonts w:ascii="Symbol" w:hAnsi="Symbol" w:hint="default"/>
      </w:rPr>
    </w:lvl>
    <w:lvl w:ilvl="4" w:tplc="040C0003" w:tentative="1">
      <w:start w:val="1"/>
      <w:numFmt w:val="bullet"/>
      <w:lvlText w:val="o"/>
      <w:lvlJc w:val="left"/>
      <w:pPr>
        <w:ind w:left="3242" w:hanging="360"/>
      </w:pPr>
      <w:rPr>
        <w:rFonts w:ascii="Courier New" w:hAnsi="Courier New" w:cs="Courier New" w:hint="default"/>
      </w:rPr>
    </w:lvl>
    <w:lvl w:ilvl="5" w:tplc="040C0005" w:tentative="1">
      <w:start w:val="1"/>
      <w:numFmt w:val="bullet"/>
      <w:lvlText w:val=""/>
      <w:lvlJc w:val="left"/>
      <w:pPr>
        <w:ind w:left="3962" w:hanging="360"/>
      </w:pPr>
      <w:rPr>
        <w:rFonts w:ascii="Wingdings" w:hAnsi="Wingdings" w:hint="default"/>
      </w:rPr>
    </w:lvl>
    <w:lvl w:ilvl="6" w:tplc="040C0001" w:tentative="1">
      <w:start w:val="1"/>
      <w:numFmt w:val="bullet"/>
      <w:lvlText w:val=""/>
      <w:lvlJc w:val="left"/>
      <w:pPr>
        <w:ind w:left="4682" w:hanging="360"/>
      </w:pPr>
      <w:rPr>
        <w:rFonts w:ascii="Symbol" w:hAnsi="Symbol" w:hint="default"/>
      </w:rPr>
    </w:lvl>
    <w:lvl w:ilvl="7" w:tplc="040C0003" w:tentative="1">
      <w:start w:val="1"/>
      <w:numFmt w:val="bullet"/>
      <w:lvlText w:val="o"/>
      <w:lvlJc w:val="left"/>
      <w:pPr>
        <w:ind w:left="5402" w:hanging="360"/>
      </w:pPr>
      <w:rPr>
        <w:rFonts w:ascii="Courier New" w:hAnsi="Courier New" w:cs="Courier New" w:hint="default"/>
      </w:rPr>
    </w:lvl>
    <w:lvl w:ilvl="8" w:tplc="040C0005" w:tentative="1">
      <w:start w:val="1"/>
      <w:numFmt w:val="bullet"/>
      <w:lvlText w:val=""/>
      <w:lvlJc w:val="left"/>
      <w:pPr>
        <w:ind w:left="6122" w:hanging="360"/>
      </w:pPr>
      <w:rPr>
        <w:rFonts w:ascii="Wingdings" w:hAnsi="Wingdings" w:hint="default"/>
      </w:rPr>
    </w:lvl>
  </w:abstractNum>
  <w:abstractNum w:abstractNumId="28" w15:restartNumberingAfterBreak="0">
    <w:nsid w:val="517533A2"/>
    <w:multiLevelType w:val="multilevel"/>
    <w:tmpl w:val="22C06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2C51B21"/>
    <w:multiLevelType w:val="hybridMultilevel"/>
    <w:tmpl w:val="D55A6F5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3E54194"/>
    <w:multiLevelType w:val="hybridMultilevel"/>
    <w:tmpl w:val="5114F89E"/>
    <w:lvl w:ilvl="0" w:tplc="AF5CE0A2">
      <w:numFmt w:val="bullet"/>
      <w:lvlText w:val="•"/>
      <w:lvlJc w:val="left"/>
      <w:pPr>
        <w:ind w:left="1070" w:hanging="710"/>
      </w:pPr>
      <w:rPr>
        <w:rFonts w:ascii="FranceTV Brown TT Light" w:eastAsiaTheme="minorHAnsi" w:hAnsi="FranceTV Brown TT Light" w:cs="FranceTV Brown TT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5B71185"/>
    <w:multiLevelType w:val="hybridMultilevel"/>
    <w:tmpl w:val="B74433B0"/>
    <w:lvl w:ilvl="0" w:tplc="040C0017">
      <w:start w:val="1"/>
      <w:numFmt w:val="low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574A077B"/>
    <w:multiLevelType w:val="hybridMultilevel"/>
    <w:tmpl w:val="3C064674"/>
    <w:lvl w:ilvl="0" w:tplc="040C0001">
      <w:start w:val="1"/>
      <w:numFmt w:val="bullet"/>
      <w:lvlText w:val=""/>
      <w:lvlJc w:val="left"/>
      <w:pPr>
        <w:tabs>
          <w:tab w:val="num" w:pos="1416"/>
        </w:tabs>
        <w:ind w:left="851" w:firstLine="205"/>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696B2B"/>
    <w:multiLevelType w:val="multilevel"/>
    <w:tmpl w:val="FB72007A"/>
    <w:lvl w:ilvl="0">
      <w:start w:val="1"/>
      <w:numFmt w:val="decimal"/>
      <w:pStyle w:val="Titre1"/>
      <w:suff w:val="nothing"/>
      <w:lvlText w:val="Article %1 -"/>
      <w:lvlJc w:val="left"/>
      <w:pPr>
        <w:ind w:left="2133" w:hanging="432"/>
      </w:pPr>
      <w:rPr>
        <w:rFonts w:ascii="FranceTV Brown TT Light" w:hAnsi="FranceTV Brown TT Light" w:cs="FranceTV Brown TT Light" w:hint="default"/>
        <w:b/>
        <w:i w:val="0"/>
        <w:caps/>
        <w:sz w:val="24"/>
        <w:u w:val="single"/>
      </w:rPr>
    </w:lvl>
    <w:lvl w:ilvl="1">
      <w:start w:val="1"/>
      <w:numFmt w:val="decimal"/>
      <w:pStyle w:val="Titre2"/>
      <w:suff w:val="nothing"/>
      <w:lvlText w:val="%1.%2 - "/>
      <w:lvlJc w:val="left"/>
      <w:pPr>
        <w:ind w:left="576" w:hanging="576"/>
      </w:pPr>
      <w:rPr>
        <w:rFonts w:ascii="FranceTV Brown TT Light" w:hAnsi="FranceTV Brown TT Light" w:cs="FranceTV Brown TT Light" w:hint="default"/>
        <w:b/>
        <w:i w:val="0"/>
        <w:sz w:val="24"/>
        <w:u w:val="single"/>
      </w:rPr>
    </w:lvl>
    <w:lvl w:ilvl="2">
      <w:start w:val="1"/>
      <w:numFmt w:val="decimal"/>
      <w:pStyle w:val="Titre3"/>
      <w:suff w:val="nothing"/>
      <w:lvlText w:val="%1.%2.%3 - "/>
      <w:lvlJc w:val="left"/>
      <w:pPr>
        <w:ind w:left="293" w:hanging="720"/>
      </w:pPr>
      <w:rPr>
        <w:rFonts w:ascii="Arial" w:hAnsi="Arial" w:hint="default"/>
        <w:b/>
        <w:i w:val="0"/>
        <w:sz w:val="22"/>
        <w:u w:val="none"/>
      </w:rPr>
    </w:lvl>
    <w:lvl w:ilvl="3">
      <w:start w:val="1"/>
      <w:numFmt w:val="decimal"/>
      <w:pStyle w:val="Titre4"/>
      <w:lvlText w:val="%1.%2.%3.%4"/>
      <w:lvlJc w:val="left"/>
      <w:pPr>
        <w:tabs>
          <w:tab w:val="num" w:pos="437"/>
        </w:tabs>
        <w:ind w:left="437" w:hanging="864"/>
      </w:pPr>
      <w:rPr>
        <w:rFonts w:hint="default"/>
      </w:rPr>
    </w:lvl>
    <w:lvl w:ilvl="4">
      <w:start w:val="1"/>
      <w:numFmt w:val="decimal"/>
      <w:pStyle w:val="Titre5"/>
      <w:lvlText w:val="%1.%2.%3.%4.%5"/>
      <w:lvlJc w:val="left"/>
      <w:pPr>
        <w:tabs>
          <w:tab w:val="num" w:pos="581"/>
        </w:tabs>
        <w:ind w:left="581" w:hanging="1008"/>
      </w:pPr>
      <w:rPr>
        <w:rFonts w:hint="default"/>
      </w:rPr>
    </w:lvl>
    <w:lvl w:ilvl="5">
      <w:start w:val="1"/>
      <w:numFmt w:val="decimal"/>
      <w:pStyle w:val="Titre6"/>
      <w:lvlText w:val="%1.%2.%3.%4.%5.%6"/>
      <w:lvlJc w:val="left"/>
      <w:pPr>
        <w:tabs>
          <w:tab w:val="num" w:pos="725"/>
        </w:tabs>
        <w:ind w:left="725" w:hanging="1152"/>
      </w:pPr>
      <w:rPr>
        <w:rFonts w:hint="default"/>
      </w:rPr>
    </w:lvl>
    <w:lvl w:ilvl="6">
      <w:start w:val="1"/>
      <w:numFmt w:val="decimal"/>
      <w:pStyle w:val="Titre7"/>
      <w:lvlText w:val="%1.%2.%3.%4.%5.%6.%7"/>
      <w:lvlJc w:val="left"/>
      <w:pPr>
        <w:tabs>
          <w:tab w:val="num" w:pos="869"/>
        </w:tabs>
        <w:ind w:left="869" w:hanging="1296"/>
      </w:pPr>
      <w:rPr>
        <w:rFonts w:hint="default"/>
      </w:rPr>
    </w:lvl>
    <w:lvl w:ilvl="7">
      <w:start w:val="1"/>
      <w:numFmt w:val="decimal"/>
      <w:lvlText w:val="%1.%2.%3.%4.%5.%6.%7.%8"/>
      <w:lvlJc w:val="left"/>
      <w:pPr>
        <w:tabs>
          <w:tab w:val="num" w:pos="1013"/>
        </w:tabs>
        <w:ind w:left="1013" w:hanging="1440"/>
      </w:pPr>
      <w:rPr>
        <w:rFonts w:hint="default"/>
      </w:rPr>
    </w:lvl>
    <w:lvl w:ilvl="8">
      <w:start w:val="1"/>
      <w:numFmt w:val="decimal"/>
      <w:lvlText w:val="%1.%2.%3.%4.%5.%6.%7.%8.%9"/>
      <w:lvlJc w:val="left"/>
      <w:pPr>
        <w:tabs>
          <w:tab w:val="num" w:pos="1157"/>
        </w:tabs>
        <w:ind w:left="1157" w:hanging="1584"/>
      </w:pPr>
      <w:rPr>
        <w:rFonts w:hint="default"/>
      </w:rPr>
    </w:lvl>
  </w:abstractNum>
  <w:abstractNum w:abstractNumId="34" w15:restartNumberingAfterBreak="0">
    <w:nsid w:val="5B6B57FC"/>
    <w:multiLevelType w:val="hybridMultilevel"/>
    <w:tmpl w:val="5E4059D8"/>
    <w:lvl w:ilvl="0" w:tplc="4C2228A4">
      <w:start w:val="1"/>
      <w:numFmt w:val="bullet"/>
      <w:lvlText w:val=""/>
      <w:lvlJc w:val="left"/>
      <w:pPr>
        <w:ind w:left="720" w:hanging="360"/>
      </w:pPr>
      <w:rPr>
        <w:rFonts w:ascii="Wingdings" w:hAnsi="Wingding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4E3E58"/>
    <w:multiLevelType w:val="hybridMultilevel"/>
    <w:tmpl w:val="EABA5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786416C"/>
    <w:multiLevelType w:val="hybridMultilevel"/>
    <w:tmpl w:val="6AB40158"/>
    <w:lvl w:ilvl="0" w:tplc="FCB08932">
      <w:start w:val="1"/>
      <w:numFmt w:val="bullet"/>
      <w:lvlText w:val=""/>
      <w:lvlJc w:val="left"/>
      <w:pPr>
        <w:tabs>
          <w:tab w:val="num" w:pos="1416"/>
        </w:tabs>
        <w:ind w:left="851" w:firstLine="205"/>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BD61E3"/>
    <w:multiLevelType w:val="hybridMultilevel"/>
    <w:tmpl w:val="43883F4A"/>
    <w:lvl w:ilvl="0" w:tplc="FFFFFFFF">
      <w:numFmt w:val="bullet"/>
      <w:lvlText w:val="-"/>
      <w:lvlJc w:val="left"/>
      <w:pPr>
        <w:tabs>
          <w:tab w:val="num" w:pos="720"/>
        </w:tabs>
        <w:ind w:left="720" w:hanging="360"/>
      </w:pPr>
      <w:rPr>
        <w:rFonts w:ascii="Calibri" w:eastAsia="Times New Roman" w:hAnsi="Calibri"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16682B"/>
    <w:multiLevelType w:val="multilevel"/>
    <w:tmpl w:val="2E864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895DD0"/>
    <w:multiLevelType w:val="multilevel"/>
    <w:tmpl w:val="71928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A27F46"/>
    <w:multiLevelType w:val="hybridMultilevel"/>
    <w:tmpl w:val="0716438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BB064CA"/>
    <w:multiLevelType w:val="hybridMultilevel"/>
    <w:tmpl w:val="33EEACF0"/>
    <w:lvl w:ilvl="0" w:tplc="FB0822E8">
      <w:start w:val="1"/>
      <w:numFmt w:val="bullet"/>
      <w:pStyle w:val="2Listepoint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C0354F3"/>
    <w:multiLevelType w:val="hybridMultilevel"/>
    <w:tmpl w:val="782A63C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78488684">
    <w:abstractNumId w:val="15"/>
  </w:num>
  <w:num w:numId="2" w16cid:durableId="696543593">
    <w:abstractNumId w:val="33"/>
  </w:num>
  <w:num w:numId="3" w16cid:durableId="580063064">
    <w:abstractNumId w:val="36"/>
  </w:num>
  <w:num w:numId="4" w16cid:durableId="470514378">
    <w:abstractNumId w:val="37"/>
  </w:num>
  <w:num w:numId="5" w16cid:durableId="1464614090">
    <w:abstractNumId w:val="27"/>
  </w:num>
  <w:num w:numId="6" w16cid:durableId="52584245">
    <w:abstractNumId w:val="36"/>
  </w:num>
  <w:num w:numId="7" w16cid:durableId="1366447978">
    <w:abstractNumId w:val="20"/>
  </w:num>
  <w:num w:numId="8" w16cid:durableId="1231766329">
    <w:abstractNumId w:val="41"/>
  </w:num>
  <w:num w:numId="9" w16cid:durableId="1679692231">
    <w:abstractNumId w:val="0"/>
  </w:num>
  <w:num w:numId="10" w16cid:durableId="359204326">
    <w:abstractNumId w:val="1"/>
  </w:num>
  <w:num w:numId="11" w16cid:durableId="1119640883">
    <w:abstractNumId w:val="11"/>
  </w:num>
  <w:num w:numId="12" w16cid:durableId="756631848">
    <w:abstractNumId w:val="8"/>
  </w:num>
  <w:num w:numId="13" w16cid:durableId="1558056233">
    <w:abstractNumId w:val="21"/>
  </w:num>
  <w:num w:numId="14" w16cid:durableId="1470442596">
    <w:abstractNumId w:val="32"/>
  </w:num>
  <w:num w:numId="15" w16cid:durableId="260063617">
    <w:abstractNumId w:val="6"/>
  </w:num>
  <w:num w:numId="16" w16cid:durableId="1146398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1293530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23526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48443613">
    <w:abstractNumId w:val="10"/>
  </w:num>
  <w:num w:numId="20" w16cid:durableId="1632857385">
    <w:abstractNumId w:val="16"/>
  </w:num>
  <w:num w:numId="21" w16cid:durableId="1204293529">
    <w:abstractNumId w:val="12"/>
  </w:num>
  <w:num w:numId="22" w16cid:durableId="538013547">
    <w:abstractNumId w:val="19"/>
  </w:num>
  <w:num w:numId="23" w16cid:durableId="1150754725">
    <w:abstractNumId w:val="23"/>
  </w:num>
  <w:num w:numId="24" w16cid:durableId="1355040942">
    <w:abstractNumId w:val="42"/>
  </w:num>
  <w:num w:numId="25" w16cid:durableId="1063409743">
    <w:abstractNumId w:val="9"/>
  </w:num>
  <w:num w:numId="26" w16cid:durableId="1754202850">
    <w:abstractNumId w:val="25"/>
  </w:num>
  <w:num w:numId="27" w16cid:durableId="65576232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24843412">
    <w:abstractNumId w:val="14"/>
  </w:num>
  <w:num w:numId="29" w16cid:durableId="1824776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28982538">
    <w:abstractNumId w:val="35"/>
  </w:num>
  <w:num w:numId="31" w16cid:durableId="220794875">
    <w:abstractNumId w:val="29"/>
  </w:num>
  <w:num w:numId="32" w16cid:durableId="2127769484">
    <w:abstractNumId w:val="30"/>
  </w:num>
  <w:num w:numId="33" w16cid:durableId="1250040567">
    <w:abstractNumId w:val="17"/>
  </w:num>
  <w:num w:numId="34" w16cid:durableId="1052266374">
    <w:abstractNumId w:val="13"/>
  </w:num>
  <w:num w:numId="35" w16cid:durableId="282150376">
    <w:abstractNumId w:val="18"/>
  </w:num>
  <w:num w:numId="36" w16cid:durableId="171904198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0854416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10738777">
    <w:abstractNumId w:val="24"/>
  </w:num>
  <w:num w:numId="39" w16cid:durableId="1863545749">
    <w:abstractNumId w:val="28"/>
  </w:num>
  <w:num w:numId="40" w16cid:durableId="1842501315">
    <w:abstractNumId w:val="33"/>
  </w:num>
  <w:num w:numId="41" w16cid:durableId="1916471762">
    <w:abstractNumId w:val="7"/>
  </w:num>
  <w:num w:numId="42" w16cid:durableId="905913524">
    <w:abstractNumId w:val="38"/>
  </w:num>
  <w:num w:numId="43" w16cid:durableId="1907763114">
    <w:abstractNumId w:val="22"/>
  </w:num>
  <w:num w:numId="44" w16cid:durableId="461927440">
    <w:abstractNumId w:val="31"/>
  </w:num>
  <w:num w:numId="45" w16cid:durableId="98642031">
    <w:abstractNumId w:val="34"/>
  </w:num>
  <w:num w:numId="46" w16cid:durableId="1067650683">
    <w:abstractNumId w:val="39"/>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LUZEAU Marie">
    <w15:presenceInfo w15:providerId="AD" w15:userId="S::marie.cluzeau@francetv.fr::0cdca4ca-5798-4e9e-8a44-1956f20f841a"/>
  </w15:person>
  <w15:person w15:author="LANGLAIS ELODIE">
    <w15:presenceInfo w15:providerId="AD" w15:userId="S::elodie.langlais@francetv.fr::01185bba-9f6f-4ff8-b467-1a9a0aadbfef"/>
  </w15:person>
  <w15:person w15:author="BLIN Prescillia">
    <w15:presenceInfo w15:providerId="AD" w15:userId="S::prescillia.blin@francetv.fr::d3011afc-a3af-4983-8353-0a88de5d99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markup="0"/>
  <w:trackRevisions/>
  <w:defaultTabStop w:val="708"/>
  <w:hyphenationZone w:val="425"/>
  <w:characterSpacingControl w:val="doNotCompress"/>
  <w:savePreviewPicture/>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0B5"/>
    <w:rsid w:val="00002643"/>
    <w:rsid w:val="0000309A"/>
    <w:rsid w:val="00003931"/>
    <w:rsid w:val="00013BF7"/>
    <w:rsid w:val="00015DC8"/>
    <w:rsid w:val="000163EF"/>
    <w:rsid w:val="00016786"/>
    <w:rsid w:val="00020C98"/>
    <w:rsid w:val="00023E01"/>
    <w:rsid w:val="000272A3"/>
    <w:rsid w:val="000303B1"/>
    <w:rsid w:val="000307A4"/>
    <w:rsid w:val="00031EFF"/>
    <w:rsid w:val="0003380E"/>
    <w:rsid w:val="000339E4"/>
    <w:rsid w:val="00033CCA"/>
    <w:rsid w:val="00036683"/>
    <w:rsid w:val="0003760D"/>
    <w:rsid w:val="00037B65"/>
    <w:rsid w:val="00045D2A"/>
    <w:rsid w:val="000462E9"/>
    <w:rsid w:val="00051F36"/>
    <w:rsid w:val="00051F64"/>
    <w:rsid w:val="00054366"/>
    <w:rsid w:val="000549F0"/>
    <w:rsid w:val="00055E44"/>
    <w:rsid w:val="00060C96"/>
    <w:rsid w:val="0006137E"/>
    <w:rsid w:val="00061DBF"/>
    <w:rsid w:val="00062205"/>
    <w:rsid w:val="0006649E"/>
    <w:rsid w:val="000674F8"/>
    <w:rsid w:val="00072C76"/>
    <w:rsid w:val="00072C84"/>
    <w:rsid w:val="000758E3"/>
    <w:rsid w:val="00076578"/>
    <w:rsid w:val="0007760D"/>
    <w:rsid w:val="000801E0"/>
    <w:rsid w:val="00080D8D"/>
    <w:rsid w:val="00080E74"/>
    <w:rsid w:val="00081D2C"/>
    <w:rsid w:val="0008286A"/>
    <w:rsid w:val="00083437"/>
    <w:rsid w:val="00083842"/>
    <w:rsid w:val="00083B4E"/>
    <w:rsid w:val="00085B97"/>
    <w:rsid w:val="00087081"/>
    <w:rsid w:val="000878A1"/>
    <w:rsid w:val="00091D57"/>
    <w:rsid w:val="00093E8C"/>
    <w:rsid w:val="0009438E"/>
    <w:rsid w:val="0009686A"/>
    <w:rsid w:val="000A1E40"/>
    <w:rsid w:val="000A5E6A"/>
    <w:rsid w:val="000B0789"/>
    <w:rsid w:val="000B3055"/>
    <w:rsid w:val="000B5E2A"/>
    <w:rsid w:val="000B6AA5"/>
    <w:rsid w:val="000C1DD8"/>
    <w:rsid w:val="000C3984"/>
    <w:rsid w:val="000C5250"/>
    <w:rsid w:val="000C56FE"/>
    <w:rsid w:val="000C5A18"/>
    <w:rsid w:val="000C6EF9"/>
    <w:rsid w:val="000D31DD"/>
    <w:rsid w:val="000D7B9A"/>
    <w:rsid w:val="000E05BD"/>
    <w:rsid w:val="000E1E69"/>
    <w:rsid w:val="000E2D7D"/>
    <w:rsid w:val="000E369A"/>
    <w:rsid w:val="000E49F9"/>
    <w:rsid w:val="000E6267"/>
    <w:rsid w:val="000E64B2"/>
    <w:rsid w:val="000F00FD"/>
    <w:rsid w:val="000F32FC"/>
    <w:rsid w:val="000F3B73"/>
    <w:rsid w:val="000F3C99"/>
    <w:rsid w:val="000F5C7C"/>
    <w:rsid w:val="00100278"/>
    <w:rsid w:val="00102E51"/>
    <w:rsid w:val="00103BF9"/>
    <w:rsid w:val="00103DCB"/>
    <w:rsid w:val="00104D68"/>
    <w:rsid w:val="001051A8"/>
    <w:rsid w:val="00105D7E"/>
    <w:rsid w:val="00105FE9"/>
    <w:rsid w:val="00110A12"/>
    <w:rsid w:val="0011159D"/>
    <w:rsid w:val="00114B5B"/>
    <w:rsid w:val="001204FC"/>
    <w:rsid w:val="00122C22"/>
    <w:rsid w:val="00132D5A"/>
    <w:rsid w:val="00135BD1"/>
    <w:rsid w:val="00136CDC"/>
    <w:rsid w:val="00136F7E"/>
    <w:rsid w:val="00137AE2"/>
    <w:rsid w:val="00137B00"/>
    <w:rsid w:val="00137E06"/>
    <w:rsid w:val="00142FAE"/>
    <w:rsid w:val="00147E6C"/>
    <w:rsid w:val="00151821"/>
    <w:rsid w:val="00163C65"/>
    <w:rsid w:val="0016427A"/>
    <w:rsid w:val="00166789"/>
    <w:rsid w:val="00170872"/>
    <w:rsid w:val="001765C3"/>
    <w:rsid w:val="0018068D"/>
    <w:rsid w:val="00180AD3"/>
    <w:rsid w:val="001852EC"/>
    <w:rsid w:val="00186F49"/>
    <w:rsid w:val="00191DDA"/>
    <w:rsid w:val="00191FDA"/>
    <w:rsid w:val="001925CE"/>
    <w:rsid w:val="001927FD"/>
    <w:rsid w:val="00194270"/>
    <w:rsid w:val="00196F44"/>
    <w:rsid w:val="001A0960"/>
    <w:rsid w:val="001A14B6"/>
    <w:rsid w:val="001A2CFA"/>
    <w:rsid w:val="001A30DC"/>
    <w:rsid w:val="001A3752"/>
    <w:rsid w:val="001A52C1"/>
    <w:rsid w:val="001A5D74"/>
    <w:rsid w:val="001A6946"/>
    <w:rsid w:val="001B0B9E"/>
    <w:rsid w:val="001B3484"/>
    <w:rsid w:val="001B3526"/>
    <w:rsid w:val="001B37CB"/>
    <w:rsid w:val="001B3906"/>
    <w:rsid w:val="001C00D5"/>
    <w:rsid w:val="001C3156"/>
    <w:rsid w:val="001C32C8"/>
    <w:rsid w:val="001C373F"/>
    <w:rsid w:val="001C5AF8"/>
    <w:rsid w:val="001C6602"/>
    <w:rsid w:val="001C6943"/>
    <w:rsid w:val="001C6F81"/>
    <w:rsid w:val="001D2D45"/>
    <w:rsid w:val="001E190E"/>
    <w:rsid w:val="001E28DE"/>
    <w:rsid w:val="001E528A"/>
    <w:rsid w:val="001E673C"/>
    <w:rsid w:val="001E6FBE"/>
    <w:rsid w:val="001E7D28"/>
    <w:rsid w:val="001F15A4"/>
    <w:rsid w:val="001F2399"/>
    <w:rsid w:val="001F2E81"/>
    <w:rsid w:val="001F5547"/>
    <w:rsid w:val="0020299A"/>
    <w:rsid w:val="00202A39"/>
    <w:rsid w:val="0020391D"/>
    <w:rsid w:val="00203B6E"/>
    <w:rsid w:val="00204398"/>
    <w:rsid w:val="00204951"/>
    <w:rsid w:val="002050AB"/>
    <w:rsid w:val="00205EE4"/>
    <w:rsid w:val="002121E8"/>
    <w:rsid w:val="00213863"/>
    <w:rsid w:val="00215E9F"/>
    <w:rsid w:val="00217EE1"/>
    <w:rsid w:val="002200F2"/>
    <w:rsid w:val="0022037E"/>
    <w:rsid w:val="0022050D"/>
    <w:rsid w:val="0022082F"/>
    <w:rsid w:val="00220A55"/>
    <w:rsid w:val="002223F2"/>
    <w:rsid w:val="00223D5A"/>
    <w:rsid w:val="00225B99"/>
    <w:rsid w:val="00234B55"/>
    <w:rsid w:val="00234EA6"/>
    <w:rsid w:val="0023642A"/>
    <w:rsid w:val="00237493"/>
    <w:rsid w:val="00240192"/>
    <w:rsid w:val="00243A1D"/>
    <w:rsid w:val="00243F9A"/>
    <w:rsid w:val="00244953"/>
    <w:rsid w:val="00245574"/>
    <w:rsid w:val="0024570D"/>
    <w:rsid w:val="00246E08"/>
    <w:rsid w:val="002506DF"/>
    <w:rsid w:val="00250775"/>
    <w:rsid w:val="00254CB0"/>
    <w:rsid w:val="00255BDC"/>
    <w:rsid w:val="00257643"/>
    <w:rsid w:val="00263BE9"/>
    <w:rsid w:val="00267336"/>
    <w:rsid w:val="00267E6D"/>
    <w:rsid w:val="00270ED8"/>
    <w:rsid w:val="002716F9"/>
    <w:rsid w:val="00272364"/>
    <w:rsid w:val="0027499C"/>
    <w:rsid w:val="00274E05"/>
    <w:rsid w:val="00275102"/>
    <w:rsid w:val="00275191"/>
    <w:rsid w:val="00277203"/>
    <w:rsid w:val="00277D86"/>
    <w:rsid w:val="002818ED"/>
    <w:rsid w:val="00282756"/>
    <w:rsid w:val="00282D1A"/>
    <w:rsid w:val="00283F51"/>
    <w:rsid w:val="0028519E"/>
    <w:rsid w:val="00285AC0"/>
    <w:rsid w:val="00286166"/>
    <w:rsid w:val="00286A29"/>
    <w:rsid w:val="002871C5"/>
    <w:rsid w:val="00290E69"/>
    <w:rsid w:val="00291EDF"/>
    <w:rsid w:val="002953F1"/>
    <w:rsid w:val="00297507"/>
    <w:rsid w:val="002A08E7"/>
    <w:rsid w:val="002A1DF8"/>
    <w:rsid w:val="002A6076"/>
    <w:rsid w:val="002B0D1C"/>
    <w:rsid w:val="002B2168"/>
    <w:rsid w:val="002B265D"/>
    <w:rsid w:val="002B2D1E"/>
    <w:rsid w:val="002B4C0A"/>
    <w:rsid w:val="002B7421"/>
    <w:rsid w:val="002C1E32"/>
    <w:rsid w:val="002C2AD1"/>
    <w:rsid w:val="002C2BFF"/>
    <w:rsid w:val="002C65A5"/>
    <w:rsid w:val="002D1DD8"/>
    <w:rsid w:val="002D20BB"/>
    <w:rsid w:val="002D4E62"/>
    <w:rsid w:val="002E0026"/>
    <w:rsid w:val="002E0ECD"/>
    <w:rsid w:val="002E35B0"/>
    <w:rsid w:val="002E56B0"/>
    <w:rsid w:val="002E7162"/>
    <w:rsid w:val="002F3826"/>
    <w:rsid w:val="002F38D5"/>
    <w:rsid w:val="002F5B3F"/>
    <w:rsid w:val="002F7589"/>
    <w:rsid w:val="00300D7F"/>
    <w:rsid w:val="00302225"/>
    <w:rsid w:val="00303420"/>
    <w:rsid w:val="00303696"/>
    <w:rsid w:val="00304A24"/>
    <w:rsid w:val="0030524C"/>
    <w:rsid w:val="00307115"/>
    <w:rsid w:val="00310BA7"/>
    <w:rsid w:val="003134D4"/>
    <w:rsid w:val="00316646"/>
    <w:rsid w:val="00325129"/>
    <w:rsid w:val="00327CF7"/>
    <w:rsid w:val="003305CB"/>
    <w:rsid w:val="003312D8"/>
    <w:rsid w:val="003322C8"/>
    <w:rsid w:val="00334AF1"/>
    <w:rsid w:val="003366BB"/>
    <w:rsid w:val="00340659"/>
    <w:rsid w:val="00343F93"/>
    <w:rsid w:val="00346650"/>
    <w:rsid w:val="00355656"/>
    <w:rsid w:val="0035589D"/>
    <w:rsid w:val="00356DE3"/>
    <w:rsid w:val="0036006F"/>
    <w:rsid w:val="00361536"/>
    <w:rsid w:val="0036248E"/>
    <w:rsid w:val="00364AD4"/>
    <w:rsid w:val="003660A4"/>
    <w:rsid w:val="00370A94"/>
    <w:rsid w:val="00371456"/>
    <w:rsid w:val="00371CA3"/>
    <w:rsid w:val="0037221A"/>
    <w:rsid w:val="0037272D"/>
    <w:rsid w:val="00373D94"/>
    <w:rsid w:val="00374F44"/>
    <w:rsid w:val="00376B29"/>
    <w:rsid w:val="00383375"/>
    <w:rsid w:val="00383939"/>
    <w:rsid w:val="00390523"/>
    <w:rsid w:val="003909B8"/>
    <w:rsid w:val="00390D7D"/>
    <w:rsid w:val="00392501"/>
    <w:rsid w:val="00392E2D"/>
    <w:rsid w:val="00393D09"/>
    <w:rsid w:val="0039405B"/>
    <w:rsid w:val="003943F0"/>
    <w:rsid w:val="00396DB8"/>
    <w:rsid w:val="00397034"/>
    <w:rsid w:val="003A0810"/>
    <w:rsid w:val="003A18D8"/>
    <w:rsid w:val="003A23F9"/>
    <w:rsid w:val="003A25E3"/>
    <w:rsid w:val="003A39A6"/>
    <w:rsid w:val="003A6741"/>
    <w:rsid w:val="003A6CBD"/>
    <w:rsid w:val="003B0874"/>
    <w:rsid w:val="003B27E5"/>
    <w:rsid w:val="003B2D30"/>
    <w:rsid w:val="003B3CF8"/>
    <w:rsid w:val="003B441B"/>
    <w:rsid w:val="003B493F"/>
    <w:rsid w:val="003B4F1A"/>
    <w:rsid w:val="003B5366"/>
    <w:rsid w:val="003B6189"/>
    <w:rsid w:val="003C03B2"/>
    <w:rsid w:val="003C1F05"/>
    <w:rsid w:val="003C2471"/>
    <w:rsid w:val="003C394C"/>
    <w:rsid w:val="003C423E"/>
    <w:rsid w:val="003C484C"/>
    <w:rsid w:val="003C540E"/>
    <w:rsid w:val="003C7313"/>
    <w:rsid w:val="003D165A"/>
    <w:rsid w:val="003D1D11"/>
    <w:rsid w:val="003D1FE9"/>
    <w:rsid w:val="003E0229"/>
    <w:rsid w:val="003E3E26"/>
    <w:rsid w:val="003E5D41"/>
    <w:rsid w:val="003E648C"/>
    <w:rsid w:val="003F18BE"/>
    <w:rsid w:val="003F4984"/>
    <w:rsid w:val="00400D23"/>
    <w:rsid w:val="004030A5"/>
    <w:rsid w:val="00403181"/>
    <w:rsid w:val="0040453F"/>
    <w:rsid w:val="004048E0"/>
    <w:rsid w:val="00407187"/>
    <w:rsid w:val="00410CFA"/>
    <w:rsid w:val="00411D56"/>
    <w:rsid w:val="00411E52"/>
    <w:rsid w:val="004122FE"/>
    <w:rsid w:val="004133FC"/>
    <w:rsid w:val="00416DD8"/>
    <w:rsid w:val="0041773E"/>
    <w:rsid w:val="00417EB4"/>
    <w:rsid w:val="00420585"/>
    <w:rsid w:val="004218FB"/>
    <w:rsid w:val="00422D7D"/>
    <w:rsid w:val="00426E8E"/>
    <w:rsid w:val="004308ED"/>
    <w:rsid w:val="00430CA6"/>
    <w:rsid w:val="00430FEB"/>
    <w:rsid w:val="004332FB"/>
    <w:rsid w:val="00436287"/>
    <w:rsid w:val="00440AF8"/>
    <w:rsid w:val="00441154"/>
    <w:rsid w:val="00441979"/>
    <w:rsid w:val="00442322"/>
    <w:rsid w:val="00443ACF"/>
    <w:rsid w:val="0044490F"/>
    <w:rsid w:val="0044632A"/>
    <w:rsid w:val="00452714"/>
    <w:rsid w:val="004564CC"/>
    <w:rsid w:val="00457FFB"/>
    <w:rsid w:val="00460778"/>
    <w:rsid w:val="004611F1"/>
    <w:rsid w:val="00462959"/>
    <w:rsid w:val="00464CB4"/>
    <w:rsid w:val="00465198"/>
    <w:rsid w:val="00466DF2"/>
    <w:rsid w:val="00467753"/>
    <w:rsid w:val="004679B8"/>
    <w:rsid w:val="004706AE"/>
    <w:rsid w:val="00471406"/>
    <w:rsid w:val="0047186E"/>
    <w:rsid w:val="00472A5E"/>
    <w:rsid w:val="004754C6"/>
    <w:rsid w:val="00477B4C"/>
    <w:rsid w:val="00480824"/>
    <w:rsid w:val="00480F25"/>
    <w:rsid w:val="00483E69"/>
    <w:rsid w:val="004847E0"/>
    <w:rsid w:val="0048681E"/>
    <w:rsid w:val="00487135"/>
    <w:rsid w:val="00487646"/>
    <w:rsid w:val="004933CD"/>
    <w:rsid w:val="00494A7B"/>
    <w:rsid w:val="004A28E6"/>
    <w:rsid w:val="004A3091"/>
    <w:rsid w:val="004A40CD"/>
    <w:rsid w:val="004A64D6"/>
    <w:rsid w:val="004A7FA4"/>
    <w:rsid w:val="004B011D"/>
    <w:rsid w:val="004B1094"/>
    <w:rsid w:val="004B4DD4"/>
    <w:rsid w:val="004B4F6A"/>
    <w:rsid w:val="004B50B4"/>
    <w:rsid w:val="004B5213"/>
    <w:rsid w:val="004B6295"/>
    <w:rsid w:val="004C159D"/>
    <w:rsid w:val="004C272E"/>
    <w:rsid w:val="004C33EF"/>
    <w:rsid w:val="004C3653"/>
    <w:rsid w:val="004C4E58"/>
    <w:rsid w:val="004C6857"/>
    <w:rsid w:val="004D037D"/>
    <w:rsid w:val="004D0E0D"/>
    <w:rsid w:val="004D3D6E"/>
    <w:rsid w:val="004D4C26"/>
    <w:rsid w:val="004D7719"/>
    <w:rsid w:val="004D7B8D"/>
    <w:rsid w:val="004E3A7B"/>
    <w:rsid w:val="004E59CC"/>
    <w:rsid w:val="004E7D61"/>
    <w:rsid w:val="004F125F"/>
    <w:rsid w:val="004F13AF"/>
    <w:rsid w:val="004F43E2"/>
    <w:rsid w:val="004F4BAB"/>
    <w:rsid w:val="00503E4F"/>
    <w:rsid w:val="00505299"/>
    <w:rsid w:val="00505E10"/>
    <w:rsid w:val="00506318"/>
    <w:rsid w:val="00506650"/>
    <w:rsid w:val="00506EFC"/>
    <w:rsid w:val="00510522"/>
    <w:rsid w:val="005127F1"/>
    <w:rsid w:val="00515B83"/>
    <w:rsid w:val="0051678D"/>
    <w:rsid w:val="00520166"/>
    <w:rsid w:val="00521091"/>
    <w:rsid w:val="00523749"/>
    <w:rsid w:val="005245D6"/>
    <w:rsid w:val="00525A77"/>
    <w:rsid w:val="005327BA"/>
    <w:rsid w:val="00532A27"/>
    <w:rsid w:val="00535951"/>
    <w:rsid w:val="005429F7"/>
    <w:rsid w:val="005446A9"/>
    <w:rsid w:val="00546273"/>
    <w:rsid w:val="005513F4"/>
    <w:rsid w:val="0055256C"/>
    <w:rsid w:val="0055631D"/>
    <w:rsid w:val="00556E47"/>
    <w:rsid w:val="0056007F"/>
    <w:rsid w:val="0056050B"/>
    <w:rsid w:val="00570160"/>
    <w:rsid w:val="0057042F"/>
    <w:rsid w:val="00571C3B"/>
    <w:rsid w:val="0057277A"/>
    <w:rsid w:val="00572846"/>
    <w:rsid w:val="00573517"/>
    <w:rsid w:val="005735F7"/>
    <w:rsid w:val="00574B26"/>
    <w:rsid w:val="00577F68"/>
    <w:rsid w:val="005830F3"/>
    <w:rsid w:val="0058749F"/>
    <w:rsid w:val="00591DE8"/>
    <w:rsid w:val="00594A52"/>
    <w:rsid w:val="00595E45"/>
    <w:rsid w:val="0059796A"/>
    <w:rsid w:val="005A0146"/>
    <w:rsid w:val="005A01ED"/>
    <w:rsid w:val="005A04DE"/>
    <w:rsid w:val="005A0E7B"/>
    <w:rsid w:val="005A2A2B"/>
    <w:rsid w:val="005A2F5B"/>
    <w:rsid w:val="005A456B"/>
    <w:rsid w:val="005A47CD"/>
    <w:rsid w:val="005B44BA"/>
    <w:rsid w:val="005B5671"/>
    <w:rsid w:val="005B575A"/>
    <w:rsid w:val="005C029B"/>
    <w:rsid w:val="005C40FB"/>
    <w:rsid w:val="005C4418"/>
    <w:rsid w:val="005C46AD"/>
    <w:rsid w:val="005D0EC8"/>
    <w:rsid w:val="005D3587"/>
    <w:rsid w:val="005D49F4"/>
    <w:rsid w:val="005D5437"/>
    <w:rsid w:val="005E007F"/>
    <w:rsid w:val="005E1155"/>
    <w:rsid w:val="005E7106"/>
    <w:rsid w:val="005F316B"/>
    <w:rsid w:val="005F3AA2"/>
    <w:rsid w:val="005F4072"/>
    <w:rsid w:val="005F4303"/>
    <w:rsid w:val="005F629A"/>
    <w:rsid w:val="005F7D78"/>
    <w:rsid w:val="005F7F3C"/>
    <w:rsid w:val="00600109"/>
    <w:rsid w:val="0060028A"/>
    <w:rsid w:val="006014F1"/>
    <w:rsid w:val="00602061"/>
    <w:rsid w:val="006044BF"/>
    <w:rsid w:val="0060484F"/>
    <w:rsid w:val="006048FB"/>
    <w:rsid w:val="006051CA"/>
    <w:rsid w:val="00611B49"/>
    <w:rsid w:val="00611D6C"/>
    <w:rsid w:val="00614BB2"/>
    <w:rsid w:val="00616000"/>
    <w:rsid w:val="00617B83"/>
    <w:rsid w:val="00617F1A"/>
    <w:rsid w:val="00620157"/>
    <w:rsid w:val="0062186A"/>
    <w:rsid w:val="00621D33"/>
    <w:rsid w:val="006231F1"/>
    <w:rsid w:val="006235F7"/>
    <w:rsid w:val="0062702A"/>
    <w:rsid w:val="00627993"/>
    <w:rsid w:val="006301BB"/>
    <w:rsid w:val="006304AC"/>
    <w:rsid w:val="00630BA3"/>
    <w:rsid w:val="006316C5"/>
    <w:rsid w:val="00631A43"/>
    <w:rsid w:val="00632385"/>
    <w:rsid w:val="00633750"/>
    <w:rsid w:val="00633F41"/>
    <w:rsid w:val="00634A4E"/>
    <w:rsid w:val="00637BE0"/>
    <w:rsid w:val="006415A8"/>
    <w:rsid w:val="006442F3"/>
    <w:rsid w:val="00645FE2"/>
    <w:rsid w:val="00646BAE"/>
    <w:rsid w:val="0065134B"/>
    <w:rsid w:val="00652286"/>
    <w:rsid w:val="006616C9"/>
    <w:rsid w:val="006629A8"/>
    <w:rsid w:val="00662F31"/>
    <w:rsid w:val="00663988"/>
    <w:rsid w:val="00666341"/>
    <w:rsid w:val="00666B92"/>
    <w:rsid w:val="00674633"/>
    <w:rsid w:val="00674D8D"/>
    <w:rsid w:val="00675B17"/>
    <w:rsid w:val="00680327"/>
    <w:rsid w:val="00680AD9"/>
    <w:rsid w:val="00681A0D"/>
    <w:rsid w:val="006834DC"/>
    <w:rsid w:val="0068482D"/>
    <w:rsid w:val="0068745F"/>
    <w:rsid w:val="0069150A"/>
    <w:rsid w:val="00692867"/>
    <w:rsid w:val="006928BE"/>
    <w:rsid w:val="00695B2C"/>
    <w:rsid w:val="00697C53"/>
    <w:rsid w:val="006A113C"/>
    <w:rsid w:val="006A2D9E"/>
    <w:rsid w:val="006A3257"/>
    <w:rsid w:val="006A405C"/>
    <w:rsid w:val="006A4BA5"/>
    <w:rsid w:val="006A4C3C"/>
    <w:rsid w:val="006A4E34"/>
    <w:rsid w:val="006A5849"/>
    <w:rsid w:val="006B19DF"/>
    <w:rsid w:val="006C18BE"/>
    <w:rsid w:val="006C3FBC"/>
    <w:rsid w:val="006C43A9"/>
    <w:rsid w:val="006C4538"/>
    <w:rsid w:val="006D0490"/>
    <w:rsid w:val="006D3FC3"/>
    <w:rsid w:val="006D4091"/>
    <w:rsid w:val="006D4382"/>
    <w:rsid w:val="006D5798"/>
    <w:rsid w:val="006E0C83"/>
    <w:rsid w:val="006E2BE4"/>
    <w:rsid w:val="006E4172"/>
    <w:rsid w:val="006E45D3"/>
    <w:rsid w:val="006E4A2E"/>
    <w:rsid w:val="006E4D72"/>
    <w:rsid w:val="006E6FCA"/>
    <w:rsid w:val="006E70E0"/>
    <w:rsid w:val="006F19BD"/>
    <w:rsid w:val="006F2E99"/>
    <w:rsid w:val="006F3957"/>
    <w:rsid w:val="006F458E"/>
    <w:rsid w:val="0070010E"/>
    <w:rsid w:val="0070042F"/>
    <w:rsid w:val="00703338"/>
    <w:rsid w:val="007042F9"/>
    <w:rsid w:val="00711311"/>
    <w:rsid w:val="00711EB6"/>
    <w:rsid w:val="00712445"/>
    <w:rsid w:val="00716A93"/>
    <w:rsid w:val="00720D6E"/>
    <w:rsid w:val="00721EB4"/>
    <w:rsid w:val="007229DE"/>
    <w:rsid w:val="00723E98"/>
    <w:rsid w:val="0072791A"/>
    <w:rsid w:val="00727D54"/>
    <w:rsid w:val="00736703"/>
    <w:rsid w:val="00740BF3"/>
    <w:rsid w:val="00741A5D"/>
    <w:rsid w:val="00744831"/>
    <w:rsid w:val="0074722A"/>
    <w:rsid w:val="00757535"/>
    <w:rsid w:val="007577B7"/>
    <w:rsid w:val="00760AA5"/>
    <w:rsid w:val="00761954"/>
    <w:rsid w:val="00770120"/>
    <w:rsid w:val="007718D4"/>
    <w:rsid w:val="007738A1"/>
    <w:rsid w:val="00773B42"/>
    <w:rsid w:val="00773CF5"/>
    <w:rsid w:val="007752C1"/>
    <w:rsid w:val="00775863"/>
    <w:rsid w:val="00780B5F"/>
    <w:rsid w:val="007821D7"/>
    <w:rsid w:val="00783F0D"/>
    <w:rsid w:val="00785C88"/>
    <w:rsid w:val="00786FC6"/>
    <w:rsid w:val="007912CA"/>
    <w:rsid w:val="00791AF0"/>
    <w:rsid w:val="00796175"/>
    <w:rsid w:val="007A0259"/>
    <w:rsid w:val="007A203D"/>
    <w:rsid w:val="007A2E08"/>
    <w:rsid w:val="007A4DE3"/>
    <w:rsid w:val="007A654B"/>
    <w:rsid w:val="007A6937"/>
    <w:rsid w:val="007A6E49"/>
    <w:rsid w:val="007A7B12"/>
    <w:rsid w:val="007B0E97"/>
    <w:rsid w:val="007B1D66"/>
    <w:rsid w:val="007B2966"/>
    <w:rsid w:val="007B5876"/>
    <w:rsid w:val="007B642B"/>
    <w:rsid w:val="007B748E"/>
    <w:rsid w:val="007B74D2"/>
    <w:rsid w:val="007C199F"/>
    <w:rsid w:val="007C579B"/>
    <w:rsid w:val="007C58B3"/>
    <w:rsid w:val="007C58E7"/>
    <w:rsid w:val="007C71DD"/>
    <w:rsid w:val="007D12DB"/>
    <w:rsid w:val="007D1314"/>
    <w:rsid w:val="007D65F6"/>
    <w:rsid w:val="007D6B44"/>
    <w:rsid w:val="007D7BC4"/>
    <w:rsid w:val="007D7C9F"/>
    <w:rsid w:val="007D7F70"/>
    <w:rsid w:val="007D7FD8"/>
    <w:rsid w:val="007E4CC4"/>
    <w:rsid w:val="007E5F3E"/>
    <w:rsid w:val="007F06DE"/>
    <w:rsid w:val="007F2281"/>
    <w:rsid w:val="007F30AD"/>
    <w:rsid w:val="007F5755"/>
    <w:rsid w:val="007F6A94"/>
    <w:rsid w:val="007F6C3F"/>
    <w:rsid w:val="007F70AB"/>
    <w:rsid w:val="008045B3"/>
    <w:rsid w:val="0080734D"/>
    <w:rsid w:val="008074CF"/>
    <w:rsid w:val="00814D3A"/>
    <w:rsid w:val="00815E6F"/>
    <w:rsid w:val="00817410"/>
    <w:rsid w:val="0082124F"/>
    <w:rsid w:val="00821747"/>
    <w:rsid w:val="0082191E"/>
    <w:rsid w:val="00821A20"/>
    <w:rsid w:val="0082227A"/>
    <w:rsid w:val="00822E80"/>
    <w:rsid w:val="0082335C"/>
    <w:rsid w:val="00823D4A"/>
    <w:rsid w:val="00824977"/>
    <w:rsid w:val="00831AB5"/>
    <w:rsid w:val="0084314C"/>
    <w:rsid w:val="0085022D"/>
    <w:rsid w:val="008507B9"/>
    <w:rsid w:val="0085190B"/>
    <w:rsid w:val="00853859"/>
    <w:rsid w:val="00853F7C"/>
    <w:rsid w:val="0085512F"/>
    <w:rsid w:val="008616E3"/>
    <w:rsid w:val="00863626"/>
    <w:rsid w:val="00864803"/>
    <w:rsid w:val="008655A4"/>
    <w:rsid w:val="00866761"/>
    <w:rsid w:val="0086711A"/>
    <w:rsid w:val="008714A9"/>
    <w:rsid w:val="00872C6A"/>
    <w:rsid w:val="00873CEC"/>
    <w:rsid w:val="00875F57"/>
    <w:rsid w:val="008803BE"/>
    <w:rsid w:val="00882153"/>
    <w:rsid w:val="00882782"/>
    <w:rsid w:val="0088436E"/>
    <w:rsid w:val="00890B12"/>
    <w:rsid w:val="008948DA"/>
    <w:rsid w:val="00896D00"/>
    <w:rsid w:val="00897E3D"/>
    <w:rsid w:val="008A3D79"/>
    <w:rsid w:val="008A4269"/>
    <w:rsid w:val="008A6797"/>
    <w:rsid w:val="008A6C16"/>
    <w:rsid w:val="008B0A13"/>
    <w:rsid w:val="008B254C"/>
    <w:rsid w:val="008B2D5E"/>
    <w:rsid w:val="008B3BCC"/>
    <w:rsid w:val="008B4087"/>
    <w:rsid w:val="008B4292"/>
    <w:rsid w:val="008B6F8E"/>
    <w:rsid w:val="008C1846"/>
    <w:rsid w:val="008C261E"/>
    <w:rsid w:val="008C6D9E"/>
    <w:rsid w:val="008C6EFC"/>
    <w:rsid w:val="008C7ACC"/>
    <w:rsid w:val="008D04D2"/>
    <w:rsid w:val="008D1DF3"/>
    <w:rsid w:val="008E0959"/>
    <w:rsid w:val="008E518A"/>
    <w:rsid w:val="008E61EE"/>
    <w:rsid w:val="008E6333"/>
    <w:rsid w:val="008E759D"/>
    <w:rsid w:val="008F0252"/>
    <w:rsid w:val="008F0632"/>
    <w:rsid w:val="008F1F06"/>
    <w:rsid w:val="008F2149"/>
    <w:rsid w:val="008F3F6D"/>
    <w:rsid w:val="008F62F5"/>
    <w:rsid w:val="008F6E25"/>
    <w:rsid w:val="00910110"/>
    <w:rsid w:val="00911F93"/>
    <w:rsid w:val="009127AE"/>
    <w:rsid w:val="0091493A"/>
    <w:rsid w:val="00916050"/>
    <w:rsid w:val="00920C3F"/>
    <w:rsid w:val="009212DC"/>
    <w:rsid w:val="009220B3"/>
    <w:rsid w:val="00922B00"/>
    <w:rsid w:val="00924FCD"/>
    <w:rsid w:val="00927020"/>
    <w:rsid w:val="00927255"/>
    <w:rsid w:val="00930400"/>
    <w:rsid w:val="00930B2D"/>
    <w:rsid w:val="00932F37"/>
    <w:rsid w:val="00936E90"/>
    <w:rsid w:val="00937430"/>
    <w:rsid w:val="00941E28"/>
    <w:rsid w:val="0094415B"/>
    <w:rsid w:val="00947957"/>
    <w:rsid w:val="0095175E"/>
    <w:rsid w:val="00952582"/>
    <w:rsid w:val="00955A3A"/>
    <w:rsid w:val="009620C1"/>
    <w:rsid w:val="00963126"/>
    <w:rsid w:val="00964D00"/>
    <w:rsid w:val="009700E5"/>
    <w:rsid w:val="009721AB"/>
    <w:rsid w:val="009724CD"/>
    <w:rsid w:val="00972CD9"/>
    <w:rsid w:val="00974906"/>
    <w:rsid w:val="0098076F"/>
    <w:rsid w:val="00983DA4"/>
    <w:rsid w:val="00983E95"/>
    <w:rsid w:val="00984071"/>
    <w:rsid w:val="0099077D"/>
    <w:rsid w:val="00990899"/>
    <w:rsid w:val="00990C76"/>
    <w:rsid w:val="0099528C"/>
    <w:rsid w:val="00995458"/>
    <w:rsid w:val="00997C20"/>
    <w:rsid w:val="009A06DC"/>
    <w:rsid w:val="009A27E6"/>
    <w:rsid w:val="009A2DAB"/>
    <w:rsid w:val="009A496D"/>
    <w:rsid w:val="009A4BC5"/>
    <w:rsid w:val="009A7A39"/>
    <w:rsid w:val="009B48CB"/>
    <w:rsid w:val="009B493A"/>
    <w:rsid w:val="009B706E"/>
    <w:rsid w:val="009B7B23"/>
    <w:rsid w:val="009C1CB8"/>
    <w:rsid w:val="009C21BD"/>
    <w:rsid w:val="009C36AA"/>
    <w:rsid w:val="009C4566"/>
    <w:rsid w:val="009C5149"/>
    <w:rsid w:val="009C6203"/>
    <w:rsid w:val="009C64F6"/>
    <w:rsid w:val="009D2AAB"/>
    <w:rsid w:val="009D3D26"/>
    <w:rsid w:val="009D3D68"/>
    <w:rsid w:val="009D47CD"/>
    <w:rsid w:val="009D6730"/>
    <w:rsid w:val="009D7085"/>
    <w:rsid w:val="009E0CF3"/>
    <w:rsid w:val="009E4220"/>
    <w:rsid w:val="009E49EF"/>
    <w:rsid w:val="009E52B8"/>
    <w:rsid w:val="009E7DB2"/>
    <w:rsid w:val="009F0FFE"/>
    <w:rsid w:val="009F14C5"/>
    <w:rsid w:val="009F23BC"/>
    <w:rsid w:val="009F3C9A"/>
    <w:rsid w:val="009F4590"/>
    <w:rsid w:val="009F49ED"/>
    <w:rsid w:val="009F4D95"/>
    <w:rsid w:val="009F5BA3"/>
    <w:rsid w:val="009F618C"/>
    <w:rsid w:val="00A01D1B"/>
    <w:rsid w:val="00A02491"/>
    <w:rsid w:val="00A1313B"/>
    <w:rsid w:val="00A14819"/>
    <w:rsid w:val="00A21046"/>
    <w:rsid w:val="00A211F5"/>
    <w:rsid w:val="00A2120F"/>
    <w:rsid w:val="00A237BE"/>
    <w:rsid w:val="00A23CA2"/>
    <w:rsid w:val="00A24AF3"/>
    <w:rsid w:val="00A26E46"/>
    <w:rsid w:val="00A32BA3"/>
    <w:rsid w:val="00A33754"/>
    <w:rsid w:val="00A34956"/>
    <w:rsid w:val="00A3497E"/>
    <w:rsid w:val="00A34BAE"/>
    <w:rsid w:val="00A358FF"/>
    <w:rsid w:val="00A44F90"/>
    <w:rsid w:val="00A4502D"/>
    <w:rsid w:val="00A46A09"/>
    <w:rsid w:val="00A50153"/>
    <w:rsid w:val="00A50293"/>
    <w:rsid w:val="00A52BC3"/>
    <w:rsid w:val="00A53976"/>
    <w:rsid w:val="00A54BB2"/>
    <w:rsid w:val="00A55423"/>
    <w:rsid w:val="00A559BD"/>
    <w:rsid w:val="00A5605C"/>
    <w:rsid w:val="00A5641D"/>
    <w:rsid w:val="00A56751"/>
    <w:rsid w:val="00A57DA1"/>
    <w:rsid w:val="00A60479"/>
    <w:rsid w:val="00A605C3"/>
    <w:rsid w:val="00A665A8"/>
    <w:rsid w:val="00A67846"/>
    <w:rsid w:val="00A71C87"/>
    <w:rsid w:val="00A71D1A"/>
    <w:rsid w:val="00A725B2"/>
    <w:rsid w:val="00A826CD"/>
    <w:rsid w:val="00A8360B"/>
    <w:rsid w:val="00A92AAD"/>
    <w:rsid w:val="00A933B2"/>
    <w:rsid w:val="00A9782E"/>
    <w:rsid w:val="00AA0371"/>
    <w:rsid w:val="00AA1937"/>
    <w:rsid w:val="00AA5397"/>
    <w:rsid w:val="00AA619C"/>
    <w:rsid w:val="00AB1C60"/>
    <w:rsid w:val="00AB1CDA"/>
    <w:rsid w:val="00AB3E8E"/>
    <w:rsid w:val="00AB494E"/>
    <w:rsid w:val="00AB6EE5"/>
    <w:rsid w:val="00AB7A48"/>
    <w:rsid w:val="00AC15BA"/>
    <w:rsid w:val="00AC3A3A"/>
    <w:rsid w:val="00AC69C6"/>
    <w:rsid w:val="00AC70F3"/>
    <w:rsid w:val="00AD0CA9"/>
    <w:rsid w:val="00AD1001"/>
    <w:rsid w:val="00AD22D5"/>
    <w:rsid w:val="00AD2CB9"/>
    <w:rsid w:val="00AD516C"/>
    <w:rsid w:val="00AD725F"/>
    <w:rsid w:val="00AE1920"/>
    <w:rsid w:val="00AE4089"/>
    <w:rsid w:val="00AE4A71"/>
    <w:rsid w:val="00AE571F"/>
    <w:rsid w:val="00AE62C6"/>
    <w:rsid w:val="00AE6613"/>
    <w:rsid w:val="00AF0BAE"/>
    <w:rsid w:val="00AF0C8D"/>
    <w:rsid w:val="00AF12DE"/>
    <w:rsid w:val="00AF67B6"/>
    <w:rsid w:val="00AF6B26"/>
    <w:rsid w:val="00B01B88"/>
    <w:rsid w:val="00B0287C"/>
    <w:rsid w:val="00B03905"/>
    <w:rsid w:val="00B05AB7"/>
    <w:rsid w:val="00B05C80"/>
    <w:rsid w:val="00B14955"/>
    <w:rsid w:val="00B15280"/>
    <w:rsid w:val="00B2074A"/>
    <w:rsid w:val="00B22A27"/>
    <w:rsid w:val="00B243CE"/>
    <w:rsid w:val="00B336E9"/>
    <w:rsid w:val="00B33929"/>
    <w:rsid w:val="00B36115"/>
    <w:rsid w:val="00B371F9"/>
    <w:rsid w:val="00B41095"/>
    <w:rsid w:val="00B437AD"/>
    <w:rsid w:val="00B457FB"/>
    <w:rsid w:val="00B5244A"/>
    <w:rsid w:val="00B52B83"/>
    <w:rsid w:val="00B52E28"/>
    <w:rsid w:val="00B52F2E"/>
    <w:rsid w:val="00B54AF5"/>
    <w:rsid w:val="00B62296"/>
    <w:rsid w:val="00B6355E"/>
    <w:rsid w:val="00B66F1D"/>
    <w:rsid w:val="00B72FF8"/>
    <w:rsid w:val="00B73888"/>
    <w:rsid w:val="00B738E4"/>
    <w:rsid w:val="00B747C9"/>
    <w:rsid w:val="00B7641C"/>
    <w:rsid w:val="00B76F39"/>
    <w:rsid w:val="00B8256D"/>
    <w:rsid w:val="00B83D53"/>
    <w:rsid w:val="00B8599E"/>
    <w:rsid w:val="00B87359"/>
    <w:rsid w:val="00B93AFC"/>
    <w:rsid w:val="00BA36E3"/>
    <w:rsid w:val="00BA4D21"/>
    <w:rsid w:val="00BA4DD0"/>
    <w:rsid w:val="00BA6851"/>
    <w:rsid w:val="00BA78A1"/>
    <w:rsid w:val="00BA7CE6"/>
    <w:rsid w:val="00BB00B5"/>
    <w:rsid w:val="00BB00F2"/>
    <w:rsid w:val="00BB0764"/>
    <w:rsid w:val="00BB1296"/>
    <w:rsid w:val="00BB65D7"/>
    <w:rsid w:val="00BB688B"/>
    <w:rsid w:val="00BC4396"/>
    <w:rsid w:val="00BC5E2F"/>
    <w:rsid w:val="00BD241B"/>
    <w:rsid w:val="00BE0583"/>
    <w:rsid w:val="00BE0D8E"/>
    <w:rsid w:val="00BE1128"/>
    <w:rsid w:val="00BE36C5"/>
    <w:rsid w:val="00BF12E0"/>
    <w:rsid w:val="00BF380A"/>
    <w:rsid w:val="00BF4FC5"/>
    <w:rsid w:val="00BF7673"/>
    <w:rsid w:val="00C02F11"/>
    <w:rsid w:val="00C04896"/>
    <w:rsid w:val="00C0620E"/>
    <w:rsid w:val="00C11D09"/>
    <w:rsid w:val="00C12A68"/>
    <w:rsid w:val="00C154C4"/>
    <w:rsid w:val="00C22272"/>
    <w:rsid w:val="00C2372D"/>
    <w:rsid w:val="00C24A35"/>
    <w:rsid w:val="00C26663"/>
    <w:rsid w:val="00C27B4D"/>
    <w:rsid w:val="00C27CD5"/>
    <w:rsid w:val="00C30D84"/>
    <w:rsid w:val="00C32EF5"/>
    <w:rsid w:val="00C33143"/>
    <w:rsid w:val="00C35397"/>
    <w:rsid w:val="00C35626"/>
    <w:rsid w:val="00C4179F"/>
    <w:rsid w:val="00C425D1"/>
    <w:rsid w:val="00C42707"/>
    <w:rsid w:val="00C42A54"/>
    <w:rsid w:val="00C43838"/>
    <w:rsid w:val="00C443B3"/>
    <w:rsid w:val="00C525BA"/>
    <w:rsid w:val="00C546A0"/>
    <w:rsid w:val="00C5527C"/>
    <w:rsid w:val="00C65F7B"/>
    <w:rsid w:val="00C7074C"/>
    <w:rsid w:val="00C74950"/>
    <w:rsid w:val="00C804E6"/>
    <w:rsid w:val="00C856A2"/>
    <w:rsid w:val="00C8585B"/>
    <w:rsid w:val="00C87E8A"/>
    <w:rsid w:val="00C90371"/>
    <w:rsid w:val="00C90F90"/>
    <w:rsid w:val="00C91DA4"/>
    <w:rsid w:val="00C91FD2"/>
    <w:rsid w:val="00C921B7"/>
    <w:rsid w:val="00C929AF"/>
    <w:rsid w:val="00C95EFC"/>
    <w:rsid w:val="00CA40B2"/>
    <w:rsid w:val="00CA6C38"/>
    <w:rsid w:val="00CA7EEA"/>
    <w:rsid w:val="00CB20D5"/>
    <w:rsid w:val="00CB48CF"/>
    <w:rsid w:val="00CB67FC"/>
    <w:rsid w:val="00CC017E"/>
    <w:rsid w:val="00CC1790"/>
    <w:rsid w:val="00CC2380"/>
    <w:rsid w:val="00CC5DAB"/>
    <w:rsid w:val="00CC6891"/>
    <w:rsid w:val="00CC7A0D"/>
    <w:rsid w:val="00CD01AD"/>
    <w:rsid w:val="00CD0740"/>
    <w:rsid w:val="00CD4071"/>
    <w:rsid w:val="00CD5236"/>
    <w:rsid w:val="00CD6BF5"/>
    <w:rsid w:val="00CD7D2F"/>
    <w:rsid w:val="00CE0E57"/>
    <w:rsid w:val="00CE2B6C"/>
    <w:rsid w:val="00CF27F0"/>
    <w:rsid w:val="00CF3597"/>
    <w:rsid w:val="00CF5C64"/>
    <w:rsid w:val="00CF6800"/>
    <w:rsid w:val="00CF6D11"/>
    <w:rsid w:val="00D02BA9"/>
    <w:rsid w:val="00D03B3E"/>
    <w:rsid w:val="00D04D0C"/>
    <w:rsid w:val="00D06B9F"/>
    <w:rsid w:val="00D12262"/>
    <w:rsid w:val="00D13F8F"/>
    <w:rsid w:val="00D14046"/>
    <w:rsid w:val="00D22B52"/>
    <w:rsid w:val="00D237F8"/>
    <w:rsid w:val="00D23D5C"/>
    <w:rsid w:val="00D331CB"/>
    <w:rsid w:val="00D34132"/>
    <w:rsid w:val="00D36A66"/>
    <w:rsid w:val="00D37F0D"/>
    <w:rsid w:val="00D4268E"/>
    <w:rsid w:val="00D44473"/>
    <w:rsid w:val="00D45C0A"/>
    <w:rsid w:val="00D52C4C"/>
    <w:rsid w:val="00D53DF4"/>
    <w:rsid w:val="00D57696"/>
    <w:rsid w:val="00D6144E"/>
    <w:rsid w:val="00D614AF"/>
    <w:rsid w:val="00D64387"/>
    <w:rsid w:val="00D6444D"/>
    <w:rsid w:val="00D70375"/>
    <w:rsid w:val="00D718BF"/>
    <w:rsid w:val="00D71AAC"/>
    <w:rsid w:val="00D74AB9"/>
    <w:rsid w:val="00D756B7"/>
    <w:rsid w:val="00D76716"/>
    <w:rsid w:val="00D76828"/>
    <w:rsid w:val="00D76A66"/>
    <w:rsid w:val="00D76F65"/>
    <w:rsid w:val="00D77415"/>
    <w:rsid w:val="00D80461"/>
    <w:rsid w:val="00D809A4"/>
    <w:rsid w:val="00D80C9E"/>
    <w:rsid w:val="00D82E59"/>
    <w:rsid w:val="00D8361B"/>
    <w:rsid w:val="00D84CF7"/>
    <w:rsid w:val="00D90366"/>
    <w:rsid w:val="00D94A9C"/>
    <w:rsid w:val="00D959B0"/>
    <w:rsid w:val="00D970B7"/>
    <w:rsid w:val="00DA01BB"/>
    <w:rsid w:val="00DA1298"/>
    <w:rsid w:val="00DA185C"/>
    <w:rsid w:val="00DA194C"/>
    <w:rsid w:val="00DA37B9"/>
    <w:rsid w:val="00DA3880"/>
    <w:rsid w:val="00DA3E32"/>
    <w:rsid w:val="00DA5456"/>
    <w:rsid w:val="00DA643F"/>
    <w:rsid w:val="00DA687E"/>
    <w:rsid w:val="00DA6CE0"/>
    <w:rsid w:val="00DB2789"/>
    <w:rsid w:val="00DB5403"/>
    <w:rsid w:val="00DB6E01"/>
    <w:rsid w:val="00DB70F4"/>
    <w:rsid w:val="00DC142A"/>
    <w:rsid w:val="00DC21D0"/>
    <w:rsid w:val="00DC4838"/>
    <w:rsid w:val="00DC5638"/>
    <w:rsid w:val="00DC67A4"/>
    <w:rsid w:val="00DC79AC"/>
    <w:rsid w:val="00DD0C94"/>
    <w:rsid w:val="00DD5068"/>
    <w:rsid w:val="00DD5574"/>
    <w:rsid w:val="00DD647B"/>
    <w:rsid w:val="00DD66B8"/>
    <w:rsid w:val="00DD6DB5"/>
    <w:rsid w:val="00DE090F"/>
    <w:rsid w:val="00DE2021"/>
    <w:rsid w:val="00DE6BF2"/>
    <w:rsid w:val="00DF150F"/>
    <w:rsid w:val="00DF1E57"/>
    <w:rsid w:val="00DF1F70"/>
    <w:rsid w:val="00DF4FBD"/>
    <w:rsid w:val="00DF5412"/>
    <w:rsid w:val="00E006A7"/>
    <w:rsid w:val="00E0073E"/>
    <w:rsid w:val="00E012DE"/>
    <w:rsid w:val="00E02331"/>
    <w:rsid w:val="00E05FA3"/>
    <w:rsid w:val="00E065DF"/>
    <w:rsid w:val="00E077F9"/>
    <w:rsid w:val="00E11590"/>
    <w:rsid w:val="00E13175"/>
    <w:rsid w:val="00E150CE"/>
    <w:rsid w:val="00E15422"/>
    <w:rsid w:val="00E16022"/>
    <w:rsid w:val="00E2280A"/>
    <w:rsid w:val="00E23887"/>
    <w:rsid w:val="00E24EA7"/>
    <w:rsid w:val="00E26ACA"/>
    <w:rsid w:val="00E27E33"/>
    <w:rsid w:val="00E34A17"/>
    <w:rsid w:val="00E36950"/>
    <w:rsid w:val="00E4044D"/>
    <w:rsid w:val="00E41F08"/>
    <w:rsid w:val="00E4260F"/>
    <w:rsid w:val="00E42772"/>
    <w:rsid w:val="00E44F2F"/>
    <w:rsid w:val="00E47D6F"/>
    <w:rsid w:val="00E52D27"/>
    <w:rsid w:val="00E52DCF"/>
    <w:rsid w:val="00E53CC6"/>
    <w:rsid w:val="00E54090"/>
    <w:rsid w:val="00E54FB9"/>
    <w:rsid w:val="00E56AAF"/>
    <w:rsid w:val="00E76E50"/>
    <w:rsid w:val="00E771C3"/>
    <w:rsid w:val="00E77E70"/>
    <w:rsid w:val="00E807D0"/>
    <w:rsid w:val="00E83A4F"/>
    <w:rsid w:val="00E83AB0"/>
    <w:rsid w:val="00E853E1"/>
    <w:rsid w:val="00E9127C"/>
    <w:rsid w:val="00E91ABD"/>
    <w:rsid w:val="00E932F1"/>
    <w:rsid w:val="00E936FC"/>
    <w:rsid w:val="00E96AA8"/>
    <w:rsid w:val="00E97B28"/>
    <w:rsid w:val="00EA40A2"/>
    <w:rsid w:val="00EA5CF7"/>
    <w:rsid w:val="00EA7369"/>
    <w:rsid w:val="00EB23A4"/>
    <w:rsid w:val="00EB3216"/>
    <w:rsid w:val="00EC00CC"/>
    <w:rsid w:val="00EC0CE8"/>
    <w:rsid w:val="00EC21A1"/>
    <w:rsid w:val="00EC2327"/>
    <w:rsid w:val="00EE19ED"/>
    <w:rsid w:val="00EE1F68"/>
    <w:rsid w:val="00EE27F5"/>
    <w:rsid w:val="00EE6E01"/>
    <w:rsid w:val="00EF2CEA"/>
    <w:rsid w:val="00EF7094"/>
    <w:rsid w:val="00F026C3"/>
    <w:rsid w:val="00F03C3A"/>
    <w:rsid w:val="00F04F59"/>
    <w:rsid w:val="00F151A9"/>
    <w:rsid w:val="00F23DB3"/>
    <w:rsid w:val="00F24377"/>
    <w:rsid w:val="00F2469A"/>
    <w:rsid w:val="00F24A08"/>
    <w:rsid w:val="00F24ED3"/>
    <w:rsid w:val="00F26D12"/>
    <w:rsid w:val="00F32039"/>
    <w:rsid w:val="00F35303"/>
    <w:rsid w:val="00F37ABD"/>
    <w:rsid w:val="00F40296"/>
    <w:rsid w:val="00F431B7"/>
    <w:rsid w:val="00F50137"/>
    <w:rsid w:val="00F50B4B"/>
    <w:rsid w:val="00F512E3"/>
    <w:rsid w:val="00F51809"/>
    <w:rsid w:val="00F51F1E"/>
    <w:rsid w:val="00F52D80"/>
    <w:rsid w:val="00F540A9"/>
    <w:rsid w:val="00F54216"/>
    <w:rsid w:val="00F553CA"/>
    <w:rsid w:val="00F55490"/>
    <w:rsid w:val="00F56B88"/>
    <w:rsid w:val="00F56C42"/>
    <w:rsid w:val="00F5778C"/>
    <w:rsid w:val="00F6295A"/>
    <w:rsid w:val="00F63289"/>
    <w:rsid w:val="00F6427B"/>
    <w:rsid w:val="00F65AA2"/>
    <w:rsid w:val="00F668BA"/>
    <w:rsid w:val="00F703D1"/>
    <w:rsid w:val="00F71076"/>
    <w:rsid w:val="00F71871"/>
    <w:rsid w:val="00F71B1B"/>
    <w:rsid w:val="00F740D3"/>
    <w:rsid w:val="00F7496A"/>
    <w:rsid w:val="00F75A41"/>
    <w:rsid w:val="00F7763F"/>
    <w:rsid w:val="00F7793C"/>
    <w:rsid w:val="00F77FCE"/>
    <w:rsid w:val="00F80C1F"/>
    <w:rsid w:val="00F81CDB"/>
    <w:rsid w:val="00F847F7"/>
    <w:rsid w:val="00F8748E"/>
    <w:rsid w:val="00F911AC"/>
    <w:rsid w:val="00F933B0"/>
    <w:rsid w:val="00F93781"/>
    <w:rsid w:val="00F94C48"/>
    <w:rsid w:val="00F951E5"/>
    <w:rsid w:val="00F95C69"/>
    <w:rsid w:val="00F96BE9"/>
    <w:rsid w:val="00F97347"/>
    <w:rsid w:val="00FA0300"/>
    <w:rsid w:val="00FA142A"/>
    <w:rsid w:val="00FA26EF"/>
    <w:rsid w:val="00FA2E28"/>
    <w:rsid w:val="00FA7838"/>
    <w:rsid w:val="00FB26BE"/>
    <w:rsid w:val="00FB2F68"/>
    <w:rsid w:val="00FB57E6"/>
    <w:rsid w:val="00FB62D5"/>
    <w:rsid w:val="00FC28F6"/>
    <w:rsid w:val="00FC4D3A"/>
    <w:rsid w:val="00FD2ECC"/>
    <w:rsid w:val="00FD43F8"/>
    <w:rsid w:val="00FD624B"/>
    <w:rsid w:val="00FD767D"/>
    <w:rsid w:val="00FE1790"/>
    <w:rsid w:val="00FE41A9"/>
    <w:rsid w:val="00FE5AA8"/>
    <w:rsid w:val="00FF0324"/>
    <w:rsid w:val="00FF0FA2"/>
    <w:rsid w:val="00FF1037"/>
    <w:rsid w:val="00FF3779"/>
    <w:rsid w:val="00FF5071"/>
    <w:rsid w:val="00FF5C96"/>
    <w:rsid w:val="00FF5D5A"/>
    <w:rsid w:val="00FF5F35"/>
    <w:rsid w:val="00FF64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1"/>
    <o:shapelayout v:ext="edit">
      <o:idmap v:ext="edit" data="2"/>
    </o:shapelayout>
  </w:shapeDefaults>
  <w:decimalSymbol w:val=","/>
  <w:listSeparator w:val=";"/>
  <w14:docId w14:val="612A6921"/>
  <w15:docId w15:val="{43A65BF2-6840-4EDE-A89D-87CD1EFE8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HAnsi"/>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48CF"/>
    <w:pPr>
      <w:overflowPunct w:val="0"/>
      <w:autoSpaceDE w:val="0"/>
      <w:autoSpaceDN w:val="0"/>
      <w:adjustRightInd w:val="0"/>
      <w:spacing w:after="0" w:line="240" w:lineRule="auto"/>
      <w:textAlignment w:val="baseline"/>
    </w:pPr>
  </w:style>
  <w:style w:type="paragraph" w:styleId="Titre1">
    <w:name w:val="heading 1"/>
    <w:basedOn w:val="Normal"/>
    <w:next w:val="Normal"/>
    <w:link w:val="Titre1Car"/>
    <w:qFormat/>
    <w:rsid w:val="00BB00B5"/>
    <w:pPr>
      <w:keepNext/>
      <w:numPr>
        <w:numId w:val="2"/>
      </w:numPr>
      <w:jc w:val="center"/>
      <w:outlineLvl w:val="0"/>
    </w:pPr>
    <w:rPr>
      <w:rFonts w:ascii="Verdana" w:hAnsi="Verdana"/>
      <w:b/>
    </w:rPr>
  </w:style>
  <w:style w:type="paragraph" w:styleId="Titre2">
    <w:name w:val="heading 2"/>
    <w:basedOn w:val="Normal"/>
    <w:next w:val="Normal"/>
    <w:link w:val="Titre2Car"/>
    <w:qFormat/>
    <w:rsid w:val="00BB00B5"/>
    <w:pPr>
      <w:keepNext/>
      <w:numPr>
        <w:ilvl w:val="1"/>
        <w:numId w:val="2"/>
      </w:numPr>
      <w:jc w:val="center"/>
      <w:outlineLvl w:val="1"/>
    </w:pPr>
    <w:rPr>
      <w:rFonts w:ascii="Verdana" w:hAnsi="Verdana"/>
      <w:b/>
      <w:sz w:val="22"/>
    </w:rPr>
  </w:style>
  <w:style w:type="paragraph" w:styleId="Titre3">
    <w:name w:val="heading 3"/>
    <w:basedOn w:val="Normal"/>
    <w:next w:val="Normal"/>
    <w:link w:val="Titre3Car"/>
    <w:qFormat/>
    <w:rsid w:val="00BB00B5"/>
    <w:pPr>
      <w:keepNext/>
      <w:numPr>
        <w:ilvl w:val="2"/>
        <w:numId w:val="2"/>
      </w:numPr>
      <w:ind w:right="566"/>
      <w:jc w:val="both"/>
      <w:outlineLvl w:val="2"/>
    </w:pPr>
    <w:rPr>
      <w:rFonts w:ascii="Verdana" w:hAnsi="Verdana"/>
      <w:b/>
      <w:sz w:val="22"/>
    </w:rPr>
  </w:style>
  <w:style w:type="paragraph" w:styleId="Titre4">
    <w:name w:val="heading 4"/>
    <w:basedOn w:val="Normal"/>
    <w:next w:val="Normal"/>
    <w:link w:val="Titre4Car"/>
    <w:qFormat/>
    <w:rsid w:val="00BB00B5"/>
    <w:pPr>
      <w:keepNext/>
      <w:numPr>
        <w:ilvl w:val="3"/>
        <w:numId w:val="2"/>
      </w:numPr>
      <w:tabs>
        <w:tab w:val="left" w:pos="3686"/>
      </w:tabs>
      <w:ind w:right="566"/>
      <w:outlineLvl w:val="3"/>
    </w:pPr>
    <w:rPr>
      <w:rFonts w:ascii="Verdana" w:hAnsi="Verdana"/>
      <w:b/>
    </w:rPr>
  </w:style>
  <w:style w:type="paragraph" w:styleId="Titre5">
    <w:name w:val="heading 5"/>
    <w:basedOn w:val="Normal"/>
    <w:next w:val="Normal"/>
    <w:link w:val="Titre5Car"/>
    <w:qFormat/>
    <w:rsid w:val="00BB00B5"/>
    <w:pPr>
      <w:keepNext/>
      <w:numPr>
        <w:ilvl w:val="4"/>
        <w:numId w:val="2"/>
      </w:numPr>
      <w:ind w:right="29"/>
      <w:jc w:val="both"/>
      <w:outlineLvl w:val="4"/>
    </w:pPr>
    <w:rPr>
      <w:rFonts w:ascii="Verdana" w:hAnsi="Verdana"/>
      <w:b/>
    </w:rPr>
  </w:style>
  <w:style w:type="paragraph" w:styleId="Titre6">
    <w:name w:val="heading 6"/>
    <w:basedOn w:val="Normal"/>
    <w:next w:val="Normal"/>
    <w:link w:val="Titre6Car"/>
    <w:qFormat/>
    <w:rsid w:val="00BB00B5"/>
    <w:pPr>
      <w:keepNext/>
      <w:numPr>
        <w:ilvl w:val="5"/>
        <w:numId w:val="2"/>
      </w:numPr>
      <w:outlineLvl w:val="5"/>
    </w:pPr>
    <w:rPr>
      <w:rFonts w:ascii="Verdana" w:hAnsi="Verdana"/>
      <w:u w:val="single"/>
    </w:rPr>
  </w:style>
  <w:style w:type="paragraph" w:styleId="Titre7">
    <w:name w:val="heading 7"/>
    <w:basedOn w:val="Normal"/>
    <w:next w:val="Normal"/>
    <w:link w:val="Titre7Car"/>
    <w:qFormat/>
    <w:rsid w:val="00BB00B5"/>
    <w:pPr>
      <w:keepNext/>
      <w:numPr>
        <w:ilvl w:val="6"/>
        <w:numId w:val="2"/>
      </w:numPr>
      <w:jc w:val="both"/>
      <w:outlineLvl w:val="6"/>
    </w:pPr>
    <w:rPr>
      <w:rFonts w:ascii="Verdana" w:hAnsi="Verdana"/>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B00B5"/>
    <w:rPr>
      <w:rFonts w:ascii="Verdana" w:hAnsi="Verdana"/>
      <w:b/>
    </w:rPr>
  </w:style>
  <w:style w:type="character" w:customStyle="1" w:styleId="Titre2Car">
    <w:name w:val="Titre 2 Car"/>
    <w:basedOn w:val="Policepardfaut"/>
    <w:link w:val="Titre2"/>
    <w:rsid w:val="00BB00B5"/>
    <w:rPr>
      <w:rFonts w:ascii="Verdana" w:hAnsi="Verdana"/>
      <w:b/>
      <w:sz w:val="22"/>
    </w:rPr>
  </w:style>
  <w:style w:type="character" w:customStyle="1" w:styleId="Titre3Car">
    <w:name w:val="Titre 3 Car"/>
    <w:basedOn w:val="Policepardfaut"/>
    <w:link w:val="Titre3"/>
    <w:rsid w:val="00BB00B5"/>
    <w:rPr>
      <w:rFonts w:ascii="Verdana" w:hAnsi="Verdana"/>
      <w:b/>
      <w:sz w:val="22"/>
    </w:rPr>
  </w:style>
  <w:style w:type="character" w:customStyle="1" w:styleId="Titre4Car">
    <w:name w:val="Titre 4 Car"/>
    <w:basedOn w:val="Policepardfaut"/>
    <w:link w:val="Titre4"/>
    <w:rsid w:val="00BB00B5"/>
    <w:rPr>
      <w:rFonts w:ascii="Verdana" w:hAnsi="Verdana"/>
      <w:b/>
    </w:rPr>
  </w:style>
  <w:style w:type="character" w:customStyle="1" w:styleId="Titre5Car">
    <w:name w:val="Titre 5 Car"/>
    <w:basedOn w:val="Policepardfaut"/>
    <w:link w:val="Titre5"/>
    <w:rsid w:val="00BB00B5"/>
    <w:rPr>
      <w:rFonts w:ascii="Verdana" w:hAnsi="Verdana"/>
      <w:b/>
    </w:rPr>
  </w:style>
  <w:style w:type="character" w:customStyle="1" w:styleId="Titre6Car">
    <w:name w:val="Titre 6 Car"/>
    <w:basedOn w:val="Policepardfaut"/>
    <w:link w:val="Titre6"/>
    <w:rsid w:val="00BB00B5"/>
    <w:rPr>
      <w:rFonts w:ascii="Verdana" w:hAnsi="Verdana"/>
      <w:u w:val="single"/>
    </w:rPr>
  </w:style>
  <w:style w:type="character" w:customStyle="1" w:styleId="Titre7Car">
    <w:name w:val="Titre 7 Car"/>
    <w:basedOn w:val="Policepardfaut"/>
    <w:link w:val="Titre7"/>
    <w:rsid w:val="00BB00B5"/>
    <w:rPr>
      <w:rFonts w:ascii="Verdana" w:hAnsi="Verdana"/>
      <w:b/>
      <w:bCs/>
    </w:rPr>
  </w:style>
  <w:style w:type="paragraph" w:styleId="Pieddepage">
    <w:name w:val="footer"/>
    <w:basedOn w:val="Normal"/>
    <w:link w:val="PieddepageCar"/>
    <w:semiHidden/>
    <w:rsid w:val="00BB00B5"/>
    <w:pPr>
      <w:tabs>
        <w:tab w:val="center" w:pos="4819"/>
        <w:tab w:val="right" w:pos="9071"/>
      </w:tabs>
    </w:pPr>
  </w:style>
  <w:style w:type="character" w:customStyle="1" w:styleId="PieddepageCar">
    <w:name w:val="Pied de page Car"/>
    <w:basedOn w:val="Policepardfaut"/>
    <w:link w:val="Pieddepage"/>
    <w:semiHidden/>
    <w:rsid w:val="00BB00B5"/>
    <w:rPr>
      <w:rFonts w:ascii="New York" w:eastAsia="Times New Roman" w:hAnsi="New York" w:cs="Times New Roman"/>
      <w:sz w:val="24"/>
      <w:szCs w:val="20"/>
      <w:lang w:eastAsia="fr-FR"/>
    </w:rPr>
  </w:style>
  <w:style w:type="paragraph" w:styleId="En-tte">
    <w:name w:val="header"/>
    <w:basedOn w:val="Normal"/>
    <w:link w:val="En-tteCar"/>
    <w:semiHidden/>
    <w:rsid w:val="00BB00B5"/>
    <w:pPr>
      <w:tabs>
        <w:tab w:val="center" w:pos="4819"/>
        <w:tab w:val="right" w:pos="9071"/>
      </w:tabs>
    </w:pPr>
  </w:style>
  <w:style w:type="character" w:customStyle="1" w:styleId="En-tteCar">
    <w:name w:val="En-tête Car"/>
    <w:basedOn w:val="Policepardfaut"/>
    <w:link w:val="En-tte"/>
    <w:semiHidden/>
    <w:rsid w:val="00BB00B5"/>
    <w:rPr>
      <w:rFonts w:ascii="New York" w:eastAsia="Times New Roman" w:hAnsi="New York" w:cs="Times New Roman"/>
      <w:sz w:val="24"/>
      <w:szCs w:val="20"/>
      <w:lang w:eastAsia="fr-FR"/>
    </w:rPr>
  </w:style>
  <w:style w:type="character" w:styleId="Numrodepage">
    <w:name w:val="page number"/>
    <w:basedOn w:val="Policepardfaut"/>
    <w:semiHidden/>
    <w:rsid w:val="00BB00B5"/>
  </w:style>
  <w:style w:type="paragraph" w:styleId="Corpsdetexte">
    <w:name w:val="Body Text"/>
    <w:basedOn w:val="Normal"/>
    <w:link w:val="CorpsdetexteCar"/>
    <w:semiHidden/>
    <w:rsid w:val="00BB00B5"/>
    <w:pPr>
      <w:jc w:val="center"/>
    </w:pPr>
    <w:rPr>
      <w:rFonts w:ascii="Verdana" w:hAnsi="Verdana"/>
      <w:b/>
      <w:sz w:val="28"/>
    </w:rPr>
  </w:style>
  <w:style w:type="character" w:customStyle="1" w:styleId="CorpsdetexteCar">
    <w:name w:val="Corps de texte Car"/>
    <w:basedOn w:val="Policepardfaut"/>
    <w:link w:val="Corpsdetexte"/>
    <w:semiHidden/>
    <w:rsid w:val="00BB00B5"/>
    <w:rPr>
      <w:rFonts w:ascii="Verdana" w:eastAsia="Times New Roman" w:hAnsi="Verdana" w:cs="Times New Roman"/>
      <w:b/>
      <w:sz w:val="28"/>
      <w:szCs w:val="20"/>
      <w:lang w:eastAsia="fr-FR"/>
    </w:rPr>
  </w:style>
  <w:style w:type="paragraph" w:styleId="Normalcentr">
    <w:name w:val="Block Text"/>
    <w:basedOn w:val="Normal"/>
    <w:semiHidden/>
    <w:rsid w:val="00BB00B5"/>
    <w:pPr>
      <w:ind w:left="840" w:right="566"/>
    </w:pPr>
    <w:rPr>
      <w:rFonts w:ascii="Verdana" w:hAnsi="Verdana"/>
      <w:b/>
      <w:bCs/>
      <w:i/>
    </w:rPr>
  </w:style>
  <w:style w:type="paragraph" w:styleId="Retraitcorpsdetexte">
    <w:name w:val="Body Text Indent"/>
    <w:basedOn w:val="Normal"/>
    <w:link w:val="RetraitcorpsdetexteCar"/>
    <w:semiHidden/>
    <w:rsid w:val="00BB00B5"/>
    <w:pPr>
      <w:ind w:left="851"/>
      <w:jc w:val="both"/>
    </w:pPr>
    <w:rPr>
      <w:rFonts w:ascii="Verdana" w:hAnsi="Verdana"/>
    </w:rPr>
  </w:style>
  <w:style w:type="character" w:customStyle="1" w:styleId="RetraitcorpsdetexteCar">
    <w:name w:val="Retrait corps de texte Car"/>
    <w:basedOn w:val="Policepardfaut"/>
    <w:link w:val="Retraitcorpsdetexte"/>
    <w:semiHidden/>
    <w:rsid w:val="00BB00B5"/>
    <w:rPr>
      <w:rFonts w:ascii="Verdana" w:eastAsia="Times New Roman" w:hAnsi="Verdana" w:cs="Times New Roman"/>
      <w:sz w:val="20"/>
      <w:szCs w:val="20"/>
      <w:lang w:eastAsia="fr-FR"/>
    </w:rPr>
  </w:style>
  <w:style w:type="paragraph" w:styleId="Retraitcorpsdetexte2">
    <w:name w:val="Body Text Indent 2"/>
    <w:basedOn w:val="Normal"/>
    <w:link w:val="Retraitcorpsdetexte2Car"/>
    <w:semiHidden/>
    <w:rsid w:val="00BB00B5"/>
    <w:pPr>
      <w:ind w:left="851" w:hanging="851"/>
      <w:jc w:val="both"/>
    </w:pPr>
    <w:rPr>
      <w:rFonts w:ascii="Verdana" w:hAnsi="Verdana"/>
    </w:rPr>
  </w:style>
  <w:style w:type="character" w:customStyle="1" w:styleId="Retraitcorpsdetexte2Car">
    <w:name w:val="Retrait corps de texte 2 Car"/>
    <w:basedOn w:val="Policepardfaut"/>
    <w:link w:val="Retraitcorpsdetexte2"/>
    <w:semiHidden/>
    <w:rsid w:val="00BB00B5"/>
    <w:rPr>
      <w:rFonts w:ascii="Verdana" w:eastAsia="Times New Roman" w:hAnsi="Verdana" w:cs="Times New Roman"/>
      <w:sz w:val="20"/>
      <w:szCs w:val="20"/>
      <w:lang w:eastAsia="fr-FR"/>
    </w:rPr>
  </w:style>
  <w:style w:type="paragraph" w:styleId="Retraitcorpsdetexte3">
    <w:name w:val="Body Text Indent 3"/>
    <w:basedOn w:val="Normal"/>
    <w:link w:val="Retraitcorpsdetexte3Car"/>
    <w:semiHidden/>
    <w:rsid w:val="00BB00B5"/>
    <w:pPr>
      <w:ind w:left="567"/>
    </w:pPr>
    <w:rPr>
      <w:rFonts w:ascii="Verdana" w:hAnsi="Verdana"/>
    </w:rPr>
  </w:style>
  <w:style w:type="character" w:customStyle="1" w:styleId="Retraitcorpsdetexte3Car">
    <w:name w:val="Retrait corps de texte 3 Car"/>
    <w:basedOn w:val="Policepardfaut"/>
    <w:link w:val="Retraitcorpsdetexte3"/>
    <w:semiHidden/>
    <w:rsid w:val="00BB00B5"/>
    <w:rPr>
      <w:rFonts w:ascii="Verdana" w:eastAsia="Times New Roman" w:hAnsi="Verdana" w:cs="Times New Roman"/>
      <w:sz w:val="20"/>
      <w:szCs w:val="20"/>
      <w:lang w:eastAsia="fr-FR"/>
    </w:rPr>
  </w:style>
  <w:style w:type="paragraph" w:styleId="Corpsdetexte3">
    <w:name w:val="Body Text 3"/>
    <w:basedOn w:val="Normal"/>
    <w:link w:val="Corpsdetexte3Car"/>
    <w:semiHidden/>
    <w:rsid w:val="00BB00B5"/>
    <w:pPr>
      <w:overflowPunct/>
      <w:autoSpaceDE/>
      <w:autoSpaceDN/>
      <w:adjustRightInd/>
      <w:textAlignment w:val="auto"/>
    </w:pPr>
    <w:rPr>
      <w:rFonts w:ascii="Verdana" w:eastAsia="Arial Unicode MS" w:hAnsi="Verdana" w:cs="Arial Unicode MS"/>
      <w:sz w:val="18"/>
      <w:szCs w:val="24"/>
    </w:rPr>
  </w:style>
  <w:style w:type="character" w:customStyle="1" w:styleId="Corpsdetexte3Car">
    <w:name w:val="Corps de texte 3 Car"/>
    <w:basedOn w:val="Policepardfaut"/>
    <w:link w:val="Corpsdetexte3"/>
    <w:semiHidden/>
    <w:rsid w:val="00BB00B5"/>
    <w:rPr>
      <w:rFonts w:ascii="Verdana" w:eastAsia="Arial Unicode MS" w:hAnsi="Verdana" w:cs="Arial Unicode MS"/>
      <w:sz w:val="18"/>
      <w:szCs w:val="24"/>
      <w:lang w:eastAsia="fr-FR"/>
    </w:rPr>
  </w:style>
  <w:style w:type="paragraph" w:styleId="Notedebasdepage">
    <w:name w:val="footnote text"/>
    <w:basedOn w:val="Normal"/>
    <w:link w:val="NotedebasdepageCar"/>
    <w:semiHidden/>
    <w:rsid w:val="00BB00B5"/>
    <w:pPr>
      <w:textAlignment w:val="auto"/>
    </w:pPr>
  </w:style>
  <w:style w:type="character" w:customStyle="1" w:styleId="NotedebasdepageCar">
    <w:name w:val="Note de bas de page Car"/>
    <w:basedOn w:val="Policepardfaut"/>
    <w:link w:val="Notedebasdepage"/>
    <w:semiHidden/>
    <w:rsid w:val="00BB00B5"/>
    <w:rPr>
      <w:rFonts w:ascii="New York" w:eastAsia="Times New Roman" w:hAnsi="New York" w:cs="Times New Roman"/>
      <w:sz w:val="20"/>
      <w:szCs w:val="20"/>
      <w:lang w:eastAsia="fr-FR"/>
    </w:rPr>
  </w:style>
  <w:style w:type="table" w:styleId="Grilledutableau">
    <w:name w:val="Table Grid"/>
    <w:basedOn w:val="TableauNormal"/>
    <w:uiPriority w:val="59"/>
    <w:rsid w:val="00BB00B5"/>
    <w:pPr>
      <w:spacing w:after="0" w:line="240" w:lineRule="auto"/>
    </w:pPr>
    <w:rPr>
      <w:rFonts w:ascii="New York" w:eastAsia="Times New Roman" w:hAnsi="New York" w:cs="Times New Roman"/>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rpsdetexte2">
    <w:name w:val="Body Text 2"/>
    <w:basedOn w:val="Normal"/>
    <w:link w:val="Corpsdetexte2Car"/>
    <w:uiPriority w:val="99"/>
    <w:unhideWhenUsed/>
    <w:rsid w:val="00BB00B5"/>
    <w:pPr>
      <w:spacing w:after="120" w:line="480" w:lineRule="auto"/>
    </w:pPr>
  </w:style>
  <w:style w:type="character" w:customStyle="1" w:styleId="Corpsdetexte2Car">
    <w:name w:val="Corps de texte 2 Car"/>
    <w:basedOn w:val="Policepardfaut"/>
    <w:link w:val="Corpsdetexte2"/>
    <w:uiPriority w:val="99"/>
    <w:rsid w:val="00BB00B5"/>
    <w:rPr>
      <w:rFonts w:ascii="New York" w:eastAsia="Times New Roman" w:hAnsi="New York" w:cs="Times New Roman"/>
      <w:sz w:val="24"/>
      <w:szCs w:val="20"/>
      <w:lang w:eastAsia="fr-FR"/>
    </w:rPr>
  </w:style>
  <w:style w:type="character" w:customStyle="1" w:styleId="stylecourrierlectronique15">
    <w:name w:val="stylecourrierlectronique15"/>
    <w:basedOn w:val="Policepardfaut"/>
    <w:rsid w:val="00BB00B5"/>
    <w:rPr>
      <w:rFonts w:ascii="Arial" w:hAnsi="Arial" w:cs="Arial"/>
      <w:color w:val="000000"/>
      <w:sz w:val="20"/>
    </w:rPr>
  </w:style>
  <w:style w:type="paragraph" w:styleId="Paragraphedeliste">
    <w:name w:val="List Paragraph"/>
    <w:aliases w:val="List."/>
    <w:basedOn w:val="Normal"/>
    <w:link w:val="ParagraphedelisteCar"/>
    <w:uiPriority w:val="34"/>
    <w:qFormat/>
    <w:rsid w:val="00BB00B5"/>
    <w:pPr>
      <w:overflowPunct/>
      <w:autoSpaceDE/>
      <w:autoSpaceDN/>
      <w:adjustRightInd/>
      <w:ind w:left="708"/>
      <w:jc w:val="both"/>
      <w:textAlignment w:val="auto"/>
    </w:pPr>
    <w:rPr>
      <w:rFonts w:ascii="Arial" w:hAnsi="Arial"/>
      <w:color w:val="000080"/>
    </w:rPr>
  </w:style>
  <w:style w:type="paragraph" w:styleId="PrformatHTML">
    <w:name w:val="HTML Preformatted"/>
    <w:basedOn w:val="Normal"/>
    <w:link w:val="PrformatHTMLCar"/>
    <w:semiHidden/>
    <w:rsid w:val="00BB0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Arial Unicode MS" w:eastAsia="Arial Unicode MS" w:hAnsi="Arial Unicode MS" w:cs="Arial Unicode MS"/>
      <w:color w:val="000000"/>
    </w:rPr>
  </w:style>
  <w:style w:type="character" w:customStyle="1" w:styleId="PrformatHTMLCar">
    <w:name w:val="Préformaté HTML Car"/>
    <w:basedOn w:val="Policepardfaut"/>
    <w:link w:val="PrformatHTML"/>
    <w:semiHidden/>
    <w:rsid w:val="00BB00B5"/>
    <w:rPr>
      <w:rFonts w:ascii="Arial Unicode MS" w:eastAsia="Arial Unicode MS" w:hAnsi="Arial Unicode MS" w:cs="Arial Unicode MS"/>
      <w:color w:val="000000"/>
      <w:sz w:val="20"/>
      <w:szCs w:val="20"/>
      <w:lang w:eastAsia="fr-FR"/>
    </w:rPr>
  </w:style>
  <w:style w:type="paragraph" w:customStyle="1" w:styleId="Corpsdetexte21">
    <w:name w:val="Corps de texte 21"/>
    <w:basedOn w:val="Normal"/>
    <w:rsid w:val="00BB00B5"/>
    <w:pPr>
      <w:suppressAutoHyphens/>
      <w:overflowPunct/>
      <w:autoSpaceDE/>
      <w:autoSpaceDN/>
      <w:adjustRightInd/>
      <w:jc w:val="center"/>
      <w:textAlignment w:val="auto"/>
    </w:pPr>
    <w:rPr>
      <w:rFonts w:ascii="Times New Roman" w:hAnsi="Times New Roman"/>
      <w:b/>
      <w:i/>
      <w:sz w:val="28"/>
      <w:lang w:eastAsia="ar-SA"/>
    </w:rPr>
  </w:style>
  <w:style w:type="paragraph" w:customStyle="1" w:styleId="PDGTITRE1">
    <w:name w:val="PDG TITRE 1"/>
    <w:basedOn w:val="Normal"/>
    <w:rsid w:val="00BB00B5"/>
    <w:pPr>
      <w:overflowPunct/>
      <w:autoSpaceDE/>
      <w:autoSpaceDN/>
      <w:bidi/>
      <w:adjustRightInd/>
      <w:spacing w:line="192" w:lineRule="auto"/>
      <w:jc w:val="both"/>
      <w:textAlignment w:val="auto"/>
    </w:pPr>
    <w:rPr>
      <w:rFonts w:ascii="Arial Black" w:hAnsi="Arial Black"/>
      <w:caps/>
      <w:color w:val="FFFFFF"/>
      <w:sz w:val="32"/>
      <w:szCs w:val="32"/>
    </w:rPr>
  </w:style>
  <w:style w:type="paragraph" w:customStyle="1" w:styleId="Corpstexte">
    <w:name w:val="Corps texte"/>
    <w:basedOn w:val="Normal"/>
    <w:rsid w:val="00BB00B5"/>
    <w:pPr>
      <w:overflowPunct/>
      <w:autoSpaceDE/>
      <w:autoSpaceDN/>
      <w:adjustRightInd/>
      <w:spacing w:after="120"/>
      <w:ind w:left="567"/>
      <w:jc w:val="both"/>
      <w:textAlignment w:val="auto"/>
    </w:pPr>
    <w:rPr>
      <w:rFonts w:ascii="Times New Roman" w:hAnsi="Times New Roman"/>
      <w:szCs w:val="24"/>
    </w:rPr>
  </w:style>
  <w:style w:type="paragraph" w:customStyle="1" w:styleId="SECTIONTITRE1">
    <w:name w:val="SECTION TITRE 1"/>
    <w:basedOn w:val="Normal"/>
    <w:next w:val="Normal"/>
    <w:rsid w:val="00BB00B5"/>
    <w:pPr>
      <w:framePr w:hSpace="142" w:vSpace="142" w:wrap="around" w:vAnchor="page" w:hAnchor="page" w:x="1135" w:y="568"/>
      <w:numPr>
        <w:numId w:val="1"/>
      </w:numPr>
      <w:overflowPunct/>
      <w:autoSpaceDE/>
      <w:autoSpaceDN/>
      <w:adjustRightInd/>
      <w:spacing w:before="100" w:beforeAutospacing="1" w:line="20" w:lineRule="atLeast"/>
      <w:textAlignment w:val="auto"/>
      <w:outlineLvl w:val="0"/>
    </w:pPr>
    <w:rPr>
      <w:rFonts w:ascii="Arial Black" w:hAnsi="Arial Black"/>
      <w:caps/>
      <w:sz w:val="28"/>
      <w:szCs w:val="24"/>
    </w:rPr>
  </w:style>
  <w:style w:type="paragraph" w:customStyle="1" w:styleId="SOUSTITRE1">
    <w:name w:val="SOUS TITRE 1"/>
    <w:basedOn w:val="Normal"/>
    <w:autoRedefine/>
    <w:rsid w:val="00BB00B5"/>
    <w:pPr>
      <w:numPr>
        <w:ilvl w:val="1"/>
        <w:numId w:val="1"/>
      </w:numPr>
      <w:pBdr>
        <w:bottom w:val="single" w:sz="4" w:space="1" w:color="auto"/>
      </w:pBdr>
      <w:tabs>
        <w:tab w:val="bar" w:pos="1134"/>
      </w:tabs>
      <w:overflowPunct/>
      <w:autoSpaceDE/>
      <w:autoSpaceDN/>
      <w:adjustRightInd/>
      <w:spacing w:after="360" w:line="280" w:lineRule="exact"/>
      <w:jc w:val="both"/>
      <w:textAlignment w:val="auto"/>
    </w:pPr>
    <w:rPr>
      <w:rFonts w:ascii="Arial Black" w:hAnsi="Arial Black"/>
      <w:bCs/>
      <w:iCs/>
      <w:caps/>
      <w:position w:val="3"/>
      <w:sz w:val="22"/>
    </w:rPr>
  </w:style>
  <w:style w:type="paragraph" w:customStyle="1" w:styleId="SOUSTITRE2">
    <w:name w:val="SOUS TITRE 2"/>
    <w:basedOn w:val="Normal"/>
    <w:next w:val="Normal"/>
    <w:autoRedefine/>
    <w:rsid w:val="00BB00B5"/>
    <w:pPr>
      <w:numPr>
        <w:ilvl w:val="2"/>
        <w:numId w:val="1"/>
      </w:numPr>
      <w:pBdr>
        <w:bottom w:val="single" w:sz="4" w:space="1" w:color="808080"/>
      </w:pBdr>
      <w:tabs>
        <w:tab w:val="left" w:pos="1134"/>
      </w:tabs>
      <w:overflowPunct/>
      <w:autoSpaceDE/>
      <w:autoSpaceDN/>
      <w:adjustRightInd/>
      <w:spacing w:before="120" w:after="240"/>
      <w:textAlignment w:val="auto"/>
      <w:outlineLvl w:val="2"/>
    </w:pPr>
    <w:rPr>
      <w:rFonts w:ascii="Helvetica" w:hAnsi="Helvetica"/>
      <w:b/>
      <w:position w:val="6"/>
      <w:sz w:val="22"/>
    </w:rPr>
  </w:style>
  <w:style w:type="paragraph" w:customStyle="1" w:styleId="Default">
    <w:name w:val="Default"/>
    <w:rsid w:val="00BB00B5"/>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Liste2">
    <w:name w:val="List 2"/>
    <w:basedOn w:val="Default"/>
    <w:next w:val="Default"/>
    <w:rsid w:val="00BB00B5"/>
    <w:rPr>
      <w:rFonts w:cs="Times New Roman"/>
      <w:color w:val="auto"/>
    </w:rPr>
  </w:style>
  <w:style w:type="paragraph" w:customStyle="1" w:styleId="texteint-ARIAL">
    <w:name w:val="texte int-ARIAL"/>
    <w:basedOn w:val="Normal"/>
    <w:autoRedefine/>
    <w:rsid w:val="00BB00B5"/>
    <w:pPr>
      <w:overflowPunct/>
      <w:autoSpaceDE/>
      <w:autoSpaceDN/>
      <w:adjustRightInd/>
      <w:spacing w:after="240" w:line="288" w:lineRule="auto"/>
      <w:jc w:val="both"/>
      <w:textAlignment w:val="auto"/>
    </w:pPr>
    <w:rPr>
      <w:rFonts w:ascii="Arial" w:hAnsi="Arial" w:cs="Arial"/>
      <w:sz w:val="18"/>
    </w:rPr>
  </w:style>
  <w:style w:type="paragraph" w:customStyle="1" w:styleId="NORMALCHARTE">
    <w:name w:val="NORMAL CHARTE"/>
    <w:basedOn w:val="Normal"/>
    <w:link w:val="NORMALCHARTECar"/>
    <w:rsid w:val="00BB00B5"/>
    <w:pPr>
      <w:overflowPunct/>
      <w:autoSpaceDE/>
      <w:autoSpaceDN/>
      <w:adjustRightInd/>
      <w:spacing w:after="240" w:line="288" w:lineRule="auto"/>
      <w:jc w:val="both"/>
      <w:textAlignment w:val="auto"/>
    </w:pPr>
    <w:rPr>
      <w:rFonts w:ascii="Arial" w:hAnsi="Arial" w:cs="Arial"/>
      <w:sz w:val="18"/>
      <w:szCs w:val="18"/>
    </w:rPr>
  </w:style>
  <w:style w:type="character" w:customStyle="1" w:styleId="NORMALCHARTECar">
    <w:name w:val="NORMAL CHARTE Car"/>
    <w:basedOn w:val="Policepardfaut"/>
    <w:link w:val="NORMALCHARTE"/>
    <w:rsid w:val="00BB00B5"/>
    <w:rPr>
      <w:rFonts w:ascii="Arial" w:eastAsia="Times New Roman" w:hAnsi="Arial" w:cs="Arial"/>
      <w:sz w:val="18"/>
      <w:szCs w:val="18"/>
      <w:lang w:eastAsia="fr-FR"/>
    </w:rPr>
  </w:style>
  <w:style w:type="paragraph" w:customStyle="1" w:styleId="C1-liste1erniveauIOSIS">
    <w:name w:val="C1 - liste 1er niveau IOSIS"/>
    <w:rsid w:val="00BB00B5"/>
    <w:pPr>
      <w:tabs>
        <w:tab w:val="left" w:pos="851"/>
        <w:tab w:val="left" w:pos="4536"/>
        <w:tab w:val="decimal" w:pos="6804"/>
      </w:tabs>
      <w:spacing w:after="120" w:line="240" w:lineRule="auto"/>
      <w:jc w:val="both"/>
    </w:pPr>
    <w:rPr>
      <w:rFonts w:ascii="Arial" w:eastAsia="Times New Roman" w:hAnsi="Arial" w:cs="Times New Roman"/>
      <w:szCs w:val="20"/>
      <w:lang w:eastAsia="fr-FR"/>
    </w:rPr>
  </w:style>
  <w:style w:type="character" w:styleId="Marquedecommentaire">
    <w:name w:val="annotation reference"/>
    <w:basedOn w:val="Policepardfaut"/>
    <w:uiPriority w:val="99"/>
    <w:semiHidden/>
    <w:rsid w:val="00BB00B5"/>
    <w:rPr>
      <w:sz w:val="16"/>
      <w:szCs w:val="16"/>
    </w:rPr>
  </w:style>
  <w:style w:type="paragraph" w:styleId="Commentaire">
    <w:name w:val="annotation text"/>
    <w:basedOn w:val="Normal"/>
    <w:link w:val="CommentaireCar"/>
    <w:uiPriority w:val="99"/>
    <w:rsid w:val="00BB00B5"/>
  </w:style>
  <w:style w:type="character" w:customStyle="1" w:styleId="CommentaireCar">
    <w:name w:val="Commentaire Car"/>
    <w:basedOn w:val="Policepardfaut"/>
    <w:link w:val="Commentaire"/>
    <w:uiPriority w:val="99"/>
    <w:rsid w:val="00BB00B5"/>
    <w:rPr>
      <w:rFonts w:ascii="New York" w:eastAsia="Times New Roman" w:hAnsi="New York" w:cs="Times New Roman"/>
      <w:sz w:val="20"/>
      <w:szCs w:val="20"/>
      <w:lang w:eastAsia="fr-FR"/>
    </w:rPr>
  </w:style>
  <w:style w:type="paragraph" w:styleId="Objetducommentaire">
    <w:name w:val="annotation subject"/>
    <w:basedOn w:val="Commentaire"/>
    <w:next w:val="Commentaire"/>
    <w:link w:val="ObjetducommentaireCar"/>
    <w:semiHidden/>
    <w:rsid w:val="00BB00B5"/>
    <w:rPr>
      <w:b/>
      <w:bCs/>
    </w:rPr>
  </w:style>
  <w:style w:type="character" w:customStyle="1" w:styleId="ObjetducommentaireCar">
    <w:name w:val="Objet du commentaire Car"/>
    <w:basedOn w:val="CommentaireCar"/>
    <w:link w:val="Objetducommentaire"/>
    <w:semiHidden/>
    <w:rsid w:val="00BB00B5"/>
    <w:rPr>
      <w:rFonts w:ascii="New York" w:eastAsia="Times New Roman" w:hAnsi="New York" w:cs="Times New Roman"/>
      <w:b/>
      <w:bCs/>
      <w:sz w:val="20"/>
      <w:szCs w:val="20"/>
      <w:lang w:eastAsia="fr-FR"/>
    </w:rPr>
  </w:style>
  <w:style w:type="paragraph" w:styleId="Textedebulles">
    <w:name w:val="Balloon Text"/>
    <w:basedOn w:val="Normal"/>
    <w:link w:val="TextedebullesCar"/>
    <w:semiHidden/>
    <w:rsid w:val="00BB00B5"/>
    <w:rPr>
      <w:rFonts w:ascii="Tahoma" w:hAnsi="Tahoma" w:cs="Tahoma"/>
      <w:sz w:val="16"/>
      <w:szCs w:val="16"/>
    </w:rPr>
  </w:style>
  <w:style w:type="character" w:customStyle="1" w:styleId="TextedebullesCar">
    <w:name w:val="Texte de bulles Car"/>
    <w:basedOn w:val="Policepardfaut"/>
    <w:link w:val="Textedebulles"/>
    <w:semiHidden/>
    <w:rsid w:val="00BB00B5"/>
    <w:rPr>
      <w:rFonts w:ascii="Tahoma" w:eastAsia="Times New Roman" w:hAnsi="Tahoma" w:cs="Tahoma"/>
      <w:sz w:val="16"/>
      <w:szCs w:val="16"/>
      <w:lang w:eastAsia="fr-FR"/>
    </w:rPr>
  </w:style>
  <w:style w:type="paragraph" w:styleId="NormalWeb">
    <w:name w:val="Normal (Web)"/>
    <w:basedOn w:val="Normal"/>
    <w:uiPriority w:val="99"/>
    <w:rsid w:val="00BB00B5"/>
    <w:pPr>
      <w:overflowPunct/>
      <w:autoSpaceDE/>
      <w:autoSpaceDN/>
      <w:adjustRightInd/>
      <w:spacing w:before="100" w:beforeAutospacing="1" w:after="100" w:afterAutospacing="1"/>
      <w:textAlignment w:val="auto"/>
    </w:pPr>
    <w:rPr>
      <w:rFonts w:ascii="Times New Roman" w:hAnsi="Times New Roman"/>
      <w:szCs w:val="24"/>
    </w:rPr>
  </w:style>
  <w:style w:type="paragraph" w:customStyle="1" w:styleId="1Car">
    <w:name w:val="1 Car"/>
    <w:basedOn w:val="Normal"/>
    <w:rsid w:val="00BB00B5"/>
    <w:pPr>
      <w:overflowPunct/>
      <w:autoSpaceDE/>
      <w:autoSpaceDN/>
      <w:adjustRightInd/>
      <w:spacing w:after="160" w:line="240" w:lineRule="exact"/>
      <w:jc w:val="both"/>
      <w:textAlignment w:val="auto"/>
    </w:pPr>
    <w:rPr>
      <w:rFonts w:ascii="Tahoma" w:hAnsi="Tahoma"/>
      <w:color w:val="000000"/>
      <w:lang w:val="en-US"/>
    </w:rPr>
  </w:style>
  <w:style w:type="paragraph" w:customStyle="1" w:styleId="TITRE20">
    <w:name w:val="TITRE2"/>
    <w:basedOn w:val="Normal"/>
    <w:rsid w:val="00BB00B5"/>
    <w:pPr>
      <w:overflowPunct/>
      <w:autoSpaceDE/>
      <w:autoSpaceDN/>
      <w:adjustRightInd/>
      <w:ind w:left="567"/>
      <w:jc w:val="both"/>
      <w:textAlignment w:val="auto"/>
    </w:pPr>
    <w:rPr>
      <w:rFonts w:ascii="Univers" w:hAnsi="Univers"/>
      <w:b/>
      <w:bCs/>
      <w:sz w:val="28"/>
      <w:szCs w:val="28"/>
    </w:rPr>
  </w:style>
  <w:style w:type="paragraph" w:customStyle="1" w:styleId="texteAFV">
    <w:name w:val="texte AFV"/>
    <w:basedOn w:val="Normal"/>
    <w:link w:val="texteAFVCar"/>
    <w:rsid w:val="00BB00B5"/>
    <w:pPr>
      <w:overflowPunct/>
      <w:autoSpaceDE/>
      <w:autoSpaceDN/>
      <w:adjustRightInd/>
      <w:jc w:val="both"/>
      <w:textAlignment w:val="auto"/>
    </w:pPr>
    <w:rPr>
      <w:rFonts w:cs="Arial"/>
      <w:szCs w:val="32"/>
    </w:rPr>
  </w:style>
  <w:style w:type="character" w:customStyle="1" w:styleId="texteAFVCar">
    <w:name w:val="texte AFV Car"/>
    <w:link w:val="texteAFV"/>
    <w:rsid w:val="00BB00B5"/>
    <w:rPr>
      <w:rFonts w:ascii="Calibri" w:eastAsia="Times New Roman" w:hAnsi="Calibri" w:cs="Arial"/>
      <w:sz w:val="24"/>
      <w:szCs w:val="32"/>
      <w:lang w:eastAsia="fr-FR"/>
    </w:rPr>
  </w:style>
  <w:style w:type="paragraph" w:styleId="TM1">
    <w:name w:val="toc 1"/>
    <w:basedOn w:val="Normal"/>
    <w:next w:val="Normal"/>
    <w:autoRedefine/>
    <w:uiPriority w:val="39"/>
    <w:rsid w:val="00BB00B5"/>
  </w:style>
  <w:style w:type="paragraph" w:styleId="TM2">
    <w:name w:val="toc 2"/>
    <w:basedOn w:val="Normal"/>
    <w:next w:val="Normal"/>
    <w:autoRedefine/>
    <w:uiPriority w:val="39"/>
    <w:rsid w:val="00BB00B5"/>
    <w:pPr>
      <w:ind w:left="240"/>
    </w:pPr>
  </w:style>
  <w:style w:type="character" w:styleId="Lienhypertexte">
    <w:name w:val="Hyperlink"/>
    <w:basedOn w:val="Policepardfaut"/>
    <w:uiPriority w:val="99"/>
    <w:rsid w:val="00BB00B5"/>
    <w:rPr>
      <w:color w:val="0000FF"/>
      <w:u w:val="single"/>
    </w:rPr>
  </w:style>
  <w:style w:type="character" w:styleId="Appelnotedebasdep">
    <w:name w:val="footnote reference"/>
    <w:basedOn w:val="Policepardfaut"/>
    <w:semiHidden/>
    <w:rsid w:val="00BB00B5"/>
    <w:rPr>
      <w:vertAlign w:val="superscript"/>
    </w:rPr>
  </w:style>
  <w:style w:type="character" w:styleId="Accentuation">
    <w:name w:val="Emphasis"/>
    <w:basedOn w:val="Policepardfaut"/>
    <w:qFormat/>
    <w:rsid w:val="00BB00B5"/>
    <w:rPr>
      <w:i/>
      <w:iCs/>
    </w:rPr>
  </w:style>
  <w:style w:type="paragraph" w:customStyle="1" w:styleId="Texte">
    <w:name w:val="Texte"/>
    <w:basedOn w:val="Normal"/>
    <w:rsid w:val="00BB00B5"/>
    <w:pPr>
      <w:overflowPunct/>
      <w:autoSpaceDE/>
      <w:autoSpaceDN/>
      <w:adjustRightInd/>
      <w:spacing w:before="100" w:beforeAutospacing="1" w:after="100" w:afterAutospacing="1"/>
      <w:jc w:val="both"/>
      <w:textAlignment w:val="auto"/>
    </w:pPr>
    <w:rPr>
      <w:rFonts w:ascii="Arial" w:hAnsi="Arial"/>
      <w:snapToGrid w:val="0"/>
    </w:rPr>
  </w:style>
  <w:style w:type="paragraph" w:customStyle="1" w:styleId="Lettre">
    <w:name w:val="Lettre"/>
    <w:rsid w:val="00BB00B5"/>
    <w:pPr>
      <w:spacing w:after="0" w:line="240" w:lineRule="auto"/>
      <w:jc w:val="both"/>
    </w:pPr>
    <w:rPr>
      <w:rFonts w:ascii="Times New Roman" w:eastAsia="Times New Roman" w:hAnsi="Times New Roman" w:cs="Times New Roman"/>
      <w:sz w:val="24"/>
      <w:szCs w:val="20"/>
      <w:lang w:eastAsia="fr-FR"/>
    </w:rPr>
  </w:style>
  <w:style w:type="paragraph" w:customStyle="1" w:styleId="Paragraphedeliste1">
    <w:name w:val="Paragraphe de liste1"/>
    <w:basedOn w:val="Normal"/>
    <w:rsid w:val="00BB00B5"/>
    <w:pPr>
      <w:overflowPunct/>
      <w:autoSpaceDE/>
      <w:autoSpaceDN/>
      <w:adjustRightInd/>
      <w:ind w:left="708"/>
      <w:textAlignment w:val="auto"/>
    </w:pPr>
    <w:rPr>
      <w:rFonts w:ascii="Times New Roman" w:hAnsi="Times New Roman"/>
    </w:rPr>
  </w:style>
  <w:style w:type="paragraph" w:customStyle="1" w:styleId="Retraitcorpsdetexte21">
    <w:name w:val="Retrait corps de texte 21"/>
    <w:basedOn w:val="Normal"/>
    <w:rsid w:val="009700E5"/>
    <w:pPr>
      <w:overflowPunct/>
      <w:autoSpaceDE/>
      <w:autoSpaceDN/>
      <w:adjustRightInd/>
      <w:ind w:left="360" w:firstLine="360"/>
      <w:jc w:val="both"/>
      <w:textAlignment w:val="auto"/>
    </w:pPr>
    <w:rPr>
      <w:rFonts w:ascii="Arial" w:hAnsi="Arial" w:cs="Arial"/>
      <w:sz w:val="22"/>
      <w:lang w:eastAsia="zh-CN"/>
    </w:rPr>
  </w:style>
  <w:style w:type="character" w:styleId="lev">
    <w:name w:val="Strong"/>
    <w:basedOn w:val="Policepardfaut"/>
    <w:uiPriority w:val="22"/>
    <w:qFormat/>
    <w:rsid w:val="006E4172"/>
    <w:rPr>
      <w:b/>
      <w:bCs/>
    </w:rPr>
  </w:style>
  <w:style w:type="paragraph" w:styleId="En-ttedetabledesmatires">
    <w:name w:val="TOC Heading"/>
    <w:basedOn w:val="Titre1"/>
    <w:next w:val="Normal"/>
    <w:uiPriority w:val="39"/>
    <w:unhideWhenUsed/>
    <w:qFormat/>
    <w:rsid w:val="00166789"/>
    <w:pPr>
      <w:keepLines/>
      <w:numPr>
        <w:numId w:val="0"/>
      </w:numPr>
      <w:overflowPunct/>
      <w:autoSpaceDE/>
      <w:autoSpaceDN/>
      <w:adjustRightInd/>
      <w:spacing w:before="240" w:line="259" w:lineRule="auto"/>
      <w:jc w:val="left"/>
      <w:textAlignment w:val="auto"/>
      <w:outlineLvl w:val="9"/>
    </w:pPr>
    <w:rPr>
      <w:rFonts w:asciiTheme="majorHAnsi" w:eastAsiaTheme="majorEastAsia" w:hAnsiTheme="majorHAnsi" w:cstheme="majorBidi"/>
      <w:b w:val="0"/>
      <w:color w:val="2E74B5" w:themeColor="accent1" w:themeShade="BF"/>
      <w:sz w:val="32"/>
      <w:szCs w:val="32"/>
    </w:rPr>
  </w:style>
  <w:style w:type="paragraph" w:styleId="TM3">
    <w:name w:val="toc 3"/>
    <w:basedOn w:val="Normal"/>
    <w:next w:val="Normal"/>
    <w:autoRedefine/>
    <w:uiPriority w:val="39"/>
    <w:unhideWhenUsed/>
    <w:rsid w:val="00166789"/>
    <w:pPr>
      <w:spacing w:after="100"/>
      <w:ind w:left="480"/>
    </w:pPr>
  </w:style>
  <w:style w:type="paragraph" w:customStyle="1" w:styleId="FTVArticle">
    <w:name w:val="FTV Article"/>
    <w:basedOn w:val="Normal"/>
    <w:link w:val="FTVArticleCar"/>
    <w:qFormat/>
    <w:rsid w:val="00AD725F"/>
    <w:pPr>
      <w:numPr>
        <w:numId w:val="7"/>
      </w:numPr>
      <w:pBdr>
        <w:bottom w:val="single" w:sz="4" w:space="1" w:color="auto"/>
      </w:pBdr>
      <w:overflowPunct/>
      <w:autoSpaceDE/>
      <w:autoSpaceDN/>
      <w:adjustRightInd/>
      <w:textAlignment w:val="auto"/>
    </w:pPr>
    <w:rPr>
      <w:rFonts w:ascii="FranceTV Brown TT Light" w:hAnsi="FranceTV Brown TT Light" w:cs="FranceTV Brown TT Light"/>
      <w:b/>
      <w:bCs/>
    </w:rPr>
  </w:style>
  <w:style w:type="character" w:customStyle="1" w:styleId="FTVArticleCar">
    <w:name w:val="FTV Article Car"/>
    <w:link w:val="FTVArticle"/>
    <w:rsid w:val="00AD725F"/>
    <w:rPr>
      <w:rFonts w:ascii="FranceTV Brown TT Light" w:hAnsi="FranceTV Brown TT Light" w:cs="FranceTV Brown TT Light"/>
      <w:b/>
      <w:bCs/>
    </w:rPr>
  </w:style>
  <w:style w:type="character" w:customStyle="1" w:styleId="StyleComplexeArial">
    <w:name w:val="Style (Complexe) Arial"/>
    <w:rsid w:val="00E96AA8"/>
    <w:rPr>
      <w:rFonts w:cs="Arial"/>
    </w:rPr>
  </w:style>
  <w:style w:type="paragraph" w:customStyle="1" w:styleId="2Listepoints">
    <w:name w:val="2 Liste points"/>
    <w:basedOn w:val="Normal"/>
    <w:link w:val="2ListepointsCar"/>
    <w:qFormat/>
    <w:rsid w:val="001E190E"/>
    <w:pPr>
      <w:numPr>
        <w:numId w:val="8"/>
      </w:numPr>
      <w:overflowPunct/>
      <w:autoSpaceDN/>
      <w:adjustRightInd/>
      <w:spacing w:after="120"/>
      <w:jc w:val="both"/>
      <w:textAlignment w:val="auto"/>
    </w:pPr>
    <w:rPr>
      <w:rFonts w:ascii="Arial" w:hAnsi="Arial"/>
      <w:sz w:val="22"/>
      <w:szCs w:val="24"/>
      <w:lang w:val="x-none" w:eastAsia="x-none"/>
    </w:rPr>
  </w:style>
  <w:style w:type="character" w:customStyle="1" w:styleId="2ListepointsCar">
    <w:name w:val="2 Liste points Car"/>
    <w:link w:val="2Listepoints"/>
    <w:rsid w:val="001E190E"/>
    <w:rPr>
      <w:rFonts w:ascii="Arial" w:hAnsi="Arial"/>
      <w:sz w:val="22"/>
      <w:szCs w:val="24"/>
      <w:lang w:val="x-none" w:eastAsia="x-none"/>
    </w:rPr>
  </w:style>
  <w:style w:type="paragraph" w:styleId="Listenumros2">
    <w:name w:val="List Number 2"/>
    <w:basedOn w:val="Normal"/>
    <w:semiHidden/>
    <w:rsid w:val="00D57696"/>
    <w:pPr>
      <w:numPr>
        <w:numId w:val="9"/>
      </w:numPr>
      <w:overflowPunct/>
      <w:autoSpaceDN/>
      <w:adjustRightInd/>
      <w:spacing w:before="120" w:after="120"/>
      <w:jc w:val="both"/>
      <w:textAlignment w:val="auto"/>
    </w:pPr>
    <w:rPr>
      <w:rFonts w:ascii="Arial" w:hAnsi="Arial" w:cs="Arial"/>
      <w:sz w:val="22"/>
      <w:szCs w:val="24"/>
    </w:rPr>
  </w:style>
  <w:style w:type="paragraph" w:customStyle="1" w:styleId="EspAv05">
    <w:name w:val="EspAv 0.5"/>
    <w:basedOn w:val="Normal"/>
    <w:rsid w:val="002C2AD1"/>
    <w:pPr>
      <w:keepLines/>
      <w:widowControl w:val="0"/>
      <w:overflowPunct/>
      <w:autoSpaceDN/>
      <w:adjustRightInd/>
      <w:spacing w:before="120" w:after="120"/>
      <w:ind w:firstLine="851"/>
      <w:jc w:val="both"/>
      <w:textAlignment w:val="auto"/>
    </w:pPr>
    <w:rPr>
      <w:rFonts w:ascii="Arial" w:hAnsi="Arial" w:cs="Arial"/>
      <w:sz w:val="22"/>
      <w:szCs w:val="24"/>
    </w:rPr>
  </w:style>
  <w:style w:type="paragraph" w:styleId="Listenumros">
    <w:name w:val="List Number"/>
    <w:basedOn w:val="Normal"/>
    <w:semiHidden/>
    <w:rsid w:val="00060C96"/>
    <w:pPr>
      <w:numPr>
        <w:numId w:val="10"/>
      </w:numPr>
      <w:overflowPunct/>
      <w:autoSpaceDN/>
      <w:adjustRightInd/>
      <w:spacing w:before="120" w:after="120"/>
      <w:jc w:val="both"/>
      <w:textAlignment w:val="auto"/>
    </w:pPr>
    <w:rPr>
      <w:rFonts w:ascii="Arial" w:eastAsia="Times New Roman" w:hAnsi="Arial" w:cs="Arial"/>
      <w:bCs/>
      <w:iCs/>
      <w:sz w:val="22"/>
      <w:szCs w:val="24"/>
      <w:lang w:eastAsia="fr-FR"/>
    </w:rPr>
  </w:style>
  <w:style w:type="paragraph" w:customStyle="1" w:styleId="2Listetirets">
    <w:name w:val="2 Liste tirets"/>
    <w:basedOn w:val="Normal"/>
    <w:link w:val="2ListetiretsCar"/>
    <w:qFormat/>
    <w:rsid w:val="007042F9"/>
    <w:pPr>
      <w:overflowPunct/>
      <w:autoSpaceDN/>
      <w:adjustRightInd/>
      <w:spacing w:after="120"/>
      <w:jc w:val="both"/>
      <w:textAlignment w:val="auto"/>
    </w:pPr>
    <w:rPr>
      <w:rFonts w:ascii="Arial" w:eastAsia="Times New Roman" w:hAnsi="Arial" w:cs="Times New Roman"/>
      <w:sz w:val="22"/>
      <w:szCs w:val="24"/>
      <w:lang w:val="x-none" w:eastAsia="x-none"/>
    </w:rPr>
  </w:style>
  <w:style w:type="character" w:customStyle="1" w:styleId="2ListetiretsCar">
    <w:name w:val="2 Liste tirets Car"/>
    <w:link w:val="2Listetirets"/>
    <w:rsid w:val="007042F9"/>
    <w:rPr>
      <w:rFonts w:ascii="Arial" w:eastAsia="Times New Roman" w:hAnsi="Arial" w:cs="Times New Roman"/>
      <w:sz w:val="22"/>
      <w:szCs w:val="24"/>
      <w:lang w:val="x-none" w:eastAsia="x-none"/>
    </w:rPr>
  </w:style>
  <w:style w:type="paragraph" w:customStyle="1" w:styleId="2Listecarrs">
    <w:name w:val="2 Liste carrés"/>
    <w:basedOn w:val="Normal"/>
    <w:link w:val="2ListecarrsCar"/>
    <w:qFormat/>
    <w:rsid w:val="007042F9"/>
    <w:pPr>
      <w:numPr>
        <w:numId w:val="11"/>
      </w:numPr>
      <w:overflowPunct/>
      <w:autoSpaceDN/>
      <w:adjustRightInd/>
      <w:spacing w:before="120" w:after="120"/>
      <w:jc w:val="both"/>
      <w:textAlignment w:val="auto"/>
    </w:pPr>
    <w:rPr>
      <w:rFonts w:ascii="Arial" w:eastAsia="Times New Roman" w:hAnsi="Arial" w:cs="Times New Roman"/>
      <w:sz w:val="22"/>
      <w:szCs w:val="24"/>
      <w:lang w:val="x-none" w:eastAsia="x-none"/>
    </w:rPr>
  </w:style>
  <w:style w:type="paragraph" w:customStyle="1" w:styleId="Adresse">
    <w:name w:val="Adresse"/>
    <w:basedOn w:val="Normal"/>
    <w:link w:val="AdresseCar"/>
    <w:uiPriority w:val="4"/>
    <w:qFormat/>
    <w:rsid w:val="007042F9"/>
    <w:pPr>
      <w:overflowPunct/>
      <w:autoSpaceDN/>
      <w:adjustRightInd/>
      <w:spacing w:after="60"/>
      <w:ind w:left="567"/>
      <w:jc w:val="both"/>
      <w:textAlignment w:val="auto"/>
    </w:pPr>
    <w:rPr>
      <w:rFonts w:ascii="Arial" w:eastAsia="Times New Roman" w:hAnsi="Arial" w:cs="Times New Roman"/>
      <w:sz w:val="22"/>
      <w:szCs w:val="24"/>
      <w:lang w:val="x-none" w:eastAsia="x-none"/>
    </w:rPr>
  </w:style>
  <w:style w:type="character" w:customStyle="1" w:styleId="2ListecarrsCar">
    <w:name w:val="2 Liste carrés Car"/>
    <w:link w:val="2Listecarrs"/>
    <w:rsid w:val="007042F9"/>
    <w:rPr>
      <w:rFonts w:ascii="Arial" w:eastAsia="Times New Roman" w:hAnsi="Arial" w:cs="Times New Roman"/>
      <w:sz w:val="22"/>
      <w:szCs w:val="24"/>
      <w:lang w:val="x-none" w:eastAsia="x-none"/>
    </w:rPr>
  </w:style>
  <w:style w:type="character" w:customStyle="1" w:styleId="AdresseCar">
    <w:name w:val="Adresse Car"/>
    <w:link w:val="Adresse"/>
    <w:uiPriority w:val="4"/>
    <w:rsid w:val="007042F9"/>
    <w:rPr>
      <w:rFonts w:ascii="Arial" w:eastAsia="Times New Roman" w:hAnsi="Arial" w:cs="Times New Roman"/>
      <w:sz w:val="22"/>
      <w:szCs w:val="24"/>
      <w:lang w:val="x-none" w:eastAsia="x-none"/>
    </w:rPr>
  </w:style>
  <w:style w:type="paragraph" w:customStyle="1" w:styleId="corpsdetexte0">
    <w:name w:val="corps de texte"/>
    <w:basedOn w:val="Normal"/>
    <w:rsid w:val="007042F9"/>
    <w:pPr>
      <w:widowControl w:val="0"/>
      <w:overflowPunct/>
      <w:autoSpaceDE/>
      <w:adjustRightInd/>
      <w:spacing w:before="198" w:line="264" w:lineRule="auto"/>
      <w:jc w:val="both"/>
    </w:pPr>
    <w:rPr>
      <w:rFonts w:ascii="Times New Roman" w:eastAsia="Times New Roman" w:hAnsi="Times New Roman" w:cs="Times New Roman"/>
      <w:kern w:val="3"/>
      <w:sz w:val="24"/>
      <w:szCs w:val="24"/>
      <w:lang w:eastAsia="ar-SA"/>
    </w:rPr>
  </w:style>
  <w:style w:type="paragraph" w:customStyle="1" w:styleId="2Listeflches">
    <w:name w:val="2 Liste flèches"/>
    <w:basedOn w:val="Normal"/>
    <w:link w:val="2ListeflchesCar"/>
    <w:qFormat/>
    <w:rsid w:val="001E673C"/>
    <w:pPr>
      <w:numPr>
        <w:numId w:val="12"/>
      </w:numPr>
      <w:overflowPunct/>
      <w:autoSpaceDN/>
      <w:adjustRightInd/>
      <w:spacing w:after="120"/>
      <w:ind w:left="714" w:hanging="357"/>
      <w:jc w:val="both"/>
      <w:textAlignment w:val="auto"/>
    </w:pPr>
    <w:rPr>
      <w:rFonts w:ascii="Arial" w:eastAsia="Times New Roman" w:hAnsi="Arial" w:cs="Times New Roman"/>
      <w:sz w:val="22"/>
      <w:szCs w:val="24"/>
      <w:lang w:val="x-none" w:eastAsia="x-none"/>
    </w:rPr>
  </w:style>
  <w:style w:type="character" w:customStyle="1" w:styleId="2ListeflchesCar">
    <w:name w:val="2 Liste flèches Car"/>
    <w:link w:val="2Listeflches"/>
    <w:rsid w:val="001E673C"/>
    <w:rPr>
      <w:rFonts w:ascii="Arial" w:eastAsia="Times New Roman" w:hAnsi="Arial" w:cs="Times New Roman"/>
      <w:sz w:val="22"/>
      <w:szCs w:val="24"/>
      <w:lang w:val="x-none" w:eastAsia="x-none"/>
    </w:rPr>
  </w:style>
  <w:style w:type="paragraph" w:customStyle="1" w:styleId="paragraph">
    <w:name w:val="paragraph"/>
    <w:basedOn w:val="Normal"/>
    <w:rsid w:val="003E648C"/>
    <w:pPr>
      <w:overflowPunct/>
      <w:autoSpaceDE/>
      <w:autoSpaceDN/>
      <w:adjustRightInd/>
      <w:spacing w:before="100" w:beforeAutospacing="1" w:after="100" w:afterAutospacing="1"/>
      <w:textAlignment w:val="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3E648C"/>
  </w:style>
  <w:style w:type="character" w:customStyle="1" w:styleId="eop">
    <w:name w:val="eop"/>
    <w:basedOn w:val="Policepardfaut"/>
    <w:rsid w:val="003E648C"/>
  </w:style>
  <w:style w:type="paragraph" w:customStyle="1" w:styleId="2Centr">
    <w:name w:val="2 Centré"/>
    <w:basedOn w:val="Normal"/>
    <w:link w:val="2CentrCar"/>
    <w:uiPriority w:val="3"/>
    <w:qFormat/>
    <w:rsid w:val="003B4F1A"/>
    <w:pPr>
      <w:overflowPunct/>
      <w:autoSpaceDN/>
      <w:adjustRightInd/>
      <w:spacing w:before="120" w:after="120"/>
      <w:jc w:val="center"/>
      <w:textAlignment w:val="auto"/>
    </w:pPr>
    <w:rPr>
      <w:rFonts w:ascii="Arial" w:eastAsia="MS Mincho" w:hAnsi="Arial" w:cs="Times New Roman"/>
      <w:sz w:val="22"/>
      <w:szCs w:val="24"/>
      <w:lang w:val="x-none" w:eastAsia="x-none"/>
    </w:rPr>
  </w:style>
  <w:style w:type="character" w:customStyle="1" w:styleId="2CentrCar">
    <w:name w:val="2 Centré Car"/>
    <w:link w:val="2Centr"/>
    <w:rsid w:val="003B4F1A"/>
    <w:rPr>
      <w:rFonts w:ascii="Arial" w:eastAsia="MS Mincho" w:hAnsi="Arial" w:cs="Times New Roman"/>
      <w:sz w:val="22"/>
      <w:szCs w:val="24"/>
      <w:lang w:val="x-none" w:eastAsia="x-none"/>
    </w:rPr>
  </w:style>
  <w:style w:type="paragraph" w:customStyle="1" w:styleId="Commentaireviolet">
    <w:name w:val="Commentaire violet"/>
    <w:basedOn w:val="Normal"/>
    <w:rsid w:val="00B14955"/>
    <w:pPr>
      <w:suppressAutoHyphens/>
      <w:overflowPunct/>
      <w:autoSpaceDN/>
      <w:adjustRightInd/>
      <w:jc w:val="both"/>
      <w:textAlignment w:val="auto"/>
    </w:pPr>
    <w:rPr>
      <w:rFonts w:ascii="Arial" w:eastAsia="Times New Roman" w:hAnsi="Arial" w:cs="Times New Roman"/>
      <w:i/>
      <w:color w:val="7030A0"/>
      <w:szCs w:val="20"/>
      <w:lang w:val="x-none" w:eastAsia="zh-CN"/>
    </w:rPr>
  </w:style>
  <w:style w:type="paragraph" w:customStyle="1" w:styleId="n">
    <w:name w:val="n"/>
    <w:basedOn w:val="Normal"/>
    <w:rsid w:val="000E49F9"/>
    <w:pPr>
      <w:suppressAutoHyphens/>
      <w:overflowPunct/>
      <w:autoSpaceDN/>
      <w:adjustRightInd/>
      <w:jc w:val="both"/>
      <w:textAlignment w:val="auto"/>
    </w:pPr>
    <w:rPr>
      <w:rFonts w:ascii="Arial" w:eastAsia="Times New Roman" w:hAnsi="Arial" w:cs="Arial"/>
      <w:sz w:val="22"/>
      <w:szCs w:val="24"/>
      <w:lang w:eastAsia="zh-CN"/>
    </w:rPr>
  </w:style>
  <w:style w:type="paragraph" w:customStyle="1" w:styleId="CommentaireBAJ">
    <w:name w:val="Commentaire BAJ"/>
    <w:basedOn w:val="Normal"/>
    <w:link w:val="CommentaireBAJCar"/>
    <w:qFormat/>
    <w:rsid w:val="00C02F11"/>
    <w:pPr>
      <w:suppressAutoHyphens/>
      <w:overflowPunct/>
      <w:autoSpaceDN/>
      <w:adjustRightInd/>
      <w:jc w:val="both"/>
      <w:textAlignment w:val="auto"/>
    </w:pPr>
    <w:rPr>
      <w:rFonts w:ascii="Arial" w:eastAsia="Times New Roman" w:hAnsi="Arial" w:cs="Times New Roman"/>
      <w:i/>
      <w:color w:val="7030A0"/>
      <w:sz w:val="22"/>
      <w:szCs w:val="24"/>
      <w:lang w:val="x-none" w:eastAsia="zh-CN"/>
    </w:rPr>
  </w:style>
  <w:style w:type="character" w:customStyle="1" w:styleId="CommentaireBAJCar">
    <w:name w:val="Commentaire BAJ Car"/>
    <w:link w:val="CommentaireBAJ"/>
    <w:rsid w:val="002E7162"/>
    <w:rPr>
      <w:rFonts w:ascii="Arial" w:eastAsia="Times New Roman" w:hAnsi="Arial" w:cs="Times New Roman"/>
      <w:i/>
      <w:color w:val="7030A0"/>
      <w:sz w:val="22"/>
      <w:szCs w:val="24"/>
      <w:lang w:val="x-none" w:eastAsia="zh-CN"/>
    </w:rPr>
  </w:style>
  <w:style w:type="paragraph" w:customStyle="1" w:styleId="StylePremireligne063cm">
    <w:name w:val="Style Première ligne : 063 cm"/>
    <w:basedOn w:val="Normal"/>
    <w:rsid w:val="00CB67FC"/>
    <w:pPr>
      <w:suppressAutoHyphens/>
      <w:overflowPunct/>
      <w:autoSpaceDN/>
      <w:adjustRightInd/>
      <w:spacing w:before="40" w:after="40"/>
      <w:jc w:val="both"/>
      <w:textAlignment w:val="auto"/>
    </w:pPr>
    <w:rPr>
      <w:rFonts w:ascii="Arial" w:eastAsia="Times New Roman" w:hAnsi="Arial" w:cs="Times New Roman"/>
      <w:szCs w:val="20"/>
      <w:lang w:val="x-none" w:eastAsia="zh-CN"/>
    </w:rPr>
  </w:style>
  <w:style w:type="character" w:styleId="Lienhypertextesuivivisit">
    <w:name w:val="FollowedHyperlink"/>
    <w:basedOn w:val="Policepardfaut"/>
    <w:uiPriority w:val="99"/>
    <w:semiHidden/>
    <w:unhideWhenUsed/>
    <w:rsid w:val="000C5A18"/>
    <w:rPr>
      <w:color w:val="954F72" w:themeColor="followedHyperlink"/>
      <w:u w:val="single"/>
    </w:rPr>
  </w:style>
  <w:style w:type="paragraph" w:styleId="TM4">
    <w:name w:val="toc 4"/>
    <w:basedOn w:val="Normal"/>
    <w:next w:val="Normal"/>
    <w:autoRedefine/>
    <w:uiPriority w:val="39"/>
    <w:unhideWhenUsed/>
    <w:rsid w:val="00A4502D"/>
    <w:pPr>
      <w:overflowPunct/>
      <w:autoSpaceDE/>
      <w:autoSpaceDN/>
      <w:adjustRightInd/>
      <w:spacing w:after="100" w:line="259" w:lineRule="auto"/>
      <w:ind w:left="660"/>
      <w:textAlignment w:val="auto"/>
    </w:pPr>
    <w:rPr>
      <w:rFonts w:asciiTheme="minorHAnsi" w:eastAsiaTheme="minorEastAsia" w:hAnsiTheme="minorHAnsi" w:cstheme="minorBidi"/>
      <w:sz w:val="22"/>
      <w:lang w:eastAsia="fr-FR"/>
    </w:rPr>
  </w:style>
  <w:style w:type="paragraph" w:styleId="TM5">
    <w:name w:val="toc 5"/>
    <w:basedOn w:val="Normal"/>
    <w:next w:val="Normal"/>
    <w:autoRedefine/>
    <w:uiPriority w:val="39"/>
    <w:unhideWhenUsed/>
    <w:rsid w:val="00A4502D"/>
    <w:pPr>
      <w:overflowPunct/>
      <w:autoSpaceDE/>
      <w:autoSpaceDN/>
      <w:adjustRightInd/>
      <w:spacing w:after="100" w:line="259" w:lineRule="auto"/>
      <w:ind w:left="880"/>
      <w:textAlignment w:val="auto"/>
    </w:pPr>
    <w:rPr>
      <w:rFonts w:asciiTheme="minorHAnsi" w:eastAsiaTheme="minorEastAsia" w:hAnsiTheme="minorHAnsi" w:cstheme="minorBidi"/>
      <w:sz w:val="22"/>
      <w:lang w:eastAsia="fr-FR"/>
    </w:rPr>
  </w:style>
  <w:style w:type="paragraph" w:styleId="TM6">
    <w:name w:val="toc 6"/>
    <w:basedOn w:val="Normal"/>
    <w:next w:val="Normal"/>
    <w:autoRedefine/>
    <w:uiPriority w:val="39"/>
    <w:unhideWhenUsed/>
    <w:rsid w:val="00A4502D"/>
    <w:pPr>
      <w:overflowPunct/>
      <w:autoSpaceDE/>
      <w:autoSpaceDN/>
      <w:adjustRightInd/>
      <w:spacing w:after="100" w:line="259" w:lineRule="auto"/>
      <w:ind w:left="1100"/>
      <w:textAlignment w:val="auto"/>
    </w:pPr>
    <w:rPr>
      <w:rFonts w:asciiTheme="minorHAnsi" w:eastAsiaTheme="minorEastAsia" w:hAnsiTheme="minorHAnsi" w:cstheme="minorBidi"/>
      <w:sz w:val="22"/>
      <w:lang w:eastAsia="fr-FR"/>
    </w:rPr>
  </w:style>
  <w:style w:type="paragraph" w:styleId="TM7">
    <w:name w:val="toc 7"/>
    <w:basedOn w:val="Normal"/>
    <w:next w:val="Normal"/>
    <w:autoRedefine/>
    <w:uiPriority w:val="39"/>
    <w:unhideWhenUsed/>
    <w:rsid w:val="00A4502D"/>
    <w:pPr>
      <w:overflowPunct/>
      <w:autoSpaceDE/>
      <w:autoSpaceDN/>
      <w:adjustRightInd/>
      <w:spacing w:after="100" w:line="259" w:lineRule="auto"/>
      <w:ind w:left="1320"/>
      <w:textAlignment w:val="auto"/>
    </w:pPr>
    <w:rPr>
      <w:rFonts w:asciiTheme="minorHAnsi" w:eastAsiaTheme="minorEastAsia" w:hAnsiTheme="minorHAnsi" w:cstheme="minorBidi"/>
      <w:sz w:val="22"/>
      <w:lang w:eastAsia="fr-FR"/>
    </w:rPr>
  </w:style>
  <w:style w:type="paragraph" w:styleId="TM8">
    <w:name w:val="toc 8"/>
    <w:basedOn w:val="Normal"/>
    <w:next w:val="Normal"/>
    <w:autoRedefine/>
    <w:uiPriority w:val="39"/>
    <w:unhideWhenUsed/>
    <w:rsid w:val="00A4502D"/>
    <w:pPr>
      <w:overflowPunct/>
      <w:autoSpaceDE/>
      <w:autoSpaceDN/>
      <w:adjustRightInd/>
      <w:spacing w:after="100" w:line="259" w:lineRule="auto"/>
      <w:ind w:left="1540"/>
      <w:textAlignment w:val="auto"/>
    </w:pPr>
    <w:rPr>
      <w:rFonts w:asciiTheme="minorHAnsi" w:eastAsiaTheme="minorEastAsia" w:hAnsiTheme="minorHAnsi" w:cstheme="minorBidi"/>
      <w:sz w:val="22"/>
      <w:lang w:eastAsia="fr-FR"/>
    </w:rPr>
  </w:style>
  <w:style w:type="paragraph" w:styleId="TM9">
    <w:name w:val="toc 9"/>
    <w:basedOn w:val="Normal"/>
    <w:next w:val="Normal"/>
    <w:autoRedefine/>
    <w:uiPriority w:val="39"/>
    <w:unhideWhenUsed/>
    <w:rsid w:val="00A4502D"/>
    <w:pPr>
      <w:overflowPunct/>
      <w:autoSpaceDE/>
      <w:autoSpaceDN/>
      <w:adjustRightInd/>
      <w:spacing w:after="100" w:line="259" w:lineRule="auto"/>
      <w:ind w:left="1760"/>
      <w:textAlignment w:val="auto"/>
    </w:pPr>
    <w:rPr>
      <w:rFonts w:asciiTheme="minorHAnsi" w:eastAsiaTheme="minorEastAsia" w:hAnsiTheme="minorHAnsi" w:cstheme="minorBidi"/>
      <w:sz w:val="22"/>
      <w:lang w:eastAsia="fr-FR"/>
    </w:rPr>
  </w:style>
  <w:style w:type="paragraph" w:customStyle="1" w:styleId="fcase1ertab">
    <w:name w:val="f_case_1ertab"/>
    <w:basedOn w:val="Normal"/>
    <w:rsid w:val="003366BB"/>
    <w:pPr>
      <w:tabs>
        <w:tab w:val="left" w:pos="426"/>
      </w:tabs>
      <w:overflowPunct/>
      <w:autoSpaceDE/>
      <w:autoSpaceDN/>
      <w:adjustRightInd/>
      <w:ind w:left="709" w:hanging="709"/>
      <w:jc w:val="both"/>
      <w:textAlignment w:val="auto"/>
    </w:pPr>
    <w:rPr>
      <w:rFonts w:ascii="Univers" w:eastAsia="Times New Roman" w:hAnsi="Univers" w:cs="Univers"/>
      <w:szCs w:val="20"/>
      <w:lang w:eastAsia="fr-FR"/>
    </w:rPr>
  </w:style>
  <w:style w:type="paragraph" w:customStyle="1" w:styleId="fcasegauche">
    <w:name w:val="f_case_gauche"/>
    <w:basedOn w:val="Normal"/>
    <w:rsid w:val="003366BB"/>
    <w:pPr>
      <w:overflowPunct/>
      <w:autoSpaceDE/>
      <w:autoSpaceDN/>
      <w:adjustRightInd/>
      <w:spacing w:after="60"/>
      <w:ind w:left="284" w:hanging="284"/>
      <w:jc w:val="both"/>
      <w:textAlignment w:val="auto"/>
    </w:pPr>
    <w:rPr>
      <w:rFonts w:ascii="Univers" w:eastAsia="Times New Roman" w:hAnsi="Univers" w:cs="Univers"/>
      <w:szCs w:val="20"/>
      <w:lang w:eastAsia="fr-FR"/>
    </w:rPr>
  </w:style>
  <w:style w:type="paragraph" w:styleId="Sous-titre">
    <w:name w:val="Subtitle"/>
    <w:basedOn w:val="Normal"/>
    <w:next w:val="Normal"/>
    <w:link w:val="Sous-titreCar"/>
    <w:qFormat/>
    <w:rsid w:val="00B33929"/>
    <w:pPr>
      <w:overflowPunct/>
      <w:autoSpaceDE/>
      <w:autoSpaceDN/>
      <w:adjustRightInd/>
      <w:spacing w:after="60"/>
      <w:textAlignment w:val="auto"/>
      <w:outlineLvl w:val="1"/>
    </w:pPr>
    <w:rPr>
      <w:rFonts w:ascii="FranceTV Brown TT Light" w:eastAsia="Times New Roman" w:hAnsi="FranceTV Brown TT Light" w:cs="Times New Roman"/>
      <w:b/>
      <w:sz w:val="22"/>
      <w:szCs w:val="24"/>
      <w:lang w:eastAsia="fr-FR"/>
    </w:rPr>
  </w:style>
  <w:style w:type="character" w:customStyle="1" w:styleId="Sous-titreCar">
    <w:name w:val="Sous-titre Car"/>
    <w:basedOn w:val="Policepardfaut"/>
    <w:link w:val="Sous-titre"/>
    <w:rsid w:val="00B33929"/>
    <w:rPr>
      <w:rFonts w:ascii="FranceTV Brown TT Light" w:eastAsia="Times New Roman" w:hAnsi="FranceTV Brown TT Light" w:cs="Times New Roman"/>
      <w:b/>
      <w:sz w:val="22"/>
      <w:szCs w:val="24"/>
      <w:lang w:eastAsia="fr-FR"/>
    </w:rPr>
  </w:style>
  <w:style w:type="paragraph" w:styleId="Rvision">
    <w:name w:val="Revision"/>
    <w:hidden/>
    <w:uiPriority w:val="99"/>
    <w:semiHidden/>
    <w:rsid w:val="008F6E25"/>
    <w:pPr>
      <w:spacing w:after="0" w:line="240" w:lineRule="auto"/>
    </w:pPr>
  </w:style>
  <w:style w:type="character" w:customStyle="1" w:styleId="ui-provider">
    <w:name w:val="ui-provider"/>
    <w:basedOn w:val="Policepardfaut"/>
    <w:rsid w:val="0082335C"/>
  </w:style>
  <w:style w:type="character" w:styleId="Mentionnonrsolue">
    <w:name w:val="Unresolved Mention"/>
    <w:basedOn w:val="Policepardfaut"/>
    <w:uiPriority w:val="99"/>
    <w:semiHidden/>
    <w:unhideWhenUsed/>
    <w:rsid w:val="008B4292"/>
    <w:rPr>
      <w:color w:val="605E5C"/>
      <w:shd w:val="clear" w:color="auto" w:fill="E1DFDD"/>
    </w:rPr>
  </w:style>
  <w:style w:type="character" w:customStyle="1" w:styleId="ParagraphedelisteCar">
    <w:name w:val="Paragraphe de liste Car"/>
    <w:aliases w:val="List. Car"/>
    <w:link w:val="Paragraphedeliste"/>
    <w:uiPriority w:val="34"/>
    <w:locked/>
    <w:rsid w:val="00400D23"/>
    <w:rPr>
      <w:rFonts w:ascii="Arial" w:hAnsi="Arial"/>
      <w:color w:val="000080"/>
    </w:rPr>
  </w:style>
  <w:style w:type="paragraph" w:styleId="z-Hautduformulaire">
    <w:name w:val="HTML Top of Form"/>
    <w:basedOn w:val="Normal"/>
    <w:next w:val="Normal"/>
    <w:link w:val="z-HautduformulaireCar"/>
    <w:hidden/>
    <w:uiPriority w:val="99"/>
    <w:semiHidden/>
    <w:unhideWhenUsed/>
    <w:rsid w:val="00F50B4B"/>
    <w:pPr>
      <w:pBdr>
        <w:bottom w:val="single" w:sz="6" w:space="1" w:color="auto"/>
      </w:pBdr>
      <w:overflowPunct/>
      <w:autoSpaceDE/>
      <w:autoSpaceDN/>
      <w:adjustRightInd/>
      <w:jc w:val="center"/>
      <w:textAlignment w:val="auto"/>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F50B4B"/>
    <w:rPr>
      <w:rFonts w:ascii="Arial" w:eastAsia="Times New Roman" w:hAnsi="Arial" w:cs="Arial"/>
      <w:vanish/>
      <w:sz w:val="16"/>
      <w:szCs w:val="16"/>
      <w:lang w:eastAsia="fr-FR"/>
    </w:rPr>
  </w:style>
  <w:style w:type="paragraph" w:customStyle="1" w:styleId="placeholder">
    <w:name w:val="placeholder"/>
    <w:basedOn w:val="Normal"/>
    <w:rsid w:val="00F50B4B"/>
    <w:pPr>
      <w:overflowPunct/>
      <w:autoSpaceDE/>
      <w:autoSpaceDN/>
      <w:adjustRightInd/>
      <w:spacing w:before="100" w:beforeAutospacing="1" w:after="100" w:afterAutospacing="1"/>
      <w:textAlignment w:val="auto"/>
    </w:pPr>
    <w:rPr>
      <w:rFonts w:ascii="Times New Roman" w:eastAsia="Times New Roman" w:hAnsi="Times New Roman" w:cs="Times New Roman"/>
      <w:sz w:val="24"/>
      <w:szCs w:val="24"/>
      <w:lang w:eastAsia="fr-FR"/>
    </w:rPr>
  </w:style>
  <w:style w:type="paragraph" w:styleId="z-Basduformulaire">
    <w:name w:val="HTML Bottom of Form"/>
    <w:basedOn w:val="Normal"/>
    <w:next w:val="Normal"/>
    <w:link w:val="z-BasduformulaireCar"/>
    <w:hidden/>
    <w:uiPriority w:val="99"/>
    <w:semiHidden/>
    <w:unhideWhenUsed/>
    <w:rsid w:val="00F50B4B"/>
    <w:pPr>
      <w:pBdr>
        <w:top w:val="single" w:sz="6" w:space="1" w:color="auto"/>
      </w:pBdr>
      <w:overflowPunct/>
      <w:autoSpaceDE/>
      <w:autoSpaceDN/>
      <w:adjustRightInd/>
      <w:jc w:val="center"/>
      <w:textAlignment w:val="auto"/>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F50B4B"/>
    <w:rPr>
      <w:rFonts w:ascii="Arial" w:eastAsia="Times New Roman" w:hAnsi="Arial" w:cs="Arial"/>
      <w:vanish/>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75762">
      <w:bodyDiv w:val="1"/>
      <w:marLeft w:val="0"/>
      <w:marRight w:val="0"/>
      <w:marTop w:val="0"/>
      <w:marBottom w:val="0"/>
      <w:divBdr>
        <w:top w:val="none" w:sz="0" w:space="0" w:color="auto"/>
        <w:left w:val="none" w:sz="0" w:space="0" w:color="auto"/>
        <w:bottom w:val="none" w:sz="0" w:space="0" w:color="auto"/>
        <w:right w:val="none" w:sz="0" w:space="0" w:color="auto"/>
      </w:divBdr>
      <w:divsChild>
        <w:div w:id="460423078">
          <w:marLeft w:val="0"/>
          <w:marRight w:val="0"/>
          <w:marTop w:val="0"/>
          <w:marBottom w:val="0"/>
          <w:divBdr>
            <w:top w:val="none" w:sz="0" w:space="0" w:color="auto"/>
            <w:left w:val="none" w:sz="0" w:space="0" w:color="auto"/>
            <w:bottom w:val="none" w:sz="0" w:space="0" w:color="auto"/>
            <w:right w:val="none" w:sz="0" w:space="0" w:color="auto"/>
          </w:divBdr>
        </w:div>
        <w:div w:id="568272847">
          <w:marLeft w:val="0"/>
          <w:marRight w:val="0"/>
          <w:marTop w:val="0"/>
          <w:marBottom w:val="0"/>
          <w:divBdr>
            <w:top w:val="none" w:sz="0" w:space="0" w:color="auto"/>
            <w:left w:val="none" w:sz="0" w:space="0" w:color="auto"/>
            <w:bottom w:val="none" w:sz="0" w:space="0" w:color="auto"/>
            <w:right w:val="none" w:sz="0" w:space="0" w:color="auto"/>
          </w:divBdr>
        </w:div>
        <w:div w:id="821116914">
          <w:marLeft w:val="0"/>
          <w:marRight w:val="0"/>
          <w:marTop w:val="0"/>
          <w:marBottom w:val="0"/>
          <w:divBdr>
            <w:top w:val="none" w:sz="0" w:space="0" w:color="auto"/>
            <w:left w:val="none" w:sz="0" w:space="0" w:color="auto"/>
            <w:bottom w:val="none" w:sz="0" w:space="0" w:color="auto"/>
            <w:right w:val="none" w:sz="0" w:space="0" w:color="auto"/>
          </w:divBdr>
        </w:div>
        <w:div w:id="1206483772">
          <w:marLeft w:val="0"/>
          <w:marRight w:val="0"/>
          <w:marTop w:val="0"/>
          <w:marBottom w:val="0"/>
          <w:divBdr>
            <w:top w:val="none" w:sz="0" w:space="0" w:color="auto"/>
            <w:left w:val="none" w:sz="0" w:space="0" w:color="auto"/>
            <w:bottom w:val="none" w:sz="0" w:space="0" w:color="auto"/>
            <w:right w:val="none" w:sz="0" w:space="0" w:color="auto"/>
          </w:divBdr>
          <w:divsChild>
            <w:div w:id="1117022874">
              <w:marLeft w:val="0"/>
              <w:marRight w:val="0"/>
              <w:marTop w:val="0"/>
              <w:marBottom w:val="0"/>
              <w:divBdr>
                <w:top w:val="none" w:sz="0" w:space="0" w:color="auto"/>
                <w:left w:val="none" w:sz="0" w:space="0" w:color="auto"/>
                <w:bottom w:val="none" w:sz="0" w:space="0" w:color="auto"/>
                <w:right w:val="none" w:sz="0" w:space="0" w:color="auto"/>
              </w:divBdr>
            </w:div>
            <w:div w:id="1122267538">
              <w:marLeft w:val="0"/>
              <w:marRight w:val="0"/>
              <w:marTop w:val="0"/>
              <w:marBottom w:val="0"/>
              <w:divBdr>
                <w:top w:val="none" w:sz="0" w:space="0" w:color="auto"/>
                <w:left w:val="none" w:sz="0" w:space="0" w:color="auto"/>
                <w:bottom w:val="none" w:sz="0" w:space="0" w:color="auto"/>
                <w:right w:val="none" w:sz="0" w:space="0" w:color="auto"/>
              </w:divBdr>
            </w:div>
            <w:div w:id="131680484">
              <w:marLeft w:val="0"/>
              <w:marRight w:val="0"/>
              <w:marTop w:val="0"/>
              <w:marBottom w:val="0"/>
              <w:divBdr>
                <w:top w:val="none" w:sz="0" w:space="0" w:color="auto"/>
                <w:left w:val="none" w:sz="0" w:space="0" w:color="auto"/>
                <w:bottom w:val="none" w:sz="0" w:space="0" w:color="auto"/>
                <w:right w:val="none" w:sz="0" w:space="0" w:color="auto"/>
              </w:divBdr>
            </w:div>
            <w:div w:id="2007434761">
              <w:marLeft w:val="0"/>
              <w:marRight w:val="0"/>
              <w:marTop w:val="0"/>
              <w:marBottom w:val="0"/>
              <w:divBdr>
                <w:top w:val="none" w:sz="0" w:space="0" w:color="auto"/>
                <w:left w:val="none" w:sz="0" w:space="0" w:color="auto"/>
                <w:bottom w:val="none" w:sz="0" w:space="0" w:color="auto"/>
                <w:right w:val="none" w:sz="0" w:space="0" w:color="auto"/>
              </w:divBdr>
            </w:div>
            <w:div w:id="576063377">
              <w:marLeft w:val="0"/>
              <w:marRight w:val="0"/>
              <w:marTop w:val="0"/>
              <w:marBottom w:val="0"/>
              <w:divBdr>
                <w:top w:val="none" w:sz="0" w:space="0" w:color="auto"/>
                <w:left w:val="none" w:sz="0" w:space="0" w:color="auto"/>
                <w:bottom w:val="none" w:sz="0" w:space="0" w:color="auto"/>
                <w:right w:val="none" w:sz="0" w:space="0" w:color="auto"/>
              </w:divBdr>
            </w:div>
          </w:divsChild>
        </w:div>
        <w:div w:id="763693050">
          <w:marLeft w:val="0"/>
          <w:marRight w:val="0"/>
          <w:marTop w:val="0"/>
          <w:marBottom w:val="0"/>
          <w:divBdr>
            <w:top w:val="none" w:sz="0" w:space="0" w:color="auto"/>
            <w:left w:val="none" w:sz="0" w:space="0" w:color="auto"/>
            <w:bottom w:val="none" w:sz="0" w:space="0" w:color="auto"/>
            <w:right w:val="none" w:sz="0" w:space="0" w:color="auto"/>
          </w:divBdr>
          <w:divsChild>
            <w:div w:id="512380693">
              <w:marLeft w:val="0"/>
              <w:marRight w:val="0"/>
              <w:marTop w:val="0"/>
              <w:marBottom w:val="0"/>
              <w:divBdr>
                <w:top w:val="none" w:sz="0" w:space="0" w:color="auto"/>
                <w:left w:val="none" w:sz="0" w:space="0" w:color="auto"/>
                <w:bottom w:val="none" w:sz="0" w:space="0" w:color="auto"/>
                <w:right w:val="none" w:sz="0" w:space="0" w:color="auto"/>
              </w:divBdr>
            </w:div>
            <w:div w:id="1907956164">
              <w:marLeft w:val="0"/>
              <w:marRight w:val="0"/>
              <w:marTop w:val="0"/>
              <w:marBottom w:val="0"/>
              <w:divBdr>
                <w:top w:val="none" w:sz="0" w:space="0" w:color="auto"/>
                <w:left w:val="none" w:sz="0" w:space="0" w:color="auto"/>
                <w:bottom w:val="none" w:sz="0" w:space="0" w:color="auto"/>
                <w:right w:val="none" w:sz="0" w:space="0" w:color="auto"/>
              </w:divBdr>
            </w:div>
            <w:div w:id="42995012">
              <w:marLeft w:val="0"/>
              <w:marRight w:val="0"/>
              <w:marTop w:val="0"/>
              <w:marBottom w:val="0"/>
              <w:divBdr>
                <w:top w:val="none" w:sz="0" w:space="0" w:color="auto"/>
                <w:left w:val="none" w:sz="0" w:space="0" w:color="auto"/>
                <w:bottom w:val="none" w:sz="0" w:space="0" w:color="auto"/>
                <w:right w:val="none" w:sz="0" w:space="0" w:color="auto"/>
              </w:divBdr>
            </w:div>
            <w:div w:id="1748650434">
              <w:marLeft w:val="0"/>
              <w:marRight w:val="0"/>
              <w:marTop w:val="0"/>
              <w:marBottom w:val="0"/>
              <w:divBdr>
                <w:top w:val="none" w:sz="0" w:space="0" w:color="auto"/>
                <w:left w:val="none" w:sz="0" w:space="0" w:color="auto"/>
                <w:bottom w:val="none" w:sz="0" w:space="0" w:color="auto"/>
                <w:right w:val="none" w:sz="0" w:space="0" w:color="auto"/>
              </w:divBdr>
            </w:div>
            <w:div w:id="1158693600">
              <w:marLeft w:val="0"/>
              <w:marRight w:val="0"/>
              <w:marTop w:val="0"/>
              <w:marBottom w:val="0"/>
              <w:divBdr>
                <w:top w:val="none" w:sz="0" w:space="0" w:color="auto"/>
                <w:left w:val="none" w:sz="0" w:space="0" w:color="auto"/>
                <w:bottom w:val="none" w:sz="0" w:space="0" w:color="auto"/>
                <w:right w:val="none" w:sz="0" w:space="0" w:color="auto"/>
              </w:divBdr>
            </w:div>
          </w:divsChild>
        </w:div>
        <w:div w:id="536743330">
          <w:marLeft w:val="0"/>
          <w:marRight w:val="0"/>
          <w:marTop w:val="0"/>
          <w:marBottom w:val="0"/>
          <w:divBdr>
            <w:top w:val="none" w:sz="0" w:space="0" w:color="auto"/>
            <w:left w:val="none" w:sz="0" w:space="0" w:color="auto"/>
            <w:bottom w:val="none" w:sz="0" w:space="0" w:color="auto"/>
            <w:right w:val="none" w:sz="0" w:space="0" w:color="auto"/>
          </w:divBdr>
          <w:divsChild>
            <w:div w:id="94129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64090">
      <w:bodyDiv w:val="1"/>
      <w:marLeft w:val="0"/>
      <w:marRight w:val="0"/>
      <w:marTop w:val="0"/>
      <w:marBottom w:val="0"/>
      <w:divBdr>
        <w:top w:val="none" w:sz="0" w:space="0" w:color="auto"/>
        <w:left w:val="none" w:sz="0" w:space="0" w:color="auto"/>
        <w:bottom w:val="none" w:sz="0" w:space="0" w:color="auto"/>
        <w:right w:val="none" w:sz="0" w:space="0" w:color="auto"/>
      </w:divBdr>
    </w:div>
    <w:div w:id="103311105">
      <w:bodyDiv w:val="1"/>
      <w:marLeft w:val="0"/>
      <w:marRight w:val="0"/>
      <w:marTop w:val="0"/>
      <w:marBottom w:val="0"/>
      <w:divBdr>
        <w:top w:val="none" w:sz="0" w:space="0" w:color="auto"/>
        <w:left w:val="none" w:sz="0" w:space="0" w:color="auto"/>
        <w:bottom w:val="none" w:sz="0" w:space="0" w:color="auto"/>
        <w:right w:val="none" w:sz="0" w:space="0" w:color="auto"/>
      </w:divBdr>
    </w:div>
    <w:div w:id="173499543">
      <w:bodyDiv w:val="1"/>
      <w:marLeft w:val="0"/>
      <w:marRight w:val="0"/>
      <w:marTop w:val="0"/>
      <w:marBottom w:val="0"/>
      <w:divBdr>
        <w:top w:val="none" w:sz="0" w:space="0" w:color="auto"/>
        <w:left w:val="none" w:sz="0" w:space="0" w:color="auto"/>
        <w:bottom w:val="none" w:sz="0" w:space="0" w:color="auto"/>
        <w:right w:val="none" w:sz="0" w:space="0" w:color="auto"/>
      </w:divBdr>
    </w:div>
    <w:div w:id="269166156">
      <w:bodyDiv w:val="1"/>
      <w:marLeft w:val="0"/>
      <w:marRight w:val="0"/>
      <w:marTop w:val="0"/>
      <w:marBottom w:val="0"/>
      <w:divBdr>
        <w:top w:val="none" w:sz="0" w:space="0" w:color="auto"/>
        <w:left w:val="none" w:sz="0" w:space="0" w:color="auto"/>
        <w:bottom w:val="none" w:sz="0" w:space="0" w:color="auto"/>
        <w:right w:val="none" w:sz="0" w:space="0" w:color="auto"/>
      </w:divBdr>
    </w:div>
    <w:div w:id="378823650">
      <w:bodyDiv w:val="1"/>
      <w:marLeft w:val="0"/>
      <w:marRight w:val="0"/>
      <w:marTop w:val="0"/>
      <w:marBottom w:val="0"/>
      <w:divBdr>
        <w:top w:val="none" w:sz="0" w:space="0" w:color="auto"/>
        <w:left w:val="none" w:sz="0" w:space="0" w:color="auto"/>
        <w:bottom w:val="none" w:sz="0" w:space="0" w:color="auto"/>
        <w:right w:val="none" w:sz="0" w:space="0" w:color="auto"/>
      </w:divBdr>
    </w:div>
    <w:div w:id="429855149">
      <w:bodyDiv w:val="1"/>
      <w:marLeft w:val="0"/>
      <w:marRight w:val="0"/>
      <w:marTop w:val="0"/>
      <w:marBottom w:val="0"/>
      <w:divBdr>
        <w:top w:val="none" w:sz="0" w:space="0" w:color="auto"/>
        <w:left w:val="none" w:sz="0" w:space="0" w:color="auto"/>
        <w:bottom w:val="none" w:sz="0" w:space="0" w:color="auto"/>
        <w:right w:val="none" w:sz="0" w:space="0" w:color="auto"/>
      </w:divBdr>
    </w:div>
    <w:div w:id="488912617">
      <w:bodyDiv w:val="1"/>
      <w:marLeft w:val="0"/>
      <w:marRight w:val="0"/>
      <w:marTop w:val="0"/>
      <w:marBottom w:val="0"/>
      <w:divBdr>
        <w:top w:val="none" w:sz="0" w:space="0" w:color="auto"/>
        <w:left w:val="none" w:sz="0" w:space="0" w:color="auto"/>
        <w:bottom w:val="none" w:sz="0" w:space="0" w:color="auto"/>
        <w:right w:val="none" w:sz="0" w:space="0" w:color="auto"/>
      </w:divBdr>
    </w:div>
    <w:div w:id="667561808">
      <w:bodyDiv w:val="1"/>
      <w:marLeft w:val="0"/>
      <w:marRight w:val="0"/>
      <w:marTop w:val="0"/>
      <w:marBottom w:val="0"/>
      <w:divBdr>
        <w:top w:val="none" w:sz="0" w:space="0" w:color="auto"/>
        <w:left w:val="none" w:sz="0" w:space="0" w:color="auto"/>
        <w:bottom w:val="none" w:sz="0" w:space="0" w:color="auto"/>
        <w:right w:val="none" w:sz="0" w:space="0" w:color="auto"/>
      </w:divBdr>
    </w:div>
    <w:div w:id="683558509">
      <w:bodyDiv w:val="1"/>
      <w:marLeft w:val="0"/>
      <w:marRight w:val="0"/>
      <w:marTop w:val="0"/>
      <w:marBottom w:val="0"/>
      <w:divBdr>
        <w:top w:val="none" w:sz="0" w:space="0" w:color="auto"/>
        <w:left w:val="none" w:sz="0" w:space="0" w:color="auto"/>
        <w:bottom w:val="none" w:sz="0" w:space="0" w:color="auto"/>
        <w:right w:val="none" w:sz="0" w:space="0" w:color="auto"/>
      </w:divBdr>
    </w:div>
    <w:div w:id="691371471">
      <w:bodyDiv w:val="1"/>
      <w:marLeft w:val="0"/>
      <w:marRight w:val="0"/>
      <w:marTop w:val="0"/>
      <w:marBottom w:val="0"/>
      <w:divBdr>
        <w:top w:val="none" w:sz="0" w:space="0" w:color="auto"/>
        <w:left w:val="none" w:sz="0" w:space="0" w:color="auto"/>
        <w:bottom w:val="none" w:sz="0" w:space="0" w:color="auto"/>
        <w:right w:val="none" w:sz="0" w:space="0" w:color="auto"/>
      </w:divBdr>
    </w:div>
    <w:div w:id="804389671">
      <w:bodyDiv w:val="1"/>
      <w:marLeft w:val="0"/>
      <w:marRight w:val="0"/>
      <w:marTop w:val="0"/>
      <w:marBottom w:val="0"/>
      <w:divBdr>
        <w:top w:val="none" w:sz="0" w:space="0" w:color="auto"/>
        <w:left w:val="none" w:sz="0" w:space="0" w:color="auto"/>
        <w:bottom w:val="none" w:sz="0" w:space="0" w:color="auto"/>
        <w:right w:val="none" w:sz="0" w:space="0" w:color="auto"/>
      </w:divBdr>
      <w:divsChild>
        <w:div w:id="214706337">
          <w:marLeft w:val="0"/>
          <w:marRight w:val="0"/>
          <w:marTop w:val="0"/>
          <w:marBottom w:val="0"/>
          <w:divBdr>
            <w:top w:val="none" w:sz="0" w:space="0" w:color="auto"/>
            <w:left w:val="none" w:sz="0" w:space="0" w:color="auto"/>
            <w:bottom w:val="none" w:sz="0" w:space="0" w:color="auto"/>
            <w:right w:val="none" w:sz="0" w:space="0" w:color="auto"/>
          </w:divBdr>
        </w:div>
        <w:div w:id="1272929493">
          <w:marLeft w:val="0"/>
          <w:marRight w:val="0"/>
          <w:marTop w:val="0"/>
          <w:marBottom w:val="0"/>
          <w:divBdr>
            <w:top w:val="none" w:sz="0" w:space="0" w:color="auto"/>
            <w:left w:val="none" w:sz="0" w:space="0" w:color="auto"/>
            <w:bottom w:val="none" w:sz="0" w:space="0" w:color="auto"/>
            <w:right w:val="none" w:sz="0" w:space="0" w:color="auto"/>
          </w:divBdr>
        </w:div>
        <w:div w:id="171574669">
          <w:marLeft w:val="0"/>
          <w:marRight w:val="0"/>
          <w:marTop w:val="0"/>
          <w:marBottom w:val="0"/>
          <w:divBdr>
            <w:top w:val="none" w:sz="0" w:space="0" w:color="auto"/>
            <w:left w:val="none" w:sz="0" w:space="0" w:color="auto"/>
            <w:bottom w:val="none" w:sz="0" w:space="0" w:color="auto"/>
            <w:right w:val="none" w:sz="0" w:space="0" w:color="auto"/>
          </w:divBdr>
        </w:div>
        <w:div w:id="1836216519">
          <w:marLeft w:val="0"/>
          <w:marRight w:val="0"/>
          <w:marTop w:val="0"/>
          <w:marBottom w:val="0"/>
          <w:divBdr>
            <w:top w:val="none" w:sz="0" w:space="0" w:color="auto"/>
            <w:left w:val="none" w:sz="0" w:space="0" w:color="auto"/>
            <w:bottom w:val="none" w:sz="0" w:space="0" w:color="auto"/>
            <w:right w:val="none" w:sz="0" w:space="0" w:color="auto"/>
          </w:divBdr>
        </w:div>
        <w:div w:id="736170031">
          <w:marLeft w:val="0"/>
          <w:marRight w:val="0"/>
          <w:marTop w:val="0"/>
          <w:marBottom w:val="0"/>
          <w:divBdr>
            <w:top w:val="none" w:sz="0" w:space="0" w:color="auto"/>
            <w:left w:val="none" w:sz="0" w:space="0" w:color="auto"/>
            <w:bottom w:val="none" w:sz="0" w:space="0" w:color="auto"/>
            <w:right w:val="none" w:sz="0" w:space="0" w:color="auto"/>
          </w:divBdr>
        </w:div>
        <w:div w:id="1703170798">
          <w:marLeft w:val="0"/>
          <w:marRight w:val="0"/>
          <w:marTop w:val="0"/>
          <w:marBottom w:val="0"/>
          <w:divBdr>
            <w:top w:val="none" w:sz="0" w:space="0" w:color="auto"/>
            <w:left w:val="none" w:sz="0" w:space="0" w:color="auto"/>
            <w:bottom w:val="none" w:sz="0" w:space="0" w:color="auto"/>
            <w:right w:val="none" w:sz="0" w:space="0" w:color="auto"/>
          </w:divBdr>
        </w:div>
        <w:div w:id="2014840961">
          <w:marLeft w:val="0"/>
          <w:marRight w:val="0"/>
          <w:marTop w:val="0"/>
          <w:marBottom w:val="0"/>
          <w:divBdr>
            <w:top w:val="none" w:sz="0" w:space="0" w:color="auto"/>
            <w:left w:val="none" w:sz="0" w:space="0" w:color="auto"/>
            <w:bottom w:val="none" w:sz="0" w:space="0" w:color="auto"/>
            <w:right w:val="none" w:sz="0" w:space="0" w:color="auto"/>
          </w:divBdr>
          <w:divsChild>
            <w:div w:id="639188167">
              <w:marLeft w:val="0"/>
              <w:marRight w:val="0"/>
              <w:marTop w:val="0"/>
              <w:marBottom w:val="0"/>
              <w:divBdr>
                <w:top w:val="none" w:sz="0" w:space="0" w:color="auto"/>
                <w:left w:val="none" w:sz="0" w:space="0" w:color="auto"/>
                <w:bottom w:val="none" w:sz="0" w:space="0" w:color="auto"/>
                <w:right w:val="none" w:sz="0" w:space="0" w:color="auto"/>
              </w:divBdr>
            </w:div>
            <w:div w:id="955253735">
              <w:marLeft w:val="0"/>
              <w:marRight w:val="0"/>
              <w:marTop w:val="0"/>
              <w:marBottom w:val="0"/>
              <w:divBdr>
                <w:top w:val="none" w:sz="0" w:space="0" w:color="auto"/>
                <w:left w:val="none" w:sz="0" w:space="0" w:color="auto"/>
                <w:bottom w:val="none" w:sz="0" w:space="0" w:color="auto"/>
                <w:right w:val="none" w:sz="0" w:space="0" w:color="auto"/>
              </w:divBdr>
            </w:div>
            <w:div w:id="1005978415">
              <w:marLeft w:val="0"/>
              <w:marRight w:val="0"/>
              <w:marTop w:val="0"/>
              <w:marBottom w:val="0"/>
              <w:divBdr>
                <w:top w:val="none" w:sz="0" w:space="0" w:color="auto"/>
                <w:left w:val="none" w:sz="0" w:space="0" w:color="auto"/>
                <w:bottom w:val="none" w:sz="0" w:space="0" w:color="auto"/>
                <w:right w:val="none" w:sz="0" w:space="0" w:color="auto"/>
              </w:divBdr>
            </w:div>
            <w:div w:id="1503549599">
              <w:marLeft w:val="0"/>
              <w:marRight w:val="0"/>
              <w:marTop w:val="0"/>
              <w:marBottom w:val="0"/>
              <w:divBdr>
                <w:top w:val="none" w:sz="0" w:space="0" w:color="auto"/>
                <w:left w:val="none" w:sz="0" w:space="0" w:color="auto"/>
                <w:bottom w:val="none" w:sz="0" w:space="0" w:color="auto"/>
                <w:right w:val="none" w:sz="0" w:space="0" w:color="auto"/>
              </w:divBdr>
            </w:div>
          </w:divsChild>
        </w:div>
        <w:div w:id="550925511">
          <w:marLeft w:val="0"/>
          <w:marRight w:val="0"/>
          <w:marTop w:val="0"/>
          <w:marBottom w:val="0"/>
          <w:divBdr>
            <w:top w:val="none" w:sz="0" w:space="0" w:color="auto"/>
            <w:left w:val="none" w:sz="0" w:space="0" w:color="auto"/>
            <w:bottom w:val="none" w:sz="0" w:space="0" w:color="auto"/>
            <w:right w:val="none" w:sz="0" w:space="0" w:color="auto"/>
          </w:divBdr>
          <w:divsChild>
            <w:div w:id="502936950">
              <w:marLeft w:val="0"/>
              <w:marRight w:val="0"/>
              <w:marTop w:val="0"/>
              <w:marBottom w:val="0"/>
              <w:divBdr>
                <w:top w:val="none" w:sz="0" w:space="0" w:color="auto"/>
                <w:left w:val="none" w:sz="0" w:space="0" w:color="auto"/>
                <w:bottom w:val="none" w:sz="0" w:space="0" w:color="auto"/>
                <w:right w:val="none" w:sz="0" w:space="0" w:color="auto"/>
              </w:divBdr>
            </w:div>
            <w:div w:id="3736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424794">
      <w:bodyDiv w:val="1"/>
      <w:marLeft w:val="0"/>
      <w:marRight w:val="0"/>
      <w:marTop w:val="0"/>
      <w:marBottom w:val="0"/>
      <w:divBdr>
        <w:top w:val="none" w:sz="0" w:space="0" w:color="auto"/>
        <w:left w:val="none" w:sz="0" w:space="0" w:color="auto"/>
        <w:bottom w:val="none" w:sz="0" w:space="0" w:color="auto"/>
        <w:right w:val="none" w:sz="0" w:space="0" w:color="auto"/>
      </w:divBdr>
    </w:div>
    <w:div w:id="993492784">
      <w:bodyDiv w:val="1"/>
      <w:marLeft w:val="0"/>
      <w:marRight w:val="0"/>
      <w:marTop w:val="0"/>
      <w:marBottom w:val="0"/>
      <w:divBdr>
        <w:top w:val="none" w:sz="0" w:space="0" w:color="auto"/>
        <w:left w:val="none" w:sz="0" w:space="0" w:color="auto"/>
        <w:bottom w:val="none" w:sz="0" w:space="0" w:color="auto"/>
        <w:right w:val="none" w:sz="0" w:space="0" w:color="auto"/>
      </w:divBdr>
    </w:div>
    <w:div w:id="1016006791">
      <w:bodyDiv w:val="1"/>
      <w:marLeft w:val="0"/>
      <w:marRight w:val="0"/>
      <w:marTop w:val="0"/>
      <w:marBottom w:val="0"/>
      <w:divBdr>
        <w:top w:val="none" w:sz="0" w:space="0" w:color="auto"/>
        <w:left w:val="none" w:sz="0" w:space="0" w:color="auto"/>
        <w:bottom w:val="none" w:sz="0" w:space="0" w:color="auto"/>
        <w:right w:val="none" w:sz="0" w:space="0" w:color="auto"/>
      </w:divBdr>
    </w:div>
    <w:div w:id="1189565065">
      <w:bodyDiv w:val="1"/>
      <w:marLeft w:val="0"/>
      <w:marRight w:val="0"/>
      <w:marTop w:val="0"/>
      <w:marBottom w:val="0"/>
      <w:divBdr>
        <w:top w:val="none" w:sz="0" w:space="0" w:color="auto"/>
        <w:left w:val="none" w:sz="0" w:space="0" w:color="auto"/>
        <w:bottom w:val="none" w:sz="0" w:space="0" w:color="auto"/>
        <w:right w:val="none" w:sz="0" w:space="0" w:color="auto"/>
      </w:divBdr>
    </w:div>
    <w:div w:id="1221672562">
      <w:bodyDiv w:val="1"/>
      <w:marLeft w:val="0"/>
      <w:marRight w:val="0"/>
      <w:marTop w:val="0"/>
      <w:marBottom w:val="0"/>
      <w:divBdr>
        <w:top w:val="none" w:sz="0" w:space="0" w:color="auto"/>
        <w:left w:val="none" w:sz="0" w:space="0" w:color="auto"/>
        <w:bottom w:val="none" w:sz="0" w:space="0" w:color="auto"/>
        <w:right w:val="none" w:sz="0" w:space="0" w:color="auto"/>
      </w:divBdr>
      <w:divsChild>
        <w:div w:id="1454592621">
          <w:marLeft w:val="0"/>
          <w:marRight w:val="0"/>
          <w:marTop w:val="0"/>
          <w:marBottom w:val="0"/>
          <w:divBdr>
            <w:top w:val="none" w:sz="0" w:space="0" w:color="auto"/>
            <w:left w:val="none" w:sz="0" w:space="0" w:color="auto"/>
            <w:bottom w:val="none" w:sz="0" w:space="0" w:color="auto"/>
            <w:right w:val="none" w:sz="0" w:space="0" w:color="auto"/>
          </w:divBdr>
          <w:divsChild>
            <w:div w:id="307176609">
              <w:marLeft w:val="0"/>
              <w:marRight w:val="0"/>
              <w:marTop w:val="0"/>
              <w:marBottom w:val="0"/>
              <w:divBdr>
                <w:top w:val="none" w:sz="0" w:space="0" w:color="auto"/>
                <w:left w:val="none" w:sz="0" w:space="0" w:color="auto"/>
                <w:bottom w:val="none" w:sz="0" w:space="0" w:color="auto"/>
                <w:right w:val="none" w:sz="0" w:space="0" w:color="auto"/>
              </w:divBdr>
              <w:divsChild>
                <w:div w:id="591208043">
                  <w:marLeft w:val="0"/>
                  <w:marRight w:val="0"/>
                  <w:marTop w:val="0"/>
                  <w:marBottom w:val="0"/>
                  <w:divBdr>
                    <w:top w:val="none" w:sz="0" w:space="0" w:color="auto"/>
                    <w:left w:val="none" w:sz="0" w:space="0" w:color="auto"/>
                    <w:bottom w:val="none" w:sz="0" w:space="0" w:color="auto"/>
                    <w:right w:val="none" w:sz="0" w:space="0" w:color="auto"/>
                  </w:divBdr>
                  <w:divsChild>
                    <w:div w:id="410007296">
                      <w:marLeft w:val="0"/>
                      <w:marRight w:val="0"/>
                      <w:marTop w:val="0"/>
                      <w:marBottom w:val="0"/>
                      <w:divBdr>
                        <w:top w:val="none" w:sz="0" w:space="0" w:color="auto"/>
                        <w:left w:val="none" w:sz="0" w:space="0" w:color="auto"/>
                        <w:bottom w:val="none" w:sz="0" w:space="0" w:color="auto"/>
                        <w:right w:val="none" w:sz="0" w:space="0" w:color="auto"/>
                      </w:divBdr>
                      <w:divsChild>
                        <w:div w:id="18048648">
                          <w:marLeft w:val="0"/>
                          <w:marRight w:val="0"/>
                          <w:marTop w:val="0"/>
                          <w:marBottom w:val="0"/>
                          <w:divBdr>
                            <w:top w:val="none" w:sz="0" w:space="0" w:color="auto"/>
                            <w:left w:val="none" w:sz="0" w:space="0" w:color="auto"/>
                            <w:bottom w:val="none" w:sz="0" w:space="0" w:color="auto"/>
                            <w:right w:val="none" w:sz="0" w:space="0" w:color="auto"/>
                          </w:divBdr>
                          <w:divsChild>
                            <w:div w:id="1884826400">
                              <w:marLeft w:val="0"/>
                              <w:marRight w:val="0"/>
                              <w:marTop w:val="0"/>
                              <w:marBottom w:val="0"/>
                              <w:divBdr>
                                <w:top w:val="none" w:sz="0" w:space="0" w:color="auto"/>
                                <w:left w:val="none" w:sz="0" w:space="0" w:color="auto"/>
                                <w:bottom w:val="none" w:sz="0" w:space="0" w:color="auto"/>
                                <w:right w:val="none" w:sz="0" w:space="0" w:color="auto"/>
                              </w:divBdr>
                              <w:divsChild>
                                <w:div w:id="786773472">
                                  <w:marLeft w:val="0"/>
                                  <w:marRight w:val="0"/>
                                  <w:marTop w:val="0"/>
                                  <w:marBottom w:val="0"/>
                                  <w:divBdr>
                                    <w:top w:val="none" w:sz="0" w:space="0" w:color="auto"/>
                                    <w:left w:val="none" w:sz="0" w:space="0" w:color="auto"/>
                                    <w:bottom w:val="none" w:sz="0" w:space="0" w:color="auto"/>
                                    <w:right w:val="none" w:sz="0" w:space="0" w:color="auto"/>
                                  </w:divBdr>
                                  <w:divsChild>
                                    <w:div w:id="1834757621">
                                      <w:marLeft w:val="0"/>
                                      <w:marRight w:val="0"/>
                                      <w:marTop w:val="0"/>
                                      <w:marBottom w:val="0"/>
                                      <w:divBdr>
                                        <w:top w:val="none" w:sz="0" w:space="0" w:color="auto"/>
                                        <w:left w:val="none" w:sz="0" w:space="0" w:color="auto"/>
                                        <w:bottom w:val="none" w:sz="0" w:space="0" w:color="auto"/>
                                        <w:right w:val="none" w:sz="0" w:space="0" w:color="auto"/>
                                      </w:divBdr>
                                      <w:divsChild>
                                        <w:div w:id="1606578414">
                                          <w:marLeft w:val="0"/>
                                          <w:marRight w:val="0"/>
                                          <w:marTop w:val="0"/>
                                          <w:marBottom w:val="0"/>
                                          <w:divBdr>
                                            <w:top w:val="none" w:sz="0" w:space="0" w:color="auto"/>
                                            <w:left w:val="none" w:sz="0" w:space="0" w:color="auto"/>
                                            <w:bottom w:val="none" w:sz="0" w:space="0" w:color="auto"/>
                                            <w:right w:val="none" w:sz="0" w:space="0" w:color="auto"/>
                                          </w:divBdr>
                                          <w:divsChild>
                                            <w:div w:id="724719451">
                                              <w:marLeft w:val="0"/>
                                              <w:marRight w:val="0"/>
                                              <w:marTop w:val="0"/>
                                              <w:marBottom w:val="0"/>
                                              <w:divBdr>
                                                <w:top w:val="none" w:sz="0" w:space="0" w:color="auto"/>
                                                <w:left w:val="none" w:sz="0" w:space="0" w:color="auto"/>
                                                <w:bottom w:val="none" w:sz="0" w:space="0" w:color="auto"/>
                                                <w:right w:val="none" w:sz="0" w:space="0" w:color="auto"/>
                                              </w:divBdr>
                                            </w:div>
                                          </w:divsChild>
                                        </w:div>
                                        <w:div w:id="272132440">
                                          <w:blockQuote w:val="1"/>
                                          <w:marLeft w:val="720"/>
                                          <w:marRight w:val="720"/>
                                          <w:marTop w:val="100"/>
                                          <w:marBottom w:val="100"/>
                                          <w:divBdr>
                                            <w:top w:val="none" w:sz="0" w:space="0" w:color="auto"/>
                                            <w:left w:val="none" w:sz="0" w:space="0" w:color="auto"/>
                                            <w:bottom w:val="none" w:sz="0" w:space="0" w:color="auto"/>
                                            <w:right w:val="none" w:sz="0" w:space="0" w:color="auto"/>
                                          </w:divBdr>
                                        </w:div>
                                        <w:div w:id="2001880602">
                                          <w:blockQuote w:val="1"/>
                                          <w:marLeft w:val="720"/>
                                          <w:marRight w:val="720"/>
                                          <w:marTop w:val="100"/>
                                          <w:marBottom w:val="100"/>
                                          <w:divBdr>
                                            <w:top w:val="none" w:sz="0" w:space="0" w:color="auto"/>
                                            <w:left w:val="none" w:sz="0" w:space="0" w:color="auto"/>
                                            <w:bottom w:val="none" w:sz="0" w:space="0" w:color="auto"/>
                                            <w:right w:val="none" w:sz="0" w:space="0" w:color="auto"/>
                                          </w:divBdr>
                                        </w:div>
                                        <w:div w:id="1938174147">
                                          <w:blockQuote w:val="1"/>
                                          <w:marLeft w:val="720"/>
                                          <w:marRight w:val="720"/>
                                          <w:marTop w:val="100"/>
                                          <w:marBottom w:val="100"/>
                                          <w:divBdr>
                                            <w:top w:val="none" w:sz="0" w:space="0" w:color="auto"/>
                                            <w:left w:val="none" w:sz="0" w:space="0" w:color="auto"/>
                                            <w:bottom w:val="none" w:sz="0" w:space="0" w:color="auto"/>
                                            <w:right w:val="none" w:sz="0" w:space="0" w:color="auto"/>
                                          </w:divBdr>
                                        </w:div>
                                        <w:div w:id="7503485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0983390">
          <w:marLeft w:val="0"/>
          <w:marRight w:val="0"/>
          <w:marTop w:val="0"/>
          <w:marBottom w:val="0"/>
          <w:divBdr>
            <w:top w:val="none" w:sz="0" w:space="0" w:color="auto"/>
            <w:left w:val="none" w:sz="0" w:space="0" w:color="auto"/>
            <w:bottom w:val="none" w:sz="0" w:space="0" w:color="auto"/>
            <w:right w:val="none" w:sz="0" w:space="0" w:color="auto"/>
          </w:divBdr>
          <w:divsChild>
            <w:div w:id="1052194990">
              <w:marLeft w:val="0"/>
              <w:marRight w:val="0"/>
              <w:marTop w:val="0"/>
              <w:marBottom w:val="0"/>
              <w:divBdr>
                <w:top w:val="none" w:sz="0" w:space="0" w:color="auto"/>
                <w:left w:val="none" w:sz="0" w:space="0" w:color="auto"/>
                <w:bottom w:val="none" w:sz="0" w:space="0" w:color="auto"/>
                <w:right w:val="none" w:sz="0" w:space="0" w:color="auto"/>
              </w:divBdr>
              <w:divsChild>
                <w:div w:id="481389727">
                  <w:marLeft w:val="0"/>
                  <w:marRight w:val="0"/>
                  <w:marTop w:val="0"/>
                  <w:marBottom w:val="0"/>
                  <w:divBdr>
                    <w:top w:val="none" w:sz="0" w:space="0" w:color="auto"/>
                    <w:left w:val="none" w:sz="0" w:space="0" w:color="auto"/>
                    <w:bottom w:val="none" w:sz="0" w:space="0" w:color="auto"/>
                    <w:right w:val="none" w:sz="0" w:space="0" w:color="auto"/>
                  </w:divBdr>
                  <w:divsChild>
                    <w:div w:id="716858836">
                      <w:marLeft w:val="0"/>
                      <w:marRight w:val="0"/>
                      <w:marTop w:val="0"/>
                      <w:marBottom w:val="0"/>
                      <w:divBdr>
                        <w:top w:val="none" w:sz="0" w:space="0" w:color="auto"/>
                        <w:left w:val="none" w:sz="0" w:space="0" w:color="auto"/>
                        <w:bottom w:val="none" w:sz="0" w:space="0" w:color="auto"/>
                        <w:right w:val="none" w:sz="0" w:space="0" w:color="auto"/>
                      </w:divBdr>
                      <w:divsChild>
                        <w:div w:id="1644701696">
                          <w:marLeft w:val="0"/>
                          <w:marRight w:val="0"/>
                          <w:marTop w:val="0"/>
                          <w:marBottom w:val="0"/>
                          <w:divBdr>
                            <w:top w:val="none" w:sz="0" w:space="0" w:color="auto"/>
                            <w:left w:val="none" w:sz="0" w:space="0" w:color="auto"/>
                            <w:bottom w:val="none" w:sz="0" w:space="0" w:color="auto"/>
                            <w:right w:val="none" w:sz="0" w:space="0" w:color="auto"/>
                          </w:divBdr>
                          <w:divsChild>
                            <w:div w:id="1827892858">
                              <w:marLeft w:val="0"/>
                              <w:marRight w:val="0"/>
                              <w:marTop w:val="0"/>
                              <w:marBottom w:val="0"/>
                              <w:divBdr>
                                <w:top w:val="none" w:sz="0" w:space="0" w:color="auto"/>
                                <w:left w:val="none" w:sz="0" w:space="0" w:color="auto"/>
                                <w:bottom w:val="none" w:sz="0" w:space="0" w:color="auto"/>
                                <w:right w:val="none" w:sz="0" w:space="0" w:color="auto"/>
                              </w:divBdr>
                              <w:divsChild>
                                <w:div w:id="1074359670">
                                  <w:marLeft w:val="0"/>
                                  <w:marRight w:val="0"/>
                                  <w:marTop w:val="0"/>
                                  <w:marBottom w:val="0"/>
                                  <w:divBdr>
                                    <w:top w:val="none" w:sz="0" w:space="0" w:color="auto"/>
                                    <w:left w:val="none" w:sz="0" w:space="0" w:color="auto"/>
                                    <w:bottom w:val="none" w:sz="0" w:space="0" w:color="auto"/>
                                    <w:right w:val="none" w:sz="0" w:space="0" w:color="auto"/>
                                  </w:divBdr>
                                  <w:divsChild>
                                    <w:div w:id="20863928">
                                      <w:marLeft w:val="0"/>
                                      <w:marRight w:val="0"/>
                                      <w:marTop w:val="0"/>
                                      <w:marBottom w:val="0"/>
                                      <w:divBdr>
                                        <w:top w:val="none" w:sz="0" w:space="0" w:color="auto"/>
                                        <w:left w:val="none" w:sz="0" w:space="0" w:color="auto"/>
                                        <w:bottom w:val="none" w:sz="0" w:space="0" w:color="auto"/>
                                        <w:right w:val="none" w:sz="0" w:space="0" w:color="auto"/>
                                      </w:divBdr>
                                      <w:divsChild>
                                        <w:div w:id="1343825509">
                                          <w:marLeft w:val="0"/>
                                          <w:marRight w:val="0"/>
                                          <w:marTop w:val="0"/>
                                          <w:marBottom w:val="0"/>
                                          <w:divBdr>
                                            <w:top w:val="none" w:sz="0" w:space="0" w:color="auto"/>
                                            <w:left w:val="none" w:sz="0" w:space="0" w:color="auto"/>
                                            <w:bottom w:val="none" w:sz="0" w:space="0" w:color="auto"/>
                                            <w:right w:val="none" w:sz="0" w:space="0" w:color="auto"/>
                                          </w:divBdr>
                                          <w:divsChild>
                                            <w:div w:id="99244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9217710">
      <w:bodyDiv w:val="1"/>
      <w:marLeft w:val="0"/>
      <w:marRight w:val="0"/>
      <w:marTop w:val="0"/>
      <w:marBottom w:val="0"/>
      <w:divBdr>
        <w:top w:val="none" w:sz="0" w:space="0" w:color="auto"/>
        <w:left w:val="none" w:sz="0" w:space="0" w:color="auto"/>
        <w:bottom w:val="none" w:sz="0" w:space="0" w:color="auto"/>
        <w:right w:val="none" w:sz="0" w:space="0" w:color="auto"/>
      </w:divBdr>
    </w:div>
    <w:div w:id="1727530048">
      <w:bodyDiv w:val="1"/>
      <w:marLeft w:val="0"/>
      <w:marRight w:val="0"/>
      <w:marTop w:val="0"/>
      <w:marBottom w:val="0"/>
      <w:divBdr>
        <w:top w:val="none" w:sz="0" w:space="0" w:color="auto"/>
        <w:left w:val="none" w:sz="0" w:space="0" w:color="auto"/>
        <w:bottom w:val="none" w:sz="0" w:space="0" w:color="auto"/>
        <w:right w:val="none" w:sz="0" w:space="0" w:color="auto"/>
      </w:divBdr>
    </w:div>
    <w:div w:id="1783065127">
      <w:bodyDiv w:val="1"/>
      <w:marLeft w:val="0"/>
      <w:marRight w:val="0"/>
      <w:marTop w:val="0"/>
      <w:marBottom w:val="0"/>
      <w:divBdr>
        <w:top w:val="none" w:sz="0" w:space="0" w:color="auto"/>
        <w:left w:val="none" w:sz="0" w:space="0" w:color="auto"/>
        <w:bottom w:val="none" w:sz="0" w:space="0" w:color="auto"/>
        <w:right w:val="none" w:sz="0" w:space="0" w:color="auto"/>
      </w:divBdr>
    </w:div>
    <w:div w:id="1895113830">
      <w:bodyDiv w:val="1"/>
      <w:marLeft w:val="0"/>
      <w:marRight w:val="0"/>
      <w:marTop w:val="0"/>
      <w:marBottom w:val="0"/>
      <w:divBdr>
        <w:top w:val="none" w:sz="0" w:space="0" w:color="auto"/>
        <w:left w:val="none" w:sz="0" w:space="0" w:color="auto"/>
        <w:bottom w:val="none" w:sz="0" w:space="0" w:color="auto"/>
        <w:right w:val="none" w:sz="0" w:space="0" w:color="auto"/>
      </w:divBdr>
    </w:div>
    <w:div w:id="1962765798">
      <w:bodyDiv w:val="1"/>
      <w:marLeft w:val="0"/>
      <w:marRight w:val="0"/>
      <w:marTop w:val="0"/>
      <w:marBottom w:val="0"/>
      <w:divBdr>
        <w:top w:val="none" w:sz="0" w:space="0" w:color="auto"/>
        <w:left w:val="none" w:sz="0" w:space="0" w:color="auto"/>
        <w:bottom w:val="none" w:sz="0" w:space="0" w:color="auto"/>
        <w:right w:val="none" w:sz="0" w:space="0" w:color="auto"/>
      </w:divBdr>
    </w:div>
    <w:div w:id="1964574390">
      <w:bodyDiv w:val="1"/>
      <w:marLeft w:val="0"/>
      <w:marRight w:val="0"/>
      <w:marTop w:val="0"/>
      <w:marBottom w:val="0"/>
      <w:divBdr>
        <w:top w:val="none" w:sz="0" w:space="0" w:color="auto"/>
        <w:left w:val="none" w:sz="0" w:space="0" w:color="auto"/>
        <w:bottom w:val="none" w:sz="0" w:space="0" w:color="auto"/>
        <w:right w:val="none" w:sz="0" w:space="0" w:color="auto"/>
      </w:divBdr>
      <w:divsChild>
        <w:div w:id="1406219241">
          <w:marLeft w:val="0"/>
          <w:marRight w:val="0"/>
          <w:marTop w:val="0"/>
          <w:marBottom w:val="0"/>
          <w:divBdr>
            <w:top w:val="none" w:sz="0" w:space="0" w:color="auto"/>
            <w:left w:val="none" w:sz="0" w:space="0" w:color="auto"/>
            <w:bottom w:val="none" w:sz="0" w:space="0" w:color="auto"/>
            <w:right w:val="none" w:sz="0" w:space="0" w:color="auto"/>
          </w:divBdr>
          <w:divsChild>
            <w:div w:id="1793674234">
              <w:marLeft w:val="0"/>
              <w:marRight w:val="0"/>
              <w:marTop w:val="0"/>
              <w:marBottom w:val="0"/>
              <w:divBdr>
                <w:top w:val="none" w:sz="0" w:space="0" w:color="auto"/>
                <w:left w:val="none" w:sz="0" w:space="0" w:color="auto"/>
                <w:bottom w:val="none" w:sz="0" w:space="0" w:color="auto"/>
                <w:right w:val="none" w:sz="0" w:space="0" w:color="auto"/>
              </w:divBdr>
              <w:divsChild>
                <w:div w:id="394478659">
                  <w:marLeft w:val="0"/>
                  <w:marRight w:val="0"/>
                  <w:marTop w:val="0"/>
                  <w:marBottom w:val="0"/>
                  <w:divBdr>
                    <w:top w:val="none" w:sz="0" w:space="0" w:color="auto"/>
                    <w:left w:val="none" w:sz="0" w:space="0" w:color="auto"/>
                    <w:bottom w:val="none" w:sz="0" w:space="0" w:color="auto"/>
                    <w:right w:val="none" w:sz="0" w:space="0" w:color="auto"/>
                  </w:divBdr>
                  <w:divsChild>
                    <w:div w:id="1663697764">
                      <w:marLeft w:val="0"/>
                      <w:marRight w:val="0"/>
                      <w:marTop w:val="0"/>
                      <w:marBottom w:val="0"/>
                      <w:divBdr>
                        <w:top w:val="none" w:sz="0" w:space="0" w:color="auto"/>
                        <w:left w:val="none" w:sz="0" w:space="0" w:color="auto"/>
                        <w:bottom w:val="none" w:sz="0" w:space="0" w:color="auto"/>
                        <w:right w:val="none" w:sz="0" w:space="0" w:color="auto"/>
                      </w:divBdr>
                      <w:divsChild>
                        <w:div w:id="634719108">
                          <w:marLeft w:val="0"/>
                          <w:marRight w:val="0"/>
                          <w:marTop w:val="0"/>
                          <w:marBottom w:val="0"/>
                          <w:divBdr>
                            <w:top w:val="none" w:sz="0" w:space="0" w:color="auto"/>
                            <w:left w:val="none" w:sz="0" w:space="0" w:color="auto"/>
                            <w:bottom w:val="none" w:sz="0" w:space="0" w:color="auto"/>
                            <w:right w:val="none" w:sz="0" w:space="0" w:color="auto"/>
                          </w:divBdr>
                          <w:divsChild>
                            <w:div w:id="1346401803">
                              <w:marLeft w:val="0"/>
                              <w:marRight w:val="0"/>
                              <w:marTop w:val="0"/>
                              <w:marBottom w:val="0"/>
                              <w:divBdr>
                                <w:top w:val="none" w:sz="0" w:space="0" w:color="auto"/>
                                <w:left w:val="none" w:sz="0" w:space="0" w:color="auto"/>
                                <w:bottom w:val="none" w:sz="0" w:space="0" w:color="auto"/>
                                <w:right w:val="none" w:sz="0" w:space="0" w:color="auto"/>
                              </w:divBdr>
                              <w:divsChild>
                                <w:div w:id="136461258">
                                  <w:marLeft w:val="0"/>
                                  <w:marRight w:val="0"/>
                                  <w:marTop w:val="0"/>
                                  <w:marBottom w:val="0"/>
                                  <w:divBdr>
                                    <w:top w:val="none" w:sz="0" w:space="0" w:color="auto"/>
                                    <w:left w:val="none" w:sz="0" w:space="0" w:color="auto"/>
                                    <w:bottom w:val="none" w:sz="0" w:space="0" w:color="auto"/>
                                    <w:right w:val="none" w:sz="0" w:space="0" w:color="auto"/>
                                  </w:divBdr>
                                  <w:divsChild>
                                    <w:div w:id="139619583">
                                      <w:marLeft w:val="0"/>
                                      <w:marRight w:val="0"/>
                                      <w:marTop w:val="0"/>
                                      <w:marBottom w:val="0"/>
                                      <w:divBdr>
                                        <w:top w:val="none" w:sz="0" w:space="0" w:color="auto"/>
                                        <w:left w:val="none" w:sz="0" w:space="0" w:color="auto"/>
                                        <w:bottom w:val="none" w:sz="0" w:space="0" w:color="auto"/>
                                        <w:right w:val="none" w:sz="0" w:space="0" w:color="auto"/>
                                      </w:divBdr>
                                      <w:divsChild>
                                        <w:div w:id="176163239">
                                          <w:blockQuote w:val="1"/>
                                          <w:marLeft w:val="720"/>
                                          <w:marRight w:val="720"/>
                                          <w:marTop w:val="100"/>
                                          <w:marBottom w:val="100"/>
                                          <w:divBdr>
                                            <w:top w:val="none" w:sz="0" w:space="0" w:color="auto"/>
                                            <w:left w:val="none" w:sz="0" w:space="0" w:color="auto"/>
                                            <w:bottom w:val="none" w:sz="0" w:space="0" w:color="auto"/>
                                            <w:right w:val="none" w:sz="0" w:space="0" w:color="auto"/>
                                          </w:divBdr>
                                        </w:div>
                                        <w:div w:id="16732202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43095775">
                                          <w:blockQuote w:val="1"/>
                                          <w:marLeft w:val="720"/>
                                          <w:marRight w:val="720"/>
                                          <w:marTop w:val="100"/>
                                          <w:marBottom w:val="100"/>
                                          <w:divBdr>
                                            <w:top w:val="none" w:sz="0" w:space="0" w:color="auto"/>
                                            <w:left w:val="none" w:sz="0" w:space="0" w:color="auto"/>
                                            <w:bottom w:val="none" w:sz="0" w:space="0" w:color="auto"/>
                                            <w:right w:val="none" w:sz="0" w:space="0" w:color="auto"/>
                                          </w:divBdr>
                                        </w:div>
                                        <w:div w:id="16945776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6817883">
          <w:marLeft w:val="0"/>
          <w:marRight w:val="0"/>
          <w:marTop w:val="0"/>
          <w:marBottom w:val="0"/>
          <w:divBdr>
            <w:top w:val="none" w:sz="0" w:space="0" w:color="auto"/>
            <w:left w:val="none" w:sz="0" w:space="0" w:color="auto"/>
            <w:bottom w:val="none" w:sz="0" w:space="0" w:color="auto"/>
            <w:right w:val="none" w:sz="0" w:space="0" w:color="auto"/>
          </w:divBdr>
          <w:divsChild>
            <w:div w:id="162934972">
              <w:marLeft w:val="0"/>
              <w:marRight w:val="0"/>
              <w:marTop w:val="0"/>
              <w:marBottom w:val="0"/>
              <w:divBdr>
                <w:top w:val="none" w:sz="0" w:space="0" w:color="auto"/>
                <w:left w:val="none" w:sz="0" w:space="0" w:color="auto"/>
                <w:bottom w:val="none" w:sz="0" w:space="0" w:color="auto"/>
                <w:right w:val="none" w:sz="0" w:space="0" w:color="auto"/>
              </w:divBdr>
              <w:divsChild>
                <w:div w:id="141194799">
                  <w:marLeft w:val="0"/>
                  <w:marRight w:val="0"/>
                  <w:marTop w:val="0"/>
                  <w:marBottom w:val="0"/>
                  <w:divBdr>
                    <w:top w:val="none" w:sz="0" w:space="0" w:color="auto"/>
                    <w:left w:val="none" w:sz="0" w:space="0" w:color="auto"/>
                    <w:bottom w:val="none" w:sz="0" w:space="0" w:color="auto"/>
                    <w:right w:val="none" w:sz="0" w:space="0" w:color="auto"/>
                  </w:divBdr>
                  <w:divsChild>
                    <w:div w:id="408575797">
                      <w:marLeft w:val="0"/>
                      <w:marRight w:val="0"/>
                      <w:marTop w:val="0"/>
                      <w:marBottom w:val="0"/>
                      <w:divBdr>
                        <w:top w:val="none" w:sz="0" w:space="0" w:color="auto"/>
                        <w:left w:val="none" w:sz="0" w:space="0" w:color="auto"/>
                        <w:bottom w:val="none" w:sz="0" w:space="0" w:color="auto"/>
                        <w:right w:val="none" w:sz="0" w:space="0" w:color="auto"/>
                      </w:divBdr>
                      <w:divsChild>
                        <w:div w:id="578901556">
                          <w:marLeft w:val="0"/>
                          <w:marRight w:val="0"/>
                          <w:marTop w:val="0"/>
                          <w:marBottom w:val="0"/>
                          <w:divBdr>
                            <w:top w:val="none" w:sz="0" w:space="0" w:color="auto"/>
                            <w:left w:val="none" w:sz="0" w:space="0" w:color="auto"/>
                            <w:bottom w:val="none" w:sz="0" w:space="0" w:color="auto"/>
                            <w:right w:val="none" w:sz="0" w:space="0" w:color="auto"/>
                          </w:divBdr>
                          <w:divsChild>
                            <w:div w:id="166215815">
                              <w:marLeft w:val="0"/>
                              <w:marRight w:val="0"/>
                              <w:marTop w:val="0"/>
                              <w:marBottom w:val="0"/>
                              <w:divBdr>
                                <w:top w:val="none" w:sz="0" w:space="0" w:color="auto"/>
                                <w:left w:val="none" w:sz="0" w:space="0" w:color="auto"/>
                                <w:bottom w:val="none" w:sz="0" w:space="0" w:color="auto"/>
                                <w:right w:val="none" w:sz="0" w:space="0" w:color="auto"/>
                              </w:divBdr>
                              <w:divsChild>
                                <w:div w:id="1406220656">
                                  <w:marLeft w:val="0"/>
                                  <w:marRight w:val="0"/>
                                  <w:marTop w:val="0"/>
                                  <w:marBottom w:val="0"/>
                                  <w:divBdr>
                                    <w:top w:val="none" w:sz="0" w:space="0" w:color="auto"/>
                                    <w:left w:val="none" w:sz="0" w:space="0" w:color="auto"/>
                                    <w:bottom w:val="none" w:sz="0" w:space="0" w:color="auto"/>
                                    <w:right w:val="none" w:sz="0" w:space="0" w:color="auto"/>
                                  </w:divBdr>
                                  <w:divsChild>
                                    <w:div w:id="427892537">
                                      <w:marLeft w:val="0"/>
                                      <w:marRight w:val="0"/>
                                      <w:marTop w:val="0"/>
                                      <w:marBottom w:val="0"/>
                                      <w:divBdr>
                                        <w:top w:val="none" w:sz="0" w:space="0" w:color="auto"/>
                                        <w:left w:val="none" w:sz="0" w:space="0" w:color="auto"/>
                                        <w:bottom w:val="none" w:sz="0" w:space="0" w:color="auto"/>
                                        <w:right w:val="none" w:sz="0" w:space="0" w:color="auto"/>
                                      </w:divBdr>
                                      <w:divsChild>
                                        <w:div w:id="400519620">
                                          <w:marLeft w:val="0"/>
                                          <w:marRight w:val="0"/>
                                          <w:marTop w:val="0"/>
                                          <w:marBottom w:val="0"/>
                                          <w:divBdr>
                                            <w:top w:val="none" w:sz="0" w:space="0" w:color="auto"/>
                                            <w:left w:val="none" w:sz="0" w:space="0" w:color="auto"/>
                                            <w:bottom w:val="none" w:sz="0" w:space="0" w:color="auto"/>
                                            <w:right w:val="none" w:sz="0" w:space="0" w:color="auto"/>
                                          </w:divBdr>
                                          <w:divsChild>
                                            <w:div w:id="22953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574566">
      <w:bodyDiv w:val="1"/>
      <w:marLeft w:val="0"/>
      <w:marRight w:val="0"/>
      <w:marTop w:val="0"/>
      <w:marBottom w:val="0"/>
      <w:divBdr>
        <w:top w:val="none" w:sz="0" w:space="0" w:color="auto"/>
        <w:left w:val="none" w:sz="0" w:space="0" w:color="auto"/>
        <w:bottom w:val="none" w:sz="0" w:space="0" w:color="auto"/>
        <w:right w:val="none" w:sz="0" w:space="0" w:color="auto"/>
      </w:divBdr>
    </w:div>
    <w:div w:id="2064210117">
      <w:bodyDiv w:val="1"/>
      <w:marLeft w:val="0"/>
      <w:marRight w:val="0"/>
      <w:marTop w:val="0"/>
      <w:marBottom w:val="0"/>
      <w:divBdr>
        <w:top w:val="none" w:sz="0" w:space="0" w:color="auto"/>
        <w:left w:val="none" w:sz="0" w:space="0" w:color="auto"/>
        <w:bottom w:val="none" w:sz="0" w:space="0" w:color="auto"/>
        <w:right w:val="none" w:sz="0" w:space="0" w:color="auto"/>
      </w:divBdr>
    </w:div>
    <w:div w:id="213398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static.francetelevisions.fr/inline-images/code%20de%20conduite%20partenaires%20commerciaux.pdf"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francetelevisions.fr/code-de-conduite-anti-corruptio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rancetelevisions.fr/charte-ethiqu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ftv@efactures-cegedim.fr"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mediation_fournisseurs@francet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ill_x00e9_sime xmlns="c8c2a7df-c784-4ffe-bc2b-4f59182aa26e" xsi:nil="true"/>
    <TaxCatchAll xmlns="ae4dfed9-c3e9-46ea-b82d-0cfde2402d0b" xsi:nil="true"/>
    <lcf76f155ced4ddcb4097134ff3c332f xmlns="c8c2a7df-c784-4ffe-bc2b-4f59182aa26e">
      <Terms xmlns="http://schemas.microsoft.com/office/infopath/2007/PartnerControls"/>
    </lcf76f155ced4ddcb4097134ff3c332f>
    <Sousfamilleachats xmlns="c8c2a7df-c784-4ffe-bc2b-4f59182aa26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FCEF819BA30548BD1698EE1527C652" ma:contentTypeVersion="18" ma:contentTypeDescription="Crée un document." ma:contentTypeScope="" ma:versionID="f7991d4e18ba0b36dfac18a83eb7bad1">
  <xsd:schema xmlns:xsd="http://www.w3.org/2001/XMLSchema" xmlns:xs="http://www.w3.org/2001/XMLSchema" xmlns:p="http://schemas.microsoft.com/office/2006/metadata/properties" xmlns:ns2="c8c2a7df-c784-4ffe-bc2b-4f59182aa26e" xmlns:ns3="ae4dfed9-c3e9-46ea-b82d-0cfde2402d0b" targetNamespace="http://schemas.microsoft.com/office/2006/metadata/properties" ma:root="true" ma:fieldsID="c0a3188ef550a6f37c7798f99bb0896f" ns2:_="" ns3:_="">
    <xsd:import namespace="c8c2a7df-c784-4ffe-bc2b-4f59182aa26e"/>
    <xsd:import namespace="ae4dfed9-c3e9-46ea-b82d-0cfde2402d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Location" minOccurs="0"/>
                <xsd:element ref="ns2:Mill_x00e9_sime" minOccurs="0"/>
                <xsd:element ref="ns2:Sousfamilleacha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c2a7df-c784-4ffe-bc2b-4f59182aa2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0ef50de2-742b-40dc-96a0-7d08477253de"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element name="Mill_x00e9_sime" ma:index="23" nillable="true" ma:displayName="Millésime" ma:description="Année de création du dossier marché" ma:format="Dropdown" ma:internalName="Mill_x00e9_sime">
      <xsd:simpleType>
        <xsd:union memberTypes="dms:Text">
          <xsd:simpleType>
            <xsd:restriction base="dms:Choice">
              <xsd:enumeration value="2026"/>
              <xsd:enumeration value="2025"/>
              <xsd:enumeration value="2024"/>
              <xsd:enumeration value="2023"/>
              <xsd:enumeration value="2022"/>
              <xsd:enumeration value="2021"/>
              <xsd:enumeration value="2020"/>
              <xsd:enumeration value="2019"/>
              <xsd:enumeration value="2018"/>
              <xsd:enumeration value="2017"/>
            </xsd:restriction>
          </xsd:simpleType>
        </xsd:union>
      </xsd:simpleType>
    </xsd:element>
    <xsd:element name="Sousfamilleachats" ma:index="24" nillable="true" ma:displayName="Sous famille achats" ma:description="Sous famille achats propres à chaque famille - attention lors de la sélection" ma:format="Dropdown" ma:internalName="Sousfamilleachats">
      <xsd:simpleType>
        <xsd:restriction base="dms:Choice">
          <xsd:enumeration value="ITD - Infrastructure et Télécom"/>
          <xsd:enumeration value="ITD - Diffusion"/>
          <xsd:enumeration value="INN - Informatique"/>
          <xsd:enumeration value="INN - Numérique"/>
          <xsd:enumeration value="TEP - Technologie"/>
          <xsd:enumeration value="TEP - Production"/>
          <xsd:enumeration value="MGX01 - Maintenance multitechnique"/>
          <xsd:enumeration value="MGX02 - Prestations multiservices des sites"/>
          <xsd:enumeration value="MGX03 - Fournitures, mobiliers et consommables"/>
          <xsd:enumeration value="MGX04 - Prestations logistiques"/>
          <xsd:enumeration value="MGX05 - Parc automobile"/>
          <xsd:enumeration value="MGX06 - Energies"/>
          <xsd:enumeration value="PIS.01-Prestations de services RH"/>
          <xsd:enumeration value="PIS.02-Communication"/>
          <xsd:enumeration value="PIS.03-Juridique et assurances"/>
          <xsd:enumeration value="PIS.04-Etudes &amp; sondages"/>
          <xsd:enumeration value="PIS.05-Finances"/>
          <xsd:enumeration value="PIS.06-Conseil"/>
          <xsd:enumeration value="PIS.07-Voyages et déplacements"/>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e4dfed9-c3e9-46ea-b82d-0cfde2402d0b"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5749a2c1-b7db-4141-be5e-331641a40925}" ma:internalName="TaxCatchAll" ma:showField="CatchAllData" ma:web="ae4dfed9-c3e9-46ea-b82d-0cfde2402d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D5543-0F80-4B15-BC51-1FFE6B11AB76}">
  <ds:schemaRefs>
    <ds:schemaRef ds:uri="c8c2a7df-c784-4ffe-bc2b-4f59182aa26e"/>
    <ds:schemaRef ds:uri="http://schemas.microsoft.com/office/infopath/2007/PartnerControls"/>
    <ds:schemaRef ds:uri="http://purl.org/dc/dcmitype/"/>
    <ds:schemaRef ds:uri="http://purl.org/dc/elements/1.1/"/>
    <ds:schemaRef ds:uri="http://schemas.microsoft.com/office/2006/metadata/properties"/>
    <ds:schemaRef ds:uri="ae4dfed9-c3e9-46ea-b82d-0cfde2402d0b"/>
    <ds:schemaRef ds:uri="http://schemas.microsoft.com/office/2006/documentManagement/types"/>
    <ds:schemaRef ds:uri="http://www.w3.org/XML/1998/namespace"/>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3FDC1A3C-5A10-4825-AE2E-9B654906A954}">
  <ds:schemaRefs>
    <ds:schemaRef ds:uri="http://schemas.microsoft.com/sharepoint/v3/contenttype/forms"/>
  </ds:schemaRefs>
</ds:datastoreItem>
</file>

<file path=customXml/itemProps3.xml><?xml version="1.0" encoding="utf-8"?>
<ds:datastoreItem xmlns:ds="http://schemas.openxmlformats.org/officeDocument/2006/customXml" ds:itemID="{CD27E573-6AEB-42C7-BB4E-7207FAD83C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c2a7df-c784-4ffe-bc2b-4f59182aa26e"/>
    <ds:schemaRef ds:uri="ae4dfed9-c3e9-46ea-b82d-0cfde2402d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0ADA63-08DC-427F-88F5-4D1AC78D3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41</Pages>
  <Words>21100</Words>
  <Characters>116050</Characters>
  <Application>Microsoft Office Word</Application>
  <DocSecurity>0</DocSecurity>
  <Lines>967</Lines>
  <Paragraphs>273</Paragraphs>
  <ScaleCrop>false</ScaleCrop>
  <HeadingPairs>
    <vt:vector size="2" baseType="variant">
      <vt:variant>
        <vt:lpstr>Titre</vt:lpstr>
      </vt:variant>
      <vt:variant>
        <vt:i4>1</vt:i4>
      </vt:variant>
    </vt:vector>
  </HeadingPairs>
  <TitlesOfParts>
    <vt:vector size="1" baseType="lpstr">
      <vt:lpstr/>
    </vt:vector>
  </TitlesOfParts>
  <Company>France Télévisions</Company>
  <LinksUpToDate>false</LinksUpToDate>
  <CharactersWithSpaces>136877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 Télévisions</dc:creator>
  <cp:lastModifiedBy>CLUZEAU Marie</cp:lastModifiedBy>
  <cp:revision>220</cp:revision>
  <cp:lastPrinted>2019-02-28T17:10:00Z</cp:lastPrinted>
  <dcterms:created xsi:type="dcterms:W3CDTF">2026-01-29T13:19:00Z</dcterms:created>
  <dcterms:modified xsi:type="dcterms:W3CDTF">2026-02-18T15:12:00Z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0x0101002BFCEF819BA30548BD1698EE1527C652</vt:lpwstr>
  </property>
  <property fmtid="{D5CDD505-2E9C-101B-9397-08002B2CF9AE}" pid="3" name="MediaServiceImageTags">
    <vt:lpwstr/>
  </property>
</Properties>
</file>